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8DF22" w14:textId="77777777" w:rsidR="00E747E1" w:rsidRPr="003D0769" w:rsidRDefault="00E747E1" w:rsidP="00E747E1">
      <w:pPr>
        <w:spacing w:line="480" w:lineRule="auto"/>
      </w:pPr>
      <w:bookmarkStart w:id="0" w:name="_GoBack"/>
      <w:bookmarkEnd w:id="0"/>
      <w:r w:rsidRPr="00B830D2">
        <w:rPr>
          <w:b/>
          <w:u w:val="single"/>
        </w:rPr>
        <w:t xml:space="preserve">Chapter 2: </w:t>
      </w:r>
      <w:r w:rsidRPr="00B830D2">
        <w:rPr>
          <w:rFonts w:cs="StoneSerif"/>
          <w:b/>
          <w:color w:val="231F20"/>
          <w:szCs w:val="18"/>
          <w:u w:val="single"/>
          <w:lang w:bidi="en-US"/>
        </w:rPr>
        <w:t>Cellular Homeostasis</w:t>
      </w:r>
    </w:p>
    <w:p w14:paraId="5E34D113" w14:textId="3D2AC83B" w:rsidR="00E747E1" w:rsidRPr="00291745" w:rsidRDefault="00E747E1" w:rsidP="00E747E1">
      <w:pPr>
        <w:spacing w:line="480" w:lineRule="auto"/>
        <w:rPr>
          <w:i/>
        </w:rPr>
      </w:pPr>
      <w:r w:rsidRPr="00291745">
        <w:rPr>
          <w:i/>
        </w:rPr>
        <w:t>Multiple</w:t>
      </w:r>
      <w:r>
        <w:rPr>
          <w:i/>
        </w:rPr>
        <w:t>-</w:t>
      </w:r>
      <w:r w:rsidRPr="00291745">
        <w:rPr>
          <w:i/>
        </w:rPr>
        <w:t>Choice Questions</w:t>
      </w:r>
    </w:p>
    <w:p w14:paraId="2B45A8CF" w14:textId="77777777" w:rsidR="00E747E1" w:rsidRPr="00291745" w:rsidRDefault="00E747E1" w:rsidP="00E747E1">
      <w:pPr>
        <w:spacing w:line="480" w:lineRule="auto"/>
      </w:pPr>
      <w:r w:rsidRPr="00B90F8D">
        <w:rPr>
          <w:i/>
        </w:rPr>
        <w:t>Level I</w:t>
      </w:r>
    </w:p>
    <w:p w14:paraId="2A69DE0C" w14:textId="77777777" w:rsidR="00E747E1" w:rsidRPr="00291745" w:rsidRDefault="00E747E1" w:rsidP="00E747E1">
      <w:pPr>
        <w:numPr>
          <w:ilvl w:val="0"/>
          <w:numId w:val="1"/>
        </w:numPr>
        <w:spacing w:after="0" w:line="480" w:lineRule="auto"/>
      </w:pPr>
      <w:r w:rsidRPr="00291745">
        <w:t>Protein synthesis occurs predominantly in</w:t>
      </w:r>
      <w:r>
        <w:t xml:space="preserve"> the</w:t>
      </w:r>
      <w:r w:rsidRPr="00291745">
        <w:t xml:space="preserve">: </w:t>
      </w:r>
    </w:p>
    <w:p w14:paraId="3A784BD3" w14:textId="2D504AF6" w:rsidR="00E747E1" w:rsidRPr="00291745" w:rsidRDefault="00E747E1" w:rsidP="00E747E1">
      <w:pPr>
        <w:numPr>
          <w:ilvl w:val="1"/>
          <w:numId w:val="1"/>
        </w:numPr>
        <w:spacing w:after="0" w:line="480" w:lineRule="auto"/>
      </w:pPr>
      <w:r>
        <w:t>C</w:t>
      </w:r>
      <w:r w:rsidRPr="00291745">
        <w:t>ell membrane</w:t>
      </w:r>
    </w:p>
    <w:p w14:paraId="3401B2D9" w14:textId="7C589CCD" w:rsidR="00E747E1" w:rsidRPr="00291745" w:rsidRDefault="00E747E1" w:rsidP="00E747E1">
      <w:pPr>
        <w:numPr>
          <w:ilvl w:val="1"/>
          <w:numId w:val="1"/>
        </w:numPr>
        <w:spacing w:after="0" w:line="480" w:lineRule="auto"/>
      </w:pPr>
      <w:r>
        <w:t>N</w:t>
      </w:r>
      <w:r w:rsidRPr="00291745">
        <w:t>ucleus</w:t>
      </w:r>
    </w:p>
    <w:p w14:paraId="4036F677" w14:textId="6E8451B7" w:rsidR="00E747E1" w:rsidRPr="00291745" w:rsidRDefault="00E747E1" w:rsidP="00E747E1">
      <w:pPr>
        <w:numPr>
          <w:ilvl w:val="1"/>
          <w:numId w:val="1"/>
        </w:numPr>
        <w:spacing w:after="0" w:line="480" w:lineRule="auto"/>
      </w:pPr>
      <w:r>
        <w:t>L</w:t>
      </w:r>
      <w:r w:rsidRPr="00291745">
        <w:t>ysosome</w:t>
      </w:r>
    </w:p>
    <w:p w14:paraId="1799FF96" w14:textId="653FD363" w:rsidR="00E747E1" w:rsidRPr="00291745" w:rsidRDefault="00E747E1" w:rsidP="00E747E1">
      <w:pPr>
        <w:numPr>
          <w:ilvl w:val="1"/>
          <w:numId w:val="1"/>
        </w:numPr>
        <w:spacing w:after="0" w:line="480" w:lineRule="auto"/>
      </w:pPr>
      <w:r>
        <w:t>C</w:t>
      </w:r>
      <w:r w:rsidRPr="00291745">
        <w:t>ytosol</w:t>
      </w:r>
    </w:p>
    <w:p w14:paraId="09EED47E" w14:textId="77777777" w:rsidR="00E747E1" w:rsidRPr="00291745" w:rsidRDefault="00E747E1" w:rsidP="00E747E1">
      <w:pPr>
        <w:spacing w:line="480" w:lineRule="auto"/>
        <w:ind w:firstLine="720"/>
      </w:pPr>
      <w:r w:rsidRPr="00291745">
        <w:t>Correct answer: D</w:t>
      </w:r>
    </w:p>
    <w:p w14:paraId="2A5AA5B0" w14:textId="77777777" w:rsidR="00E747E1" w:rsidRPr="00291745" w:rsidRDefault="00E747E1" w:rsidP="00E747E1">
      <w:pPr>
        <w:spacing w:line="480" w:lineRule="auto"/>
      </w:pPr>
      <w:r w:rsidRPr="00291745">
        <w:t>(Objective 1)</w:t>
      </w:r>
    </w:p>
    <w:p w14:paraId="72932873" w14:textId="77777777" w:rsidR="00E747E1" w:rsidRPr="00291745" w:rsidRDefault="00E747E1" w:rsidP="00E747E1">
      <w:pPr>
        <w:numPr>
          <w:ilvl w:val="0"/>
          <w:numId w:val="1"/>
        </w:numPr>
        <w:spacing w:after="0" w:line="480" w:lineRule="auto"/>
      </w:pPr>
      <w:proofErr w:type="gramStart"/>
      <w:r>
        <w:t>Th</w:t>
      </w:r>
      <w:r w:rsidRPr="00291745">
        <w:t xml:space="preserve">e plasma membrane </w:t>
      </w:r>
      <w:r>
        <w:t>of</w:t>
      </w:r>
      <w:r w:rsidRPr="00291745">
        <w:t xml:space="preserve"> blood cells</w:t>
      </w:r>
      <w:r>
        <w:t xml:space="preserve"> is characterized by which of the following</w:t>
      </w:r>
      <w:proofErr w:type="gramEnd"/>
      <w:r w:rsidRPr="00291745">
        <w:t xml:space="preserve">? </w:t>
      </w:r>
    </w:p>
    <w:p w14:paraId="1283C9FA" w14:textId="611B88F6" w:rsidR="00E747E1" w:rsidRPr="00291745" w:rsidRDefault="00E747E1" w:rsidP="00E747E1">
      <w:pPr>
        <w:numPr>
          <w:ilvl w:val="1"/>
          <w:numId w:val="1"/>
        </w:numPr>
        <w:spacing w:after="0" w:line="480" w:lineRule="auto"/>
      </w:pPr>
      <w:r>
        <w:t>Carbohydrate components (glycolipids, glycoproteins) embed</w:t>
      </w:r>
      <w:r w:rsidR="0062651A">
        <w:t>d</w:t>
      </w:r>
      <w:r>
        <w:t>ed in the lipid bilayer</w:t>
      </w:r>
    </w:p>
    <w:p w14:paraId="64E83B95" w14:textId="77777777" w:rsidR="00E747E1" w:rsidRPr="00291745" w:rsidRDefault="00E747E1" w:rsidP="00E747E1">
      <w:pPr>
        <w:numPr>
          <w:ilvl w:val="1"/>
          <w:numId w:val="1"/>
        </w:numPr>
        <w:spacing w:after="0" w:line="480" w:lineRule="auto"/>
      </w:pPr>
      <w:r>
        <w:t>T</w:t>
      </w:r>
      <w:r w:rsidRPr="00291745">
        <w:t xml:space="preserve">he </w:t>
      </w:r>
      <w:r>
        <w:t xml:space="preserve">asymmetric </w:t>
      </w:r>
      <w:r w:rsidRPr="00291745">
        <w:t>distribution of the phospholipids</w:t>
      </w:r>
    </w:p>
    <w:p w14:paraId="3C42B313" w14:textId="77777777" w:rsidR="00E747E1" w:rsidRPr="00291745" w:rsidRDefault="00E747E1" w:rsidP="00E747E1">
      <w:pPr>
        <w:numPr>
          <w:ilvl w:val="1"/>
          <w:numId w:val="1"/>
        </w:numPr>
        <w:spacing w:after="0" w:line="480" w:lineRule="auto"/>
      </w:pPr>
      <w:r>
        <w:t>T</w:t>
      </w:r>
      <w:r w:rsidRPr="00291745">
        <w:t>he hydro</w:t>
      </w:r>
      <w:r>
        <w:t>philic</w:t>
      </w:r>
      <w:r w:rsidRPr="00291745">
        <w:t xml:space="preserve"> ends</w:t>
      </w:r>
      <w:r>
        <w:t xml:space="preserve"> of the phospholipids directed toward the inside of the lipid bilayer</w:t>
      </w:r>
    </w:p>
    <w:p w14:paraId="65DCA19D" w14:textId="77777777" w:rsidR="00E747E1" w:rsidRPr="00291745" w:rsidRDefault="00E747E1" w:rsidP="00E747E1">
      <w:pPr>
        <w:numPr>
          <w:ilvl w:val="1"/>
          <w:numId w:val="1"/>
        </w:numPr>
        <w:spacing w:after="0" w:line="480" w:lineRule="auto"/>
      </w:pPr>
      <w:r>
        <w:t>T</w:t>
      </w:r>
      <w:r w:rsidRPr="00291745">
        <w:t xml:space="preserve">he </w:t>
      </w:r>
      <w:r>
        <w:t>absence</w:t>
      </w:r>
      <w:r w:rsidRPr="00291745">
        <w:t xml:space="preserve"> of peripheral proteins</w:t>
      </w:r>
    </w:p>
    <w:p w14:paraId="5C30E956" w14:textId="77777777" w:rsidR="00E747E1" w:rsidRPr="00291745" w:rsidRDefault="00E747E1" w:rsidP="00E747E1">
      <w:pPr>
        <w:spacing w:line="480" w:lineRule="auto"/>
        <w:ind w:firstLine="720"/>
      </w:pPr>
      <w:r w:rsidRPr="00291745">
        <w:t>Correct answer: B</w:t>
      </w:r>
    </w:p>
    <w:p w14:paraId="5B747842" w14:textId="77777777" w:rsidR="00E747E1" w:rsidRPr="00291745" w:rsidRDefault="00E747E1" w:rsidP="00E747E1">
      <w:pPr>
        <w:spacing w:line="480" w:lineRule="auto"/>
      </w:pPr>
      <w:r w:rsidRPr="00291745">
        <w:t>(Objective 2)</w:t>
      </w:r>
    </w:p>
    <w:p w14:paraId="1E366B06" w14:textId="77777777" w:rsidR="00E747E1" w:rsidRPr="00291745" w:rsidRDefault="00E747E1" w:rsidP="00E747E1">
      <w:pPr>
        <w:numPr>
          <w:ilvl w:val="0"/>
          <w:numId w:val="1"/>
        </w:numPr>
        <w:spacing w:after="0" w:line="480" w:lineRule="auto"/>
      </w:pPr>
      <w:r>
        <w:t>Which phospholipids are found predominantly in the outer layer of the lipid bilayer?</w:t>
      </w:r>
    </w:p>
    <w:p w14:paraId="28B48000" w14:textId="77777777" w:rsidR="00E747E1" w:rsidRPr="00291745" w:rsidRDefault="00E747E1" w:rsidP="00E747E1">
      <w:pPr>
        <w:numPr>
          <w:ilvl w:val="1"/>
          <w:numId w:val="1"/>
        </w:numPr>
        <w:spacing w:after="0" w:line="480" w:lineRule="auto"/>
      </w:pPr>
      <w:r>
        <w:t>Phosphatidylethanolamine and phosphatidylserine</w:t>
      </w:r>
    </w:p>
    <w:p w14:paraId="2F9F4A08" w14:textId="77777777" w:rsidR="00E747E1" w:rsidRPr="00291745" w:rsidRDefault="00E747E1" w:rsidP="00E747E1">
      <w:pPr>
        <w:numPr>
          <w:ilvl w:val="1"/>
          <w:numId w:val="1"/>
        </w:numPr>
        <w:spacing w:after="0" w:line="480" w:lineRule="auto"/>
      </w:pPr>
      <w:r>
        <w:t>Phosphatidylethanolamine and phosphatidylcholine</w:t>
      </w:r>
    </w:p>
    <w:p w14:paraId="0CE7DA12" w14:textId="77777777" w:rsidR="00E747E1" w:rsidRPr="00291745" w:rsidRDefault="00E747E1" w:rsidP="00E747E1">
      <w:pPr>
        <w:numPr>
          <w:ilvl w:val="1"/>
          <w:numId w:val="1"/>
        </w:numPr>
        <w:spacing w:after="0" w:line="480" w:lineRule="auto"/>
      </w:pPr>
      <w:r>
        <w:t>Phosphatidylserine and sphingomyelin</w:t>
      </w:r>
    </w:p>
    <w:p w14:paraId="35A58AC1" w14:textId="77777777" w:rsidR="00E747E1" w:rsidRPr="00291745" w:rsidRDefault="00E747E1" w:rsidP="00E747E1">
      <w:pPr>
        <w:numPr>
          <w:ilvl w:val="1"/>
          <w:numId w:val="1"/>
        </w:numPr>
        <w:spacing w:after="0" w:line="480" w:lineRule="auto"/>
      </w:pPr>
      <w:r>
        <w:lastRenderedPageBreak/>
        <w:t>Phosphatidylcholine and sphingomyelin</w:t>
      </w:r>
    </w:p>
    <w:p w14:paraId="2AC8DA04" w14:textId="77777777" w:rsidR="00E747E1" w:rsidRPr="00291745" w:rsidRDefault="00E747E1" w:rsidP="00E747E1">
      <w:pPr>
        <w:spacing w:line="480" w:lineRule="auto"/>
        <w:ind w:firstLine="720"/>
      </w:pPr>
      <w:r w:rsidRPr="00291745">
        <w:t>Correct answer: D</w:t>
      </w:r>
    </w:p>
    <w:p w14:paraId="7660A55D" w14:textId="7862377B" w:rsidR="00E747E1" w:rsidRPr="00291745" w:rsidRDefault="00E747E1" w:rsidP="00E747E1">
      <w:pPr>
        <w:spacing w:line="480" w:lineRule="auto"/>
      </w:pPr>
      <w:r w:rsidRPr="00291745">
        <w:t xml:space="preserve">(Objective </w:t>
      </w:r>
      <w:r w:rsidR="0062651A">
        <w:t>2</w:t>
      </w:r>
      <w:r w:rsidRPr="00291745">
        <w:t>)</w:t>
      </w:r>
    </w:p>
    <w:p w14:paraId="74B4DFC9" w14:textId="77777777" w:rsidR="00E747E1" w:rsidRPr="00291745" w:rsidRDefault="00E747E1" w:rsidP="00E747E1">
      <w:pPr>
        <w:numPr>
          <w:ilvl w:val="0"/>
          <w:numId w:val="1"/>
        </w:numPr>
        <w:spacing w:after="0" w:line="480" w:lineRule="auto"/>
      </w:pPr>
      <w:r w:rsidRPr="00291745">
        <w:t xml:space="preserve">In which phase of the cell cycle </w:t>
      </w:r>
      <w:r>
        <w:t>is a</w:t>
      </w:r>
      <w:r w:rsidRPr="00291745">
        <w:t xml:space="preserve"> cell </w:t>
      </w:r>
      <w:r>
        <w:t>quiescent</w:t>
      </w:r>
      <w:r w:rsidRPr="00291745">
        <w:t xml:space="preserve">? </w:t>
      </w:r>
    </w:p>
    <w:p w14:paraId="59FA1DBA" w14:textId="77777777" w:rsidR="00E747E1" w:rsidRPr="00291745" w:rsidRDefault="00E747E1" w:rsidP="00E747E1">
      <w:pPr>
        <w:numPr>
          <w:ilvl w:val="1"/>
          <w:numId w:val="1"/>
        </w:numPr>
        <w:spacing w:after="0" w:line="480" w:lineRule="auto"/>
      </w:pPr>
      <w:r>
        <w:t>T</w:t>
      </w:r>
      <w:r w:rsidRPr="00291745">
        <w:t>he G1 phase</w:t>
      </w:r>
    </w:p>
    <w:p w14:paraId="6B533E36" w14:textId="77777777" w:rsidR="00E747E1" w:rsidRPr="00291745" w:rsidRDefault="00E747E1" w:rsidP="00E747E1">
      <w:pPr>
        <w:numPr>
          <w:ilvl w:val="1"/>
          <w:numId w:val="1"/>
        </w:numPr>
        <w:spacing w:after="0" w:line="480" w:lineRule="auto"/>
      </w:pPr>
      <w:r>
        <w:t>T</w:t>
      </w:r>
      <w:r w:rsidRPr="00291745">
        <w:t>he G0 phase</w:t>
      </w:r>
    </w:p>
    <w:p w14:paraId="73868F0E" w14:textId="77777777" w:rsidR="00E747E1" w:rsidRPr="00291745" w:rsidRDefault="00E747E1" w:rsidP="00E747E1">
      <w:pPr>
        <w:numPr>
          <w:ilvl w:val="1"/>
          <w:numId w:val="1"/>
        </w:numPr>
        <w:spacing w:after="0" w:line="480" w:lineRule="auto"/>
      </w:pPr>
      <w:r>
        <w:t>T</w:t>
      </w:r>
      <w:r w:rsidRPr="00291745">
        <w:t>he R phase</w:t>
      </w:r>
    </w:p>
    <w:p w14:paraId="0C2B0C97" w14:textId="77777777" w:rsidR="00E747E1" w:rsidRPr="00291745" w:rsidRDefault="00E747E1" w:rsidP="00E747E1">
      <w:pPr>
        <w:numPr>
          <w:ilvl w:val="1"/>
          <w:numId w:val="1"/>
        </w:numPr>
        <w:spacing w:after="0" w:line="480" w:lineRule="auto"/>
      </w:pPr>
      <w:r>
        <w:t>T</w:t>
      </w:r>
      <w:r w:rsidRPr="00291745">
        <w:t>he S phase</w:t>
      </w:r>
    </w:p>
    <w:p w14:paraId="6A8EC41C" w14:textId="77777777" w:rsidR="00E747E1" w:rsidRPr="00291745" w:rsidRDefault="00E747E1" w:rsidP="00E747E1">
      <w:pPr>
        <w:spacing w:line="480" w:lineRule="auto"/>
        <w:ind w:firstLine="720"/>
      </w:pPr>
      <w:r w:rsidRPr="00291745">
        <w:t xml:space="preserve">Correct answer: </w:t>
      </w:r>
      <w:r>
        <w:t>B</w:t>
      </w:r>
    </w:p>
    <w:p w14:paraId="02065C6A" w14:textId="77777777" w:rsidR="00E747E1" w:rsidRDefault="00E747E1" w:rsidP="00E747E1">
      <w:pPr>
        <w:spacing w:line="480" w:lineRule="auto"/>
      </w:pPr>
      <w:r w:rsidRPr="00291745">
        <w:t xml:space="preserve">(Objective </w:t>
      </w:r>
      <w:r>
        <w:t>3</w:t>
      </w:r>
      <w:r w:rsidRPr="00291745">
        <w:t>)</w:t>
      </w:r>
    </w:p>
    <w:p w14:paraId="4913F3BF" w14:textId="77777777" w:rsidR="00E747E1" w:rsidRDefault="00E747E1" w:rsidP="00E747E1">
      <w:pPr>
        <w:numPr>
          <w:ilvl w:val="0"/>
          <w:numId w:val="1"/>
        </w:numPr>
        <w:spacing w:after="0" w:line="480" w:lineRule="auto"/>
      </w:pPr>
      <w:r>
        <w:t>The point in the cell cycle after which cell division is complete but before the next round of DNA synthesis is:</w:t>
      </w:r>
    </w:p>
    <w:p w14:paraId="3E63618D" w14:textId="1E25CB55" w:rsidR="007A36CD" w:rsidRDefault="00E747E1" w:rsidP="00E747E1">
      <w:pPr>
        <w:numPr>
          <w:ilvl w:val="1"/>
          <w:numId w:val="1"/>
        </w:numPr>
        <w:spacing w:after="0" w:line="480" w:lineRule="auto"/>
      </w:pPr>
      <w:r>
        <w:t>The G2 phase</w:t>
      </w:r>
    </w:p>
    <w:p w14:paraId="5B42B2F5" w14:textId="45F014C7" w:rsidR="007A36CD" w:rsidRDefault="00E747E1" w:rsidP="00E747E1">
      <w:pPr>
        <w:numPr>
          <w:ilvl w:val="1"/>
          <w:numId w:val="1"/>
        </w:numPr>
        <w:spacing w:after="0" w:line="480" w:lineRule="auto"/>
      </w:pPr>
      <w:r>
        <w:t>The G0 phase</w:t>
      </w:r>
    </w:p>
    <w:p w14:paraId="04BB0B15" w14:textId="616FB044" w:rsidR="007A36CD" w:rsidRDefault="00E747E1" w:rsidP="00E747E1">
      <w:pPr>
        <w:numPr>
          <w:ilvl w:val="1"/>
          <w:numId w:val="1"/>
        </w:numPr>
        <w:spacing w:after="0" w:line="480" w:lineRule="auto"/>
      </w:pPr>
      <w:r>
        <w:t>The G1 phase</w:t>
      </w:r>
    </w:p>
    <w:p w14:paraId="13F32913" w14:textId="26499964" w:rsidR="007A36CD" w:rsidRDefault="00E747E1" w:rsidP="00E747E1">
      <w:pPr>
        <w:numPr>
          <w:ilvl w:val="1"/>
          <w:numId w:val="1"/>
        </w:numPr>
        <w:spacing w:after="0" w:line="480" w:lineRule="auto"/>
      </w:pPr>
      <w:r>
        <w:t>The R phase</w:t>
      </w:r>
    </w:p>
    <w:p w14:paraId="443D6154" w14:textId="77777777" w:rsidR="00E747E1" w:rsidRDefault="00E747E1" w:rsidP="00E747E1">
      <w:pPr>
        <w:spacing w:line="480" w:lineRule="auto"/>
      </w:pPr>
      <w:r>
        <w:t xml:space="preserve">            Correct answer: C</w:t>
      </w:r>
    </w:p>
    <w:p w14:paraId="01CBA2CB" w14:textId="77777777" w:rsidR="00E747E1" w:rsidRPr="00291745" w:rsidRDefault="00E747E1" w:rsidP="00E747E1">
      <w:pPr>
        <w:spacing w:line="480" w:lineRule="auto"/>
      </w:pPr>
      <w:r>
        <w:t>(Objective 3)</w:t>
      </w:r>
    </w:p>
    <w:p w14:paraId="7C30FFF6" w14:textId="764A0A99" w:rsidR="00E747E1" w:rsidRPr="00291745" w:rsidRDefault="00E747E1" w:rsidP="00E747E1">
      <w:pPr>
        <w:numPr>
          <w:ilvl w:val="0"/>
          <w:numId w:val="1"/>
        </w:numPr>
        <w:spacing w:after="0" w:line="480" w:lineRule="auto"/>
      </w:pPr>
      <w:r w:rsidRPr="00291745">
        <w:t xml:space="preserve">In order to maintain ________, terminally differentiated blood cells </w:t>
      </w:r>
      <w:r w:rsidR="004664E2">
        <w:t xml:space="preserve">must </w:t>
      </w:r>
      <w:r w:rsidRPr="00291745">
        <w:t xml:space="preserve">undergo _________. </w:t>
      </w:r>
    </w:p>
    <w:p w14:paraId="7ED885BD" w14:textId="77777777" w:rsidR="00E747E1" w:rsidRPr="00291745" w:rsidRDefault="00E747E1" w:rsidP="00E747E1">
      <w:pPr>
        <w:numPr>
          <w:ilvl w:val="1"/>
          <w:numId w:val="1"/>
        </w:numPr>
        <w:spacing w:after="0" w:line="480" w:lineRule="auto"/>
      </w:pPr>
      <w:r>
        <w:t>C</w:t>
      </w:r>
      <w:r w:rsidRPr="00291745">
        <w:t xml:space="preserve">ell cycle division; </w:t>
      </w:r>
      <w:r>
        <w:t>n</w:t>
      </w:r>
      <w:r w:rsidRPr="00291745">
        <w:t>ecrosis</w:t>
      </w:r>
    </w:p>
    <w:p w14:paraId="538FA0DD" w14:textId="77777777" w:rsidR="00E747E1" w:rsidRPr="00291745" w:rsidRDefault="00E747E1" w:rsidP="00E747E1">
      <w:pPr>
        <w:numPr>
          <w:ilvl w:val="1"/>
          <w:numId w:val="1"/>
        </w:numPr>
        <w:spacing w:after="0" w:line="480" w:lineRule="auto"/>
      </w:pPr>
      <w:r>
        <w:t>T</w:t>
      </w:r>
      <w:r w:rsidRPr="00291745">
        <w:t xml:space="preserve">umor suppression; </w:t>
      </w:r>
      <w:r>
        <w:t>a</w:t>
      </w:r>
      <w:r w:rsidRPr="00291745">
        <w:t>poptosis</w:t>
      </w:r>
    </w:p>
    <w:p w14:paraId="481B2C34" w14:textId="77777777" w:rsidR="00E747E1" w:rsidRPr="00291745" w:rsidRDefault="00E747E1" w:rsidP="00E747E1">
      <w:pPr>
        <w:numPr>
          <w:ilvl w:val="1"/>
          <w:numId w:val="1"/>
        </w:numPr>
        <w:spacing w:after="0" w:line="480" w:lineRule="auto"/>
      </w:pPr>
      <w:r>
        <w:t>H</w:t>
      </w:r>
      <w:r w:rsidRPr="00291745">
        <w:t xml:space="preserve">omeostasis; </w:t>
      </w:r>
      <w:r>
        <w:t>a</w:t>
      </w:r>
      <w:r w:rsidRPr="00291745">
        <w:t>poptosis</w:t>
      </w:r>
    </w:p>
    <w:p w14:paraId="557BB2A3" w14:textId="77777777" w:rsidR="00E747E1" w:rsidRPr="00291745" w:rsidRDefault="00E747E1" w:rsidP="00E747E1">
      <w:pPr>
        <w:numPr>
          <w:ilvl w:val="1"/>
          <w:numId w:val="1"/>
        </w:numPr>
        <w:spacing w:after="0" w:line="480" w:lineRule="auto"/>
      </w:pPr>
      <w:r>
        <w:t>C</w:t>
      </w:r>
      <w:r w:rsidRPr="00291745">
        <w:t xml:space="preserve">ell regeneration; </w:t>
      </w:r>
      <w:r>
        <w:t>n</w:t>
      </w:r>
      <w:r w:rsidRPr="00291745">
        <w:t>ecrosis</w:t>
      </w:r>
    </w:p>
    <w:p w14:paraId="0580F8B3" w14:textId="77777777" w:rsidR="00E747E1" w:rsidRPr="00291745" w:rsidRDefault="00E747E1" w:rsidP="00E747E1">
      <w:pPr>
        <w:spacing w:line="480" w:lineRule="auto"/>
        <w:ind w:firstLine="720"/>
      </w:pPr>
      <w:r w:rsidRPr="00291745">
        <w:lastRenderedPageBreak/>
        <w:t>Correct answer: C</w:t>
      </w:r>
    </w:p>
    <w:p w14:paraId="3FD1AA91" w14:textId="77777777" w:rsidR="00E747E1" w:rsidRPr="00291745" w:rsidRDefault="00E747E1" w:rsidP="00E747E1">
      <w:pPr>
        <w:spacing w:line="480" w:lineRule="auto"/>
      </w:pPr>
      <w:r w:rsidRPr="00291745">
        <w:t>(Objective 5)</w:t>
      </w:r>
    </w:p>
    <w:p w14:paraId="698957B6" w14:textId="6AF75C06" w:rsidR="00E747E1" w:rsidRPr="00291745" w:rsidRDefault="00E747E1" w:rsidP="00E747E1">
      <w:pPr>
        <w:numPr>
          <w:ilvl w:val="0"/>
          <w:numId w:val="1"/>
        </w:numPr>
        <w:spacing w:after="0" w:line="480" w:lineRule="auto"/>
      </w:pPr>
      <w:r w:rsidRPr="00291745">
        <w:t xml:space="preserve">All of the following are </w:t>
      </w:r>
      <w:r w:rsidR="006B5621">
        <w:t xml:space="preserve">initiators </w:t>
      </w:r>
      <w:r w:rsidRPr="00291745">
        <w:t xml:space="preserve">of apoptosis </w:t>
      </w:r>
      <w:r w:rsidRPr="00152FCB">
        <w:rPr>
          <w:i/>
        </w:rPr>
        <w:t>except:</w:t>
      </w:r>
    </w:p>
    <w:p w14:paraId="2005DA14" w14:textId="1F5F4893" w:rsidR="007A36CD" w:rsidRDefault="00E747E1" w:rsidP="00E747E1">
      <w:pPr>
        <w:numPr>
          <w:ilvl w:val="1"/>
          <w:numId w:val="1"/>
        </w:numPr>
        <w:spacing w:after="0" w:line="480" w:lineRule="auto"/>
      </w:pPr>
      <w:r w:rsidRPr="00291745">
        <w:t>BCL-2</w:t>
      </w:r>
    </w:p>
    <w:p w14:paraId="2BBCC59C" w14:textId="54E8EF29" w:rsidR="007A36CD" w:rsidRDefault="00E747E1" w:rsidP="00E747E1">
      <w:pPr>
        <w:numPr>
          <w:ilvl w:val="1"/>
          <w:numId w:val="1"/>
        </w:numPr>
        <w:spacing w:after="0" w:line="480" w:lineRule="auto"/>
      </w:pPr>
      <w:proofErr w:type="spellStart"/>
      <w:r w:rsidRPr="00291745">
        <w:t>Caspases</w:t>
      </w:r>
      <w:proofErr w:type="spellEnd"/>
    </w:p>
    <w:p w14:paraId="33B12069" w14:textId="3A7E03EA" w:rsidR="007A36CD" w:rsidRDefault="00E747E1" w:rsidP="00E747E1">
      <w:pPr>
        <w:numPr>
          <w:ilvl w:val="1"/>
          <w:numId w:val="1"/>
        </w:numPr>
        <w:spacing w:after="0" w:line="480" w:lineRule="auto"/>
      </w:pPr>
      <w:r w:rsidRPr="00291745">
        <w:t>TNF-alpha</w:t>
      </w:r>
    </w:p>
    <w:p w14:paraId="1DEFCC1D" w14:textId="47DDD182" w:rsidR="007A36CD" w:rsidRDefault="00E747E1" w:rsidP="00E747E1">
      <w:pPr>
        <w:numPr>
          <w:ilvl w:val="1"/>
          <w:numId w:val="1"/>
        </w:numPr>
        <w:spacing w:after="0" w:line="480" w:lineRule="auto"/>
      </w:pPr>
      <w:r w:rsidRPr="00291745">
        <w:t xml:space="preserve">Fas </w:t>
      </w:r>
      <w:r>
        <w:t>L</w:t>
      </w:r>
      <w:r w:rsidRPr="00291745">
        <w:t>igand</w:t>
      </w:r>
    </w:p>
    <w:p w14:paraId="45262BB6" w14:textId="77777777" w:rsidR="00E747E1" w:rsidRPr="00291745" w:rsidRDefault="00E747E1" w:rsidP="00E747E1">
      <w:pPr>
        <w:spacing w:line="480" w:lineRule="auto"/>
        <w:ind w:firstLine="720"/>
      </w:pPr>
      <w:r w:rsidRPr="00291745">
        <w:t>Correct answer: A</w:t>
      </w:r>
    </w:p>
    <w:p w14:paraId="6467BD9B" w14:textId="77777777" w:rsidR="00E747E1" w:rsidRDefault="00E747E1" w:rsidP="00E747E1">
      <w:pPr>
        <w:spacing w:line="480" w:lineRule="auto"/>
      </w:pPr>
      <w:r w:rsidRPr="00291745">
        <w:t>(Objective 6)</w:t>
      </w:r>
    </w:p>
    <w:p w14:paraId="7AE1D100" w14:textId="2E923337" w:rsidR="00E747E1" w:rsidRDefault="00E747E1" w:rsidP="00E747E1">
      <w:pPr>
        <w:numPr>
          <w:ilvl w:val="0"/>
          <w:numId w:val="1"/>
        </w:numPr>
        <w:spacing w:after="0" w:line="480" w:lineRule="auto"/>
      </w:pPr>
      <w:r>
        <w:t>Apoptosis play</w:t>
      </w:r>
      <w:r w:rsidR="006B5621">
        <w:t>s</w:t>
      </w:r>
      <w:r>
        <w:t xml:space="preserve"> a role in human development in all of the following </w:t>
      </w:r>
      <w:r w:rsidRPr="00152FCB">
        <w:rPr>
          <w:i/>
        </w:rPr>
        <w:t>except:</w:t>
      </w:r>
    </w:p>
    <w:p w14:paraId="34564324" w14:textId="615E1DCB" w:rsidR="007A36CD" w:rsidRDefault="00E747E1" w:rsidP="00E747E1">
      <w:pPr>
        <w:numPr>
          <w:ilvl w:val="1"/>
          <w:numId w:val="1"/>
        </w:numPr>
        <w:spacing w:after="0" w:line="480" w:lineRule="auto"/>
      </w:pPr>
      <w:r>
        <w:t>Removal of interdigital webs of the hands and feet</w:t>
      </w:r>
    </w:p>
    <w:p w14:paraId="234B44F3" w14:textId="7CBF649A" w:rsidR="007A36CD" w:rsidRDefault="00E747E1" w:rsidP="00E747E1">
      <w:pPr>
        <w:numPr>
          <w:ilvl w:val="1"/>
          <w:numId w:val="1"/>
        </w:numPr>
        <w:spacing w:after="0" w:line="480" w:lineRule="auto"/>
      </w:pPr>
      <w:r>
        <w:t>Formation of the blood vessels and the gastrointestinal tract</w:t>
      </w:r>
    </w:p>
    <w:p w14:paraId="4887A69D" w14:textId="2C7054DD" w:rsidR="007A36CD" w:rsidRDefault="00E747E1" w:rsidP="00E747E1">
      <w:pPr>
        <w:numPr>
          <w:ilvl w:val="1"/>
          <w:numId w:val="1"/>
        </w:numPr>
        <w:spacing w:after="0" w:line="480" w:lineRule="auto"/>
      </w:pPr>
      <w:r>
        <w:t>Differentiation (divergence) of mast cells and basophils</w:t>
      </w:r>
    </w:p>
    <w:p w14:paraId="40A1BAB9" w14:textId="4B3DCFA2" w:rsidR="007A36CD" w:rsidRDefault="00E747E1" w:rsidP="00E747E1">
      <w:pPr>
        <w:numPr>
          <w:ilvl w:val="1"/>
          <w:numId w:val="1"/>
        </w:numPr>
        <w:spacing w:after="0" w:line="480" w:lineRule="auto"/>
      </w:pPr>
      <w:r>
        <w:t>Selection of appropriate T and B lymphocyte clones</w:t>
      </w:r>
    </w:p>
    <w:p w14:paraId="12414B57" w14:textId="77777777" w:rsidR="00E747E1" w:rsidRDefault="00E747E1" w:rsidP="00E747E1">
      <w:pPr>
        <w:spacing w:line="480" w:lineRule="auto"/>
      </w:pPr>
      <w:r>
        <w:t xml:space="preserve">          Correct answer: C</w:t>
      </w:r>
    </w:p>
    <w:p w14:paraId="6DF3F509" w14:textId="77777777" w:rsidR="00E747E1" w:rsidRPr="00291745" w:rsidRDefault="00E747E1" w:rsidP="00E747E1">
      <w:pPr>
        <w:spacing w:line="480" w:lineRule="auto"/>
      </w:pPr>
      <w:r>
        <w:t>(Objective 5)</w:t>
      </w:r>
    </w:p>
    <w:p w14:paraId="430C4F75" w14:textId="22342E2A" w:rsidR="00E747E1" w:rsidRPr="00291745" w:rsidRDefault="006B5621" w:rsidP="00E747E1">
      <w:pPr>
        <w:numPr>
          <w:ilvl w:val="0"/>
          <w:numId w:val="1"/>
        </w:numPr>
        <w:spacing w:after="0" w:line="480" w:lineRule="auto"/>
      </w:pPr>
      <w:r>
        <w:t xml:space="preserve">Which </w:t>
      </w:r>
      <w:r w:rsidR="00E747E1" w:rsidRPr="00291745">
        <w:t>of the following</w:t>
      </w:r>
      <w:r w:rsidR="004664E2">
        <w:t xml:space="preserve"> is a</w:t>
      </w:r>
      <w:r w:rsidR="00E747E1" w:rsidRPr="00291745">
        <w:t xml:space="preserve"> mechanism of apoptosis in hematopoiesis</w:t>
      </w:r>
      <w:r>
        <w:t>?</w:t>
      </w:r>
    </w:p>
    <w:p w14:paraId="4A5118A4" w14:textId="37FBCD76" w:rsidR="00E747E1" w:rsidRPr="00291745" w:rsidRDefault="006B5621" w:rsidP="00E747E1">
      <w:pPr>
        <w:numPr>
          <w:ilvl w:val="1"/>
          <w:numId w:val="1"/>
        </w:numPr>
        <w:spacing w:after="0" w:line="480" w:lineRule="auto"/>
      </w:pPr>
      <w:r>
        <w:t>Expansion</w:t>
      </w:r>
      <w:r w:rsidRPr="00291745">
        <w:t xml:space="preserve"> </w:t>
      </w:r>
      <w:r w:rsidR="00E747E1" w:rsidRPr="00291745">
        <w:t>of B</w:t>
      </w:r>
      <w:r w:rsidR="00E747E1">
        <w:t xml:space="preserve"> </w:t>
      </w:r>
      <w:r w:rsidR="00E747E1" w:rsidRPr="00291745">
        <w:t>cell clon</w:t>
      </w:r>
      <w:r w:rsidR="00E747E1">
        <w:t>al</w:t>
      </w:r>
      <w:r w:rsidR="00E747E1" w:rsidRPr="00291745">
        <w:t xml:space="preserve"> populations </w:t>
      </w:r>
      <w:r>
        <w:t>in response to</w:t>
      </w:r>
      <w:r w:rsidRPr="00291745">
        <w:t xml:space="preserve"> </w:t>
      </w:r>
      <w:r w:rsidR="00E747E1" w:rsidRPr="00291745">
        <w:t xml:space="preserve">infection </w:t>
      </w:r>
    </w:p>
    <w:p w14:paraId="242B1CF4" w14:textId="5205EEF9" w:rsidR="00E747E1" w:rsidRPr="00291745" w:rsidRDefault="00E747E1" w:rsidP="00E747E1">
      <w:pPr>
        <w:numPr>
          <w:ilvl w:val="1"/>
          <w:numId w:val="1"/>
        </w:numPr>
        <w:spacing w:after="0" w:line="480" w:lineRule="auto"/>
      </w:pPr>
      <w:r>
        <w:t>E</w:t>
      </w:r>
      <w:r w:rsidRPr="00291745">
        <w:t>limination of PMNs and eosinophils after an inflammatory response</w:t>
      </w:r>
    </w:p>
    <w:p w14:paraId="25027A29" w14:textId="11F93439" w:rsidR="00E747E1" w:rsidRPr="00291745" w:rsidRDefault="006B5621" w:rsidP="00E747E1">
      <w:pPr>
        <w:numPr>
          <w:ilvl w:val="1"/>
          <w:numId w:val="1"/>
        </w:numPr>
        <w:spacing w:after="0" w:line="480" w:lineRule="auto"/>
      </w:pPr>
      <w:r>
        <w:t>Production of</w:t>
      </w:r>
      <w:r w:rsidR="00E747E1" w:rsidRPr="00291745">
        <w:t xml:space="preserve"> RBC</w:t>
      </w:r>
      <w:r>
        <w:t>s in response to anemia</w:t>
      </w:r>
      <w:r w:rsidR="00E747E1" w:rsidRPr="00291745">
        <w:t xml:space="preserve"> </w:t>
      </w:r>
    </w:p>
    <w:p w14:paraId="6B152F3D" w14:textId="20551EF7" w:rsidR="00E747E1" w:rsidRPr="00291745" w:rsidRDefault="00E747E1" w:rsidP="00E747E1">
      <w:pPr>
        <w:numPr>
          <w:ilvl w:val="1"/>
          <w:numId w:val="1"/>
        </w:numPr>
        <w:spacing w:after="0" w:line="480" w:lineRule="auto"/>
      </w:pPr>
      <w:r>
        <w:t>P</w:t>
      </w:r>
      <w:r w:rsidRPr="00291745">
        <w:t>rogression of acute leukemias</w:t>
      </w:r>
    </w:p>
    <w:p w14:paraId="26C227C7" w14:textId="7C919C4E" w:rsidR="00E747E1" w:rsidRDefault="00E747E1" w:rsidP="00E747E1">
      <w:pPr>
        <w:spacing w:line="480" w:lineRule="auto"/>
        <w:ind w:firstLine="720"/>
      </w:pPr>
      <w:r w:rsidRPr="00291745">
        <w:t xml:space="preserve">Correct answer: </w:t>
      </w:r>
      <w:r w:rsidR="006B5621">
        <w:t>B</w:t>
      </w:r>
    </w:p>
    <w:p w14:paraId="017CD770" w14:textId="77777777" w:rsidR="00E747E1" w:rsidRDefault="00E747E1" w:rsidP="00E747E1">
      <w:pPr>
        <w:spacing w:line="480" w:lineRule="auto"/>
        <w:ind w:firstLine="720"/>
      </w:pPr>
      <w:r>
        <w:lastRenderedPageBreak/>
        <w:t>(Objective 7)</w:t>
      </w:r>
    </w:p>
    <w:p w14:paraId="2D618482" w14:textId="77777777" w:rsidR="00E747E1" w:rsidRDefault="00E747E1" w:rsidP="00E747E1">
      <w:pPr>
        <w:numPr>
          <w:ilvl w:val="0"/>
          <w:numId w:val="1"/>
        </w:numPr>
        <w:spacing w:after="0" w:line="480" w:lineRule="auto"/>
      </w:pPr>
      <w:r>
        <w:t xml:space="preserve">Which cytoplasmic organelle’s function is lipid synthesis?  </w:t>
      </w:r>
    </w:p>
    <w:p w14:paraId="11253823" w14:textId="77777777" w:rsidR="00E747E1" w:rsidRDefault="00E747E1" w:rsidP="00E747E1">
      <w:pPr>
        <w:numPr>
          <w:ilvl w:val="0"/>
          <w:numId w:val="8"/>
        </w:numPr>
        <w:spacing w:after="0" w:line="480" w:lineRule="auto"/>
      </w:pPr>
      <w:r>
        <w:t>Smooth endoplasmic reticulum</w:t>
      </w:r>
    </w:p>
    <w:p w14:paraId="5BE74B93" w14:textId="77777777" w:rsidR="00E747E1" w:rsidRDefault="00E747E1" w:rsidP="00E747E1">
      <w:pPr>
        <w:numPr>
          <w:ilvl w:val="0"/>
          <w:numId w:val="8"/>
        </w:numPr>
        <w:spacing w:after="0" w:line="480" w:lineRule="auto"/>
      </w:pPr>
      <w:r>
        <w:t>Golgi apparatus</w:t>
      </w:r>
    </w:p>
    <w:p w14:paraId="534B3914" w14:textId="77777777" w:rsidR="00E747E1" w:rsidRDefault="00E747E1" w:rsidP="00E747E1">
      <w:pPr>
        <w:numPr>
          <w:ilvl w:val="0"/>
          <w:numId w:val="8"/>
        </w:numPr>
        <w:spacing w:after="0" w:line="480" w:lineRule="auto"/>
      </w:pPr>
      <w:r>
        <w:t>Mitochondria</w:t>
      </w:r>
    </w:p>
    <w:p w14:paraId="07D9A15D" w14:textId="77777777" w:rsidR="00E747E1" w:rsidRDefault="00E747E1" w:rsidP="00E747E1">
      <w:pPr>
        <w:numPr>
          <w:ilvl w:val="0"/>
          <w:numId w:val="8"/>
        </w:numPr>
        <w:spacing w:after="0" w:line="480" w:lineRule="auto"/>
      </w:pPr>
      <w:r>
        <w:t>Ribosomes</w:t>
      </w:r>
    </w:p>
    <w:p w14:paraId="4310323E" w14:textId="77777777" w:rsidR="00E747E1" w:rsidRDefault="00E747E1" w:rsidP="00E747E1">
      <w:pPr>
        <w:spacing w:line="480" w:lineRule="auto"/>
        <w:ind w:firstLine="720"/>
      </w:pPr>
      <w:r>
        <w:t>Correct answer:  A</w:t>
      </w:r>
    </w:p>
    <w:p w14:paraId="5F645CF9" w14:textId="77777777" w:rsidR="00E747E1" w:rsidRDefault="00E747E1" w:rsidP="00E747E1">
      <w:pPr>
        <w:spacing w:line="480" w:lineRule="auto"/>
        <w:ind w:firstLine="720"/>
      </w:pPr>
      <w:r>
        <w:t>(Objective 1)</w:t>
      </w:r>
    </w:p>
    <w:p w14:paraId="284F9E3D" w14:textId="77777777" w:rsidR="00E747E1" w:rsidRDefault="00E747E1" w:rsidP="00E747E1">
      <w:pPr>
        <w:spacing w:line="480" w:lineRule="auto"/>
      </w:pPr>
      <w:r>
        <w:t xml:space="preserve">11. Which phospholipids are predominantly found in the inner layer of the lipid bilayer? </w:t>
      </w:r>
    </w:p>
    <w:p w14:paraId="11766593" w14:textId="79264D79" w:rsidR="00E747E1" w:rsidRDefault="006B5621" w:rsidP="00E747E1">
      <w:pPr>
        <w:numPr>
          <w:ilvl w:val="0"/>
          <w:numId w:val="7"/>
        </w:numPr>
        <w:spacing w:after="0" w:line="480" w:lineRule="auto"/>
      </w:pPr>
      <w:r>
        <w:t xml:space="preserve">Phosphatidylethanolamine and phosphatidylcholine </w:t>
      </w:r>
    </w:p>
    <w:p w14:paraId="062382F6" w14:textId="6EF7B304" w:rsidR="00E747E1" w:rsidRDefault="006B5621" w:rsidP="00E747E1">
      <w:pPr>
        <w:numPr>
          <w:ilvl w:val="0"/>
          <w:numId w:val="7"/>
        </w:numPr>
        <w:spacing w:after="0" w:line="480" w:lineRule="auto"/>
      </w:pPr>
      <w:r>
        <w:t>Phosphatidylethanolamine</w:t>
      </w:r>
      <w:r w:rsidR="00E747E1">
        <w:t xml:space="preserve"> and </w:t>
      </w:r>
      <w:r>
        <w:t>phosphatidylserine</w:t>
      </w:r>
    </w:p>
    <w:p w14:paraId="1B63C095" w14:textId="7EB752A3" w:rsidR="00E747E1" w:rsidRDefault="006B5621" w:rsidP="00E747E1">
      <w:pPr>
        <w:numPr>
          <w:ilvl w:val="0"/>
          <w:numId w:val="7"/>
        </w:numPr>
        <w:spacing w:after="0" w:line="480" w:lineRule="auto"/>
      </w:pPr>
      <w:r>
        <w:t>Phosphatidylserine</w:t>
      </w:r>
      <w:r w:rsidR="00E747E1">
        <w:t xml:space="preserve"> and </w:t>
      </w:r>
      <w:r>
        <w:t>sphingomyelin</w:t>
      </w:r>
    </w:p>
    <w:p w14:paraId="5CDFC3DB" w14:textId="082383CB" w:rsidR="006B5621" w:rsidRDefault="00E747E1" w:rsidP="006B5621">
      <w:pPr>
        <w:numPr>
          <w:ilvl w:val="0"/>
          <w:numId w:val="7"/>
        </w:numPr>
        <w:spacing w:after="0" w:line="480" w:lineRule="auto"/>
      </w:pPr>
      <w:proofErr w:type="gramStart"/>
      <w:r>
        <w:t>P</w:t>
      </w:r>
      <w:r w:rsidR="006B5621">
        <w:t>hosphatidylcholine</w:t>
      </w:r>
      <w:r w:rsidR="006B5621" w:rsidDel="006B5621">
        <w:t xml:space="preserve"> </w:t>
      </w:r>
      <w:r>
        <w:t xml:space="preserve"> and</w:t>
      </w:r>
      <w:proofErr w:type="gramEnd"/>
      <w:r>
        <w:t xml:space="preserve"> </w:t>
      </w:r>
      <w:r w:rsidR="006B5621">
        <w:t>sphingomyelin</w:t>
      </w:r>
    </w:p>
    <w:p w14:paraId="0F699D73" w14:textId="77777777" w:rsidR="00E747E1" w:rsidRDefault="00E747E1" w:rsidP="00E747E1">
      <w:pPr>
        <w:spacing w:line="480" w:lineRule="auto"/>
        <w:ind w:left="360"/>
      </w:pPr>
      <w:r>
        <w:t>Correct answer:  B</w:t>
      </w:r>
    </w:p>
    <w:p w14:paraId="61CA060A" w14:textId="77777777" w:rsidR="00E747E1" w:rsidRDefault="00E747E1" w:rsidP="00E747E1">
      <w:pPr>
        <w:spacing w:line="480" w:lineRule="auto"/>
        <w:ind w:left="360"/>
      </w:pPr>
      <w:r>
        <w:t>(Objective 2)</w:t>
      </w:r>
    </w:p>
    <w:p w14:paraId="1E568F7E" w14:textId="77777777" w:rsidR="00E747E1" w:rsidRDefault="00E747E1" w:rsidP="00E747E1">
      <w:pPr>
        <w:spacing w:line="480" w:lineRule="auto"/>
        <w:ind w:left="360"/>
      </w:pPr>
      <w:r>
        <w:t xml:space="preserve">12. In which phase of mitosis do the chromosomes align on opposite poles of the cell? </w:t>
      </w:r>
    </w:p>
    <w:p w14:paraId="79CB90CA" w14:textId="77777777" w:rsidR="00E747E1" w:rsidRDefault="00E747E1" w:rsidP="00E747E1">
      <w:pPr>
        <w:numPr>
          <w:ilvl w:val="0"/>
          <w:numId w:val="4"/>
        </w:numPr>
        <w:spacing w:after="0" w:line="480" w:lineRule="auto"/>
      </w:pPr>
      <w:r>
        <w:t>Prophase</w:t>
      </w:r>
    </w:p>
    <w:p w14:paraId="117E822F" w14:textId="77777777" w:rsidR="00E747E1" w:rsidRDefault="00E747E1" w:rsidP="00E747E1">
      <w:pPr>
        <w:numPr>
          <w:ilvl w:val="0"/>
          <w:numId w:val="4"/>
        </w:numPr>
        <w:spacing w:after="0" w:line="480" w:lineRule="auto"/>
      </w:pPr>
      <w:r>
        <w:t>Metaphase</w:t>
      </w:r>
    </w:p>
    <w:p w14:paraId="3D54EEA9" w14:textId="77777777" w:rsidR="00E747E1" w:rsidRDefault="00E747E1" w:rsidP="00E747E1">
      <w:pPr>
        <w:numPr>
          <w:ilvl w:val="0"/>
          <w:numId w:val="4"/>
        </w:numPr>
        <w:spacing w:after="0" w:line="480" w:lineRule="auto"/>
      </w:pPr>
      <w:r>
        <w:t>Anaphase and telophase</w:t>
      </w:r>
    </w:p>
    <w:p w14:paraId="7E549BF6" w14:textId="77777777" w:rsidR="00E747E1" w:rsidRDefault="00E747E1" w:rsidP="00E747E1">
      <w:pPr>
        <w:numPr>
          <w:ilvl w:val="0"/>
          <w:numId w:val="4"/>
        </w:numPr>
        <w:spacing w:after="0" w:line="480" w:lineRule="auto"/>
      </w:pPr>
      <w:r>
        <w:t>Interphase</w:t>
      </w:r>
    </w:p>
    <w:p w14:paraId="0EF03304" w14:textId="77777777" w:rsidR="00E747E1" w:rsidRDefault="00E747E1" w:rsidP="00E747E1">
      <w:pPr>
        <w:spacing w:line="480" w:lineRule="auto"/>
        <w:ind w:left="360"/>
      </w:pPr>
      <w:r>
        <w:t>Correct answer:  C</w:t>
      </w:r>
    </w:p>
    <w:p w14:paraId="2FE1E3AA" w14:textId="77777777" w:rsidR="00E747E1" w:rsidRDefault="00E747E1" w:rsidP="00E747E1">
      <w:pPr>
        <w:spacing w:line="480" w:lineRule="auto"/>
        <w:ind w:firstLine="360"/>
      </w:pPr>
      <w:r>
        <w:t>(Objective 3)</w:t>
      </w:r>
    </w:p>
    <w:p w14:paraId="07E7C7FA" w14:textId="77777777" w:rsidR="00E747E1" w:rsidRDefault="00E747E1" w:rsidP="00E747E1">
      <w:pPr>
        <w:spacing w:line="480" w:lineRule="auto"/>
        <w:ind w:left="360"/>
      </w:pPr>
      <w:r>
        <w:lastRenderedPageBreak/>
        <w:t>13. The (R) restriction point occurs during what phase in the cell cycle?</w:t>
      </w:r>
    </w:p>
    <w:p w14:paraId="61EF85C7" w14:textId="77777777" w:rsidR="00E747E1" w:rsidRDefault="00E747E1" w:rsidP="00E747E1">
      <w:pPr>
        <w:numPr>
          <w:ilvl w:val="0"/>
          <w:numId w:val="5"/>
        </w:numPr>
        <w:spacing w:after="0" w:line="480" w:lineRule="auto"/>
      </w:pPr>
      <w:r>
        <w:t>S</w:t>
      </w:r>
    </w:p>
    <w:p w14:paraId="3CEC19D4" w14:textId="77777777" w:rsidR="00E747E1" w:rsidRPr="008D2D5B" w:rsidRDefault="00E747E1" w:rsidP="00E747E1">
      <w:pPr>
        <w:numPr>
          <w:ilvl w:val="0"/>
          <w:numId w:val="5"/>
        </w:numPr>
        <w:spacing w:after="0" w:line="480" w:lineRule="auto"/>
      </w:pPr>
      <w:r>
        <w:t>G</w:t>
      </w:r>
      <w:r>
        <w:rPr>
          <w:vertAlign w:val="subscript"/>
        </w:rPr>
        <w:t>2</w:t>
      </w:r>
    </w:p>
    <w:p w14:paraId="48A7C17E" w14:textId="77777777" w:rsidR="00E747E1" w:rsidRPr="008D2D5B" w:rsidRDefault="00E747E1" w:rsidP="00E747E1">
      <w:pPr>
        <w:numPr>
          <w:ilvl w:val="0"/>
          <w:numId w:val="5"/>
        </w:numPr>
        <w:spacing w:after="0" w:line="480" w:lineRule="auto"/>
      </w:pPr>
      <w:r>
        <w:t>G</w:t>
      </w:r>
      <w:r>
        <w:rPr>
          <w:vertAlign w:val="subscript"/>
        </w:rPr>
        <w:t>1</w:t>
      </w:r>
    </w:p>
    <w:p w14:paraId="66B6D2B1" w14:textId="77777777" w:rsidR="00E747E1" w:rsidRDefault="00E747E1" w:rsidP="00E747E1">
      <w:pPr>
        <w:numPr>
          <w:ilvl w:val="0"/>
          <w:numId w:val="5"/>
        </w:numPr>
        <w:spacing w:after="0" w:line="480" w:lineRule="auto"/>
      </w:pPr>
      <w:r>
        <w:t>M</w:t>
      </w:r>
    </w:p>
    <w:p w14:paraId="0EBDBAED" w14:textId="77777777" w:rsidR="00E747E1" w:rsidRDefault="00E747E1" w:rsidP="00E747E1">
      <w:pPr>
        <w:spacing w:line="480" w:lineRule="auto"/>
        <w:ind w:firstLine="720"/>
      </w:pPr>
      <w:r>
        <w:t>Correct answer:  C</w:t>
      </w:r>
    </w:p>
    <w:p w14:paraId="1FB8DBC9" w14:textId="77777777" w:rsidR="00E747E1" w:rsidRDefault="00E747E1" w:rsidP="00E747E1">
      <w:pPr>
        <w:spacing w:line="480" w:lineRule="auto"/>
        <w:ind w:firstLine="720"/>
      </w:pPr>
      <w:r>
        <w:t>(Objective 4)</w:t>
      </w:r>
    </w:p>
    <w:p w14:paraId="11D45EA7" w14:textId="77777777" w:rsidR="00E747E1" w:rsidRDefault="00E747E1" w:rsidP="00E747E1">
      <w:pPr>
        <w:spacing w:line="480" w:lineRule="auto"/>
        <w:ind w:left="360"/>
      </w:pPr>
      <w:r>
        <w:t>14. If an organism fails to regulate apoptosis, resulting in excessive apoptosis, which of the following processes might result?</w:t>
      </w:r>
    </w:p>
    <w:p w14:paraId="1B3FDBBA" w14:textId="77777777" w:rsidR="00E747E1" w:rsidRDefault="00E747E1" w:rsidP="00E747E1">
      <w:pPr>
        <w:numPr>
          <w:ilvl w:val="0"/>
          <w:numId w:val="6"/>
        </w:numPr>
        <w:spacing w:after="0" w:line="480" w:lineRule="auto"/>
      </w:pPr>
      <w:r>
        <w:t>Neurodegenerative disorder</w:t>
      </w:r>
    </w:p>
    <w:p w14:paraId="7BDD24BD" w14:textId="77777777" w:rsidR="00E747E1" w:rsidRDefault="00E747E1" w:rsidP="00E747E1">
      <w:pPr>
        <w:numPr>
          <w:ilvl w:val="0"/>
          <w:numId w:val="6"/>
        </w:numPr>
        <w:spacing w:after="0" w:line="480" w:lineRule="auto"/>
      </w:pPr>
      <w:r>
        <w:t>Autoimmune disorder</w:t>
      </w:r>
    </w:p>
    <w:p w14:paraId="6DD7735F" w14:textId="77777777" w:rsidR="00E747E1" w:rsidRDefault="00E747E1" w:rsidP="00E747E1">
      <w:pPr>
        <w:numPr>
          <w:ilvl w:val="0"/>
          <w:numId w:val="6"/>
        </w:numPr>
        <w:spacing w:after="0" w:line="480" w:lineRule="auto"/>
      </w:pPr>
      <w:r>
        <w:t>Lymphoma</w:t>
      </w:r>
    </w:p>
    <w:p w14:paraId="7D720882" w14:textId="77777777" w:rsidR="00E747E1" w:rsidRDefault="00E747E1" w:rsidP="00E747E1">
      <w:pPr>
        <w:numPr>
          <w:ilvl w:val="0"/>
          <w:numId w:val="6"/>
        </w:numPr>
        <w:spacing w:after="0" w:line="480" w:lineRule="auto"/>
      </w:pPr>
      <w:r>
        <w:t>Carcinoma</w:t>
      </w:r>
    </w:p>
    <w:p w14:paraId="1ABD4CF4" w14:textId="77777777" w:rsidR="00E747E1" w:rsidRDefault="00E747E1" w:rsidP="00E747E1">
      <w:pPr>
        <w:spacing w:line="480" w:lineRule="auto"/>
        <w:ind w:firstLine="360"/>
      </w:pPr>
      <w:r>
        <w:t>Correct answer:  A</w:t>
      </w:r>
    </w:p>
    <w:p w14:paraId="6B3DEB81" w14:textId="77777777" w:rsidR="00E747E1" w:rsidRPr="00291745" w:rsidRDefault="00E747E1" w:rsidP="00E747E1">
      <w:pPr>
        <w:spacing w:line="480" w:lineRule="auto"/>
        <w:ind w:left="360"/>
      </w:pPr>
      <w:r>
        <w:t>(Objective 5)</w:t>
      </w:r>
    </w:p>
    <w:p w14:paraId="41809CEA" w14:textId="77777777" w:rsidR="00E747E1" w:rsidRPr="00291745" w:rsidRDefault="00E747E1" w:rsidP="00E747E1">
      <w:pPr>
        <w:spacing w:line="480" w:lineRule="auto"/>
      </w:pPr>
      <w:r w:rsidRPr="00906DBD">
        <w:rPr>
          <w:i/>
        </w:rPr>
        <w:t>Level II</w:t>
      </w:r>
    </w:p>
    <w:p w14:paraId="7E1089F5" w14:textId="46DBB5A2" w:rsidR="00E747E1" w:rsidRDefault="00E747E1" w:rsidP="00E747E1">
      <w:pPr>
        <w:numPr>
          <w:ilvl w:val="0"/>
          <w:numId w:val="2"/>
        </w:numPr>
        <w:spacing w:after="0" w:line="480" w:lineRule="auto"/>
      </w:pPr>
      <w:r>
        <w:t xml:space="preserve">The sections of a gene </w:t>
      </w:r>
      <w:r w:rsidR="004664E2">
        <w:t xml:space="preserve">that </w:t>
      </w:r>
      <w:r>
        <w:t>contain the coding sequences for the final protein product are:</w:t>
      </w:r>
    </w:p>
    <w:p w14:paraId="137E1A17" w14:textId="5C55372B" w:rsidR="007A36CD" w:rsidRDefault="00E747E1" w:rsidP="00E747E1">
      <w:pPr>
        <w:numPr>
          <w:ilvl w:val="1"/>
          <w:numId w:val="2"/>
        </w:numPr>
        <w:spacing w:after="0" w:line="480" w:lineRule="auto"/>
      </w:pPr>
      <w:r>
        <w:t>Exons</w:t>
      </w:r>
    </w:p>
    <w:p w14:paraId="0E3F7D10" w14:textId="4477787B" w:rsidR="007A36CD" w:rsidRDefault="00E747E1" w:rsidP="00E747E1">
      <w:pPr>
        <w:numPr>
          <w:ilvl w:val="1"/>
          <w:numId w:val="2"/>
        </w:numPr>
        <w:spacing w:after="0" w:line="480" w:lineRule="auto"/>
      </w:pPr>
      <w:r>
        <w:t>Introns</w:t>
      </w:r>
    </w:p>
    <w:p w14:paraId="42C02AA0" w14:textId="1811C0AA" w:rsidR="007A36CD" w:rsidRDefault="00E747E1" w:rsidP="00E747E1">
      <w:pPr>
        <w:numPr>
          <w:ilvl w:val="1"/>
          <w:numId w:val="2"/>
        </w:numPr>
        <w:spacing w:after="0" w:line="480" w:lineRule="auto"/>
      </w:pPr>
      <w:r>
        <w:t>UTRs</w:t>
      </w:r>
    </w:p>
    <w:p w14:paraId="11AF6044" w14:textId="64D31723" w:rsidR="007A36CD" w:rsidRDefault="00E747E1" w:rsidP="00E747E1">
      <w:pPr>
        <w:numPr>
          <w:ilvl w:val="1"/>
          <w:numId w:val="2"/>
        </w:numPr>
        <w:spacing w:after="0" w:line="480" w:lineRule="auto"/>
      </w:pPr>
      <w:r>
        <w:t>Nucleosomes</w:t>
      </w:r>
    </w:p>
    <w:p w14:paraId="43E0A466" w14:textId="77777777" w:rsidR="00E747E1" w:rsidRDefault="00E747E1" w:rsidP="00E747E1">
      <w:pPr>
        <w:spacing w:line="480" w:lineRule="auto"/>
      </w:pPr>
      <w:r>
        <w:t xml:space="preserve">            Correct answer:  A</w:t>
      </w:r>
    </w:p>
    <w:p w14:paraId="1C0FA79C" w14:textId="77777777" w:rsidR="00E747E1" w:rsidRDefault="00E747E1" w:rsidP="00E747E1">
      <w:pPr>
        <w:spacing w:line="480" w:lineRule="auto"/>
      </w:pPr>
      <w:r>
        <w:lastRenderedPageBreak/>
        <w:t xml:space="preserve">   (Objective 1)</w:t>
      </w:r>
    </w:p>
    <w:p w14:paraId="1F9DDB3F" w14:textId="112B8A56" w:rsidR="00E747E1" w:rsidRPr="00291745" w:rsidRDefault="00E747E1" w:rsidP="00E747E1">
      <w:pPr>
        <w:numPr>
          <w:ilvl w:val="0"/>
          <w:numId w:val="2"/>
        </w:numPr>
        <w:spacing w:after="0" w:line="480" w:lineRule="auto"/>
      </w:pPr>
      <w:r w:rsidRPr="00291745">
        <w:t>Which of the following influence the stability of the mRNA and the efficiency of translation?</w:t>
      </w:r>
    </w:p>
    <w:p w14:paraId="05F0D5FC" w14:textId="77777777" w:rsidR="00E747E1" w:rsidRPr="00291745" w:rsidRDefault="00E747E1" w:rsidP="00E747E1">
      <w:pPr>
        <w:numPr>
          <w:ilvl w:val="1"/>
          <w:numId w:val="2"/>
        </w:numPr>
        <w:spacing w:after="0" w:line="480" w:lineRule="auto"/>
      </w:pPr>
      <w:r>
        <w:t>I</w:t>
      </w:r>
      <w:r w:rsidRPr="00291745">
        <w:t>ntrons</w:t>
      </w:r>
    </w:p>
    <w:p w14:paraId="034DCCB6" w14:textId="77777777" w:rsidR="00E747E1" w:rsidRPr="00291745" w:rsidRDefault="00E747E1" w:rsidP="00E747E1">
      <w:pPr>
        <w:numPr>
          <w:ilvl w:val="1"/>
          <w:numId w:val="2"/>
        </w:numPr>
        <w:spacing w:after="0" w:line="480" w:lineRule="auto"/>
      </w:pPr>
      <w:r>
        <w:t>U</w:t>
      </w:r>
      <w:r w:rsidRPr="00291745">
        <w:t>ntranslated regions</w:t>
      </w:r>
    </w:p>
    <w:p w14:paraId="5AB32361" w14:textId="77777777" w:rsidR="00E747E1" w:rsidRPr="00291745" w:rsidRDefault="00E747E1" w:rsidP="00E747E1">
      <w:pPr>
        <w:numPr>
          <w:ilvl w:val="1"/>
          <w:numId w:val="2"/>
        </w:numPr>
        <w:spacing w:after="0" w:line="480" w:lineRule="auto"/>
      </w:pPr>
      <w:r>
        <w:t>S</w:t>
      </w:r>
      <w:r w:rsidRPr="00291745">
        <w:t>ingle</w:t>
      </w:r>
      <w:r>
        <w:t>-</w:t>
      </w:r>
      <w:r w:rsidRPr="00291745">
        <w:t>nucleotide polymorphisms</w:t>
      </w:r>
    </w:p>
    <w:p w14:paraId="25612219" w14:textId="77777777" w:rsidR="00E747E1" w:rsidRPr="00291745" w:rsidRDefault="00E747E1" w:rsidP="00E747E1">
      <w:pPr>
        <w:numPr>
          <w:ilvl w:val="1"/>
          <w:numId w:val="2"/>
        </w:numPr>
        <w:spacing w:after="0" w:line="480" w:lineRule="auto"/>
      </w:pPr>
      <w:r>
        <w:t>E</w:t>
      </w:r>
      <w:r w:rsidRPr="00291745">
        <w:t>xons</w:t>
      </w:r>
    </w:p>
    <w:p w14:paraId="1A65EC1B" w14:textId="77777777" w:rsidR="00E747E1" w:rsidRDefault="00E747E1" w:rsidP="00E747E1">
      <w:pPr>
        <w:spacing w:line="480" w:lineRule="auto"/>
        <w:ind w:firstLine="720"/>
      </w:pPr>
      <w:r w:rsidRPr="00291745">
        <w:t>Correct answer: B</w:t>
      </w:r>
    </w:p>
    <w:p w14:paraId="531F852D" w14:textId="77777777" w:rsidR="00E747E1" w:rsidRDefault="00E747E1" w:rsidP="00E747E1">
      <w:pPr>
        <w:spacing w:line="480" w:lineRule="auto"/>
        <w:ind w:firstLine="720"/>
      </w:pPr>
      <w:r>
        <w:t>(Objective 1)</w:t>
      </w:r>
    </w:p>
    <w:p w14:paraId="7B44E01E" w14:textId="77777777" w:rsidR="00E747E1" w:rsidRDefault="00E747E1" w:rsidP="00E747E1">
      <w:pPr>
        <w:numPr>
          <w:ilvl w:val="0"/>
          <w:numId w:val="2"/>
        </w:numPr>
        <w:spacing w:after="0" w:line="480" w:lineRule="auto"/>
      </w:pPr>
      <w:r>
        <w:t>To be considered a true polymorphism, a SNP must occur with a frequency of:</w:t>
      </w:r>
    </w:p>
    <w:p w14:paraId="1C56D7C3" w14:textId="77777777" w:rsidR="00E747E1" w:rsidRDefault="00E747E1" w:rsidP="00E747E1">
      <w:pPr>
        <w:numPr>
          <w:ilvl w:val="1"/>
          <w:numId w:val="2"/>
        </w:numPr>
        <w:spacing w:after="0" w:line="480" w:lineRule="auto"/>
      </w:pPr>
      <w:r>
        <w:t>&gt;1%</w:t>
      </w:r>
    </w:p>
    <w:p w14:paraId="4AA006DE" w14:textId="77777777" w:rsidR="00E747E1" w:rsidRDefault="00E747E1" w:rsidP="00E747E1">
      <w:pPr>
        <w:numPr>
          <w:ilvl w:val="1"/>
          <w:numId w:val="2"/>
        </w:numPr>
        <w:spacing w:after="0" w:line="480" w:lineRule="auto"/>
      </w:pPr>
      <w:r>
        <w:t>&gt;5%</w:t>
      </w:r>
    </w:p>
    <w:p w14:paraId="783440DF" w14:textId="77777777" w:rsidR="00E747E1" w:rsidRDefault="00E747E1" w:rsidP="00E747E1">
      <w:pPr>
        <w:numPr>
          <w:ilvl w:val="1"/>
          <w:numId w:val="2"/>
        </w:numPr>
        <w:spacing w:after="0" w:line="480" w:lineRule="auto"/>
      </w:pPr>
      <w:r>
        <w:t>&gt;10%</w:t>
      </w:r>
    </w:p>
    <w:p w14:paraId="07A99D22" w14:textId="77777777" w:rsidR="00E747E1" w:rsidRDefault="00E747E1" w:rsidP="00E747E1">
      <w:pPr>
        <w:numPr>
          <w:ilvl w:val="1"/>
          <w:numId w:val="2"/>
        </w:numPr>
        <w:spacing w:after="0" w:line="480" w:lineRule="auto"/>
      </w:pPr>
      <w:r>
        <w:t>&gt;25%</w:t>
      </w:r>
    </w:p>
    <w:p w14:paraId="10FDC70B" w14:textId="77777777" w:rsidR="00E747E1" w:rsidRDefault="00E747E1" w:rsidP="00E747E1">
      <w:pPr>
        <w:spacing w:line="480" w:lineRule="auto"/>
      </w:pPr>
      <w:r>
        <w:t xml:space="preserve">            Correct answer: A</w:t>
      </w:r>
    </w:p>
    <w:p w14:paraId="72C9B27B" w14:textId="77777777" w:rsidR="00E747E1" w:rsidRPr="00291745" w:rsidRDefault="00E747E1" w:rsidP="00E747E1">
      <w:pPr>
        <w:spacing w:line="480" w:lineRule="auto"/>
      </w:pPr>
      <w:r>
        <w:t xml:space="preserve">     (Objective 1) </w:t>
      </w:r>
    </w:p>
    <w:p w14:paraId="3ED10F72" w14:textId="77777777" w:rsidR="00E747E1" w:rsidRPr="00291745" w:rsidRDefault="00E747E1" w:rsidP="00E747E1">
      <w:pPr>
        <w:numPr>
          <w:ilvl w:val="0"/>
          <w:numId w:val="2"/>
        </w:numPr>
        <w:spacing w:after="0" w:line="480" w:lineRule="auto"/>
      </w:pPr>
      <w:r w:rsidRPr="00291745">
        <w:t>Structurally abnormal proteins can be eliminated from the body by tagging them with _________ and sen</w:t>
      </w:r>
      <w:r>
        <w:t>ding them</w:t>
      </w:r>
      <w:r w:rsidRPr="00291745">
        <w:t xml:space="preserve"> to the __________.</w:t>
      </w:r>
    </w:p>
    <w:p w14:paraId="754A5E81" w14:textId="77777777" w:rsidR="00E747E1" w:rsidRPr="00291745" w:rsidRDefault="00E747E1" w:rsidP="00E747E1">
      <w:pPr>
        <w:numPr>
          <w:ilvl w:val="1"/>
          <w:numId w:val="2"/>
        </w:numPr>
        <w:spacing w:after="0" w:line="480" w:lineRule="auto"/>
      </w:pPr>
      <w:r>
        <w:t>Caspase</w:t>
      </w:r>
      <w:r w:rsidRPr="00291745">
        <w:t>; apoptosis pathway</w:t>
      </w:r>
    </w:p>
    <w:p w14:paraId="41186FC0" w14:textId="77777777" w:rsidR="00E747E1" w:rsidRPr="00291745" w:rsidRDefault="00E747E1" w:rsidP="00E747E1">
      <w:pPr>
        <w:numPr>
          <w:ilvl w:val="1"/>
          <w:numId w:val="2"/>
        </w:numPr>
        <w:spacing w:after="0" w:line="480" w:lineRule="auto"/>
      </w:pPr>
      <w:r w:rsidRPr="00291745">
        <w:t xml:space="preserve">Ubiquitin; </w:t>
      </w:r>
      <w:r>
        <w:t>p</w:t>
      </w:r>
      <w:r w:rsidRPr="00291745">
        <w:t>roteosome</w:t>
      </w:r>
    </w:p>
    <w:p w14:paraId="61840060" w14:textId="77777777" w:rsidR="00E747E1" w:rsidRPr="00291745" w:rsidRDefault="00E747E1" w:rsidP="00E747E1">
      <w:pPr>
        <w:numPr>
          <w:ilvl w:val="1"/>
          <w:numId w:val="2"/>
        </w:numPr>
        <w:spacing w:after="0" w:line="480" w:lineRule="auto"/>
      </w:pPr>
      <w:r>
        <w:t>Cyclins</w:t>
      </w:r>
      <w:r w:rsidRPr="00291745">
        <w:t xml:space="preserve">; </w:t>
      </w:r>
      <w:r>
        <w:t>necrosis</w:t>
      </w:r>
      <w:r w:rsidRPr="00291745">
        <w:t xml:space="preserve"> pathway</w:t>
      </w:r>
    </w:p>
    <w:p w14:paraId="200F44BC" w14:textId="77777777" w:rsidR="00E747E1" w:rsidRPr="00291745" w:rsidRDefault="00E747E1" w:rsidP="00E747E1">
      <w:pPr>
        <w:numPr>
          <w:ilvl w:val="1"/>
          <w:numId w:val="2"/>
        </w:numPr>
        <w:spacing w:after="0" w:line="480" w:lineRule="auto"/>
      </w:pPr>
      <w:r>
        <w:t>CDKs</w:t>
      </w:r>
      <w:r w:rsidRPr="00291745">
        <w:t xml:space="preserve">; </w:t>
      </w:r>
      <w:r>
        <w:t>apoptosis</w:t>
      </w:r>
      <w:r w:rsidRPr="00291745">
        <w:t xml:space="preserve"> pathway</w:t>
      </w:r>
    </w:p>
    <w:p w14:paraId="04CC9C52" w14:textId="77777777" w:rsidR="00E747E1" w:rsidRDefault="00E747E1" w:rsidP="00E747E1">
      <w:pPr>
        <w:spacing w:line="480" w:lineRule="auto"/>
        <w:ind w:firstLine="720"/>
      </w:pPr>
      <w:r w:rsidRPr="00291745">
        <w:t>Correct answer: B</w:t>
      </w:r>
    </w:p>
    <w:p w14:paraId="389595DC" w14:textId="77777777" w:rsidR="00E747E1" w:rsidRPr="00291745" w:rsidRDefault="00E747E1" w:rsidP="00E747E1">
      <w:pPr>
        <w:spacing w:line="480" w:lineRule="auto"/>
      </w:pPr>
      <w:r>
        <w:t xml:space="preserve">      (Objective 2)</w:t>
      </w:r>
    </w:p>
    <w:p w14:paraId="5DA2E8DE" w14:textId="77777777" w:rsidR="00E747E1" w:rsidRPr="00291745" w:rsidRDefault="00E747E1" w:rsidP="00E747E1">
      <w:pPr>
        <w:numPr>
          <w:ilvl w:val="0"/>
          <w:numId w:val="2"/>
        </w:numPr>
        <w:spacing w:after="0" w:line="480" w:lineRule="auto"/>
      </w:pPr>
      <w:r w:rsidRPr="00291745">
        <w:lastRenderedPageBreak/>
        <w:t xml:space="preserve">Which cyclin </w:t>
      </w:r>
      <w:r>
        <w:t>component</w:t>
      </w:r>
      <w:r w:rsidRPr="00291745">
        <w:t xml:space="preserve"> is </w:t>
      </w:r>
      <w:r>
        <w:t>predominant</w:t>
      </w:r>
      <w:r w:rsidRPr="00291745">
        <w:t xml:space="preserve"> in </w:t>
      </w:r>
      <w:r>
        <w:t>the G1</w:t>
      </w:r>
      <w:r w:rsidRPr="00291745">
        <w:t xml:space="preserve"> phase of the cell cycle? </w:t>
      </w:r>
    </w:p>
    <w:p w14:paraId="4DCC8595" w14:textId="77777777" w:rsidR="00E747E1" w:rsidRPr="00291745" w:rsidRDefault="00E747E1" w:rsidP="00E747E1">
      <w:pPr>
        <w:numPr>
          <w:ilvl w:val="1"/>
          <w:numId w:val="2"/>
        </w:numPr>
        <w:spacing w:after="0" w:line="480" w:lineRule="auto"/>
      </w:pPr>
      <w:r w:rsidRPr="00291745">
        <w:t>Cyclin A</w:t>
      </w:r>
    </w:p>
    <w:p w14:paraId="3A2D856A" w14:textId="77777777" w:rsidR="00E747E1" w:rsidRPr="00291745" w:rsidRDefault="00E747E1" w:rsidP="00E747E1">
      <w:pPr>
        <w:numPr>
          <w:ilvl w:val="1"/>
          <w:numId w:val="2"/>
        </w:numPr>
        <w:spacing w:after="0" w:line="480" w:lineRule="auto"/>
      </w:pPr>
      <w:r w:rsidRPr="00291745">
        <w:t>Cyclin B1</w:t>
      </w:r>
    </w:p>
    <w:p w14:paraId="7F63F6A4" w14:textId="77777777" w:rsidR="00E747E1" w:rsidRPr="00291745" w:rsidRDefault="00E747E1" w:rsidP="00E747E1">
      <w:pPr>
        <w:numPr>
          <w:ilvl w:val="1"/>
          <w:numId w:val="2"/>
        </w:numPr>
        <w:spacing w:after="0" w:line="480" w:lineRule="auto"/>
      </w:pPr>
      <w:r w:rsidRPr="00291745">
        <w:t>Cyclin E</w:t>
      </w:r>
    </w:p>
    <w:p w14:paraId="38F9E831" w14:textId="77777777" w:rsidR="00E747E1" w:rsidRPr="00291745" w:rsidRDefault="00E747E1" w:rsidP="00E747E1">
      <w:pPr>
        <w:numPr>
          <w:ilvl w:val="1"/>
          <w:numId w:val="2"/>
        </w:numPr>
        <w:spacing w:after="0" w:line="480" w:lineRule="auto"/>
      </w:pPr>
      <w:r w:rsidRPr="00291745">
        <w:t>Cyclin D</w:t>
      </w:r>
    </w:p>
    <w:p w14:paraId="664D67F4" w14:textId="77777777" w:rsidR="00E747E1" w:rsidRPr="00291745" w:rsidRDefault="00E747E1" w:rsidP="00E747E1">
      <w:pPr>
        <w:spacing w:line="480" w:lineRule="auto"/>
        <w:ind w:firstLine="720"/>
      </w:pPr>
      <w:r w:rsidRPr="00291745">
        <w:t>Correct answer: D</w:t>
      </w:r>
    </w:p>
    <w:p w14:paraId="4299F8C5" w14:textId="77777777" w:rsidR="00E747E1" w:rsidRPr="00291745" w:rsidRDefault="00E747E1" w:rsidP="00E747E1">
      <w:pPr>
        <w:spacing w:line="480" w:lineRule="auto"/>
      </w:pPr>
      <w:r w:rsidRPr="00291745">
        <w:t>(Objective 3)</w:t>
      </w:r>
    </w:p>
    <w:p w14:paraId="27E98472" w14:textId="77777777" w:rsidR="00E747E1" w:rsidRPr="00291745" w:rsidRDefault="00E747E1" w:rsidP="00E747E1">
      <w:pPr>
        <w:numPr>
          <w:ilvl w:val="0"/>
          <w:numId w:val="2"/>
        </w:numPr>
        <w:spacing w:after="0" w:line="480" w:lineRule="auto"/>
      </w:pPr>
      <w:r w:rsidRPr="00291745">
        <w:t xml:space="preserve">What protein is responsible for activating phosphorylation of all kinases involved in the cell cycle? </w:t>
      </w:r>
    </w:p>
    <w:p w14:paraId="448ACBF3" w14:textId="77777777" w:rsidR="00E747E1" w:rsidRPr="00291745" w:rsidRDefault="00E747E1" w:rsidP="00E747E1">
      <w:pPr>
        <w:numPr>
          <w:ilvl w:val="1"/>
          <w:numId w:val="2"/>
        </w:numPr>
        <w:spacing w:after="0" w:line="480" w:lineRule="auto"/>
      </w:pPr>
      <w:r w:rsidRPr="00291745">
        <w:t>Cdk</w:t>
      </w:r>
    </w:p>
    <w:p w14:paraId="1BBF0E82" w14:textId="77777777" w:rsidR="00E747E1" w:rsidRPr="00291745" w:rsidRDefault="00E747E1" w:rsidP="00E747E1">
      <w:pPr>
        <w:numPr>
          <w:ilvl w:val="1"/>
          <w:numId w:val="2"/>
        </w:numPr>
        <w:spacing w:after="0" w:line="480" w:lineRule="auto"/>
      </w:pPr>
      <w:r w:rsidRPr="00291745">
        <w:t>CAK</w:t>
      </w:r>
    </w:p>
    <w:p w14:paraId="0B9C53EB" w14:textId="77777777" w:rsidR="00E747E1" w:rsidRPr="00291745" w:rsidRDefault="00E747E1" w:rsidP="00E747E1">
      <w:pPr>
        <w:numPr>
          <w:ilvl w:val="1"/>
          <w:numId w:val="2"/>
        </w:numPr>
        <w:spacing w:after="0" w:line="480" w:lineRule="auto"/>
      </w:pPr>
      <w:r>
        <w:t>Cyclin</w:t>
      </w:r>
    </w:p>
    <w:p w14:paraId="074C04D0" w14:textId="77777777" w:rsidR="00E747E1" w:rsidRPr="00291745" w:rsidRDefault="00E747E1" w:rsidP="00E747E1">
      <w:pPr>
        <w:numPr>
          <w:ilvl w:val="1"/>
          <w:numId w:val="2"/>
        </w:numPr>
        <w:spacing w:after="0" w:line="480" w:lineRule="auto"/>
      </w:pPr>
      <w:r w:rsidRPr="00291745">
        <w:t>Cdk inhibitor</w:t>
      </w:r>
    </w:p>
    <w:p w14:paraId="0A615A03" w14:textId="77777777" w:rsidR="00E747E1" w:rsidRPr="00291745" w:rsidRDefault="00E747E1" w:rsidP="00E747E1">
      <w:pPr>
        <w:spacing w:line="480" w:lineRule="auto"/>
      </w:pPr>
      <w:r w:rsidRPr="00291745">
        <w:t xml:space="preserve">  </w:t>
      </w:r>
      <w:r w:rsidRPr="00291745">
        <w:tab/>
        <w:t>Correct answer: B</w:t>
      </w:r>
    </w:p>
    <w:p w14:paraId="53C6CC47" w14:textId="77777777" w:rsidR="00E747E1" w:rsidRPr="00291745" w:rsidRDefault="00E747E1" w:rsidP="00E747E1">
      <w:pPr>
        <w:spacing w:line="480" w:lineRule="auto"/>
      </w:pPr>
      <w:r w:rsidRPr="00291745">
        <w:t>(Objective 4)</w:t>
      </w:r>
    </w:p>
    <w:p w14:paraId="0C97998F" w14:textId="77777777" w:rsidR="00E747E1" w:rsidRPr="00291745" w:rsidRDefault="00E747E1" w:rsidP="00E747E1">
      <w:pPr>
        <w:numPr>
          <w:ilvl w:val="0"/>
          <w:numId w:val="2"/>
        </w:numPr>
        <w:spacing w:after="0" w:line="480" w:lineRule="auto"/>
      </w:pPr>
      <w:r w:rsidRPr="00291745">
        <w:t>Predict the effect of p</w:t>
      </w:r>
      <w:r>
        <w:t>16</w:t>
      </w:r>
      <w:r w:rsidRPr="00291745">
        <w:t xml:space="preserve"> on the cell cycle of dividing cells.  </w:t>
      </w:r>
    </w:p>
    <w:p w14:paraId="2EEACDA7" w14:textId="55D1DC20" w:rsidR="00E747E1" w:rsidRPr="00291745" w:rsidRDefault="004664E2" w:rsidP="00E747E1">
      <w:pPr>
        <w:numPr>
          <w:ilvl w:val="1"/>
          <w:numId w:val="2"/>
        </w:numPr>
        <w:spacing w:after="0" w:line="480" w:lineRule="auto"/>
      </w:pPr>
      <w:r>
        <w:t>I</w:t>
      </w:r>
      <w:r w:rsidRPr="00291745">
        <w:t>ncrease</w:t>
      </w:r>
      <w:r>
        <w:t>s</w:t>
      </w:r>
      <w:r w:rsidRPr="00291745">
        <w:t xml:space="preserve"> </w:t>
      </w:r>
      <w:r w:rsidR="00E747E1" w:rsidRPr="00291745">
        <w:t>cell cycle progression</w:t>
      </w:r>
    </w:p>
    <w:p w14:paraId="00E05D2F" w14:textId="080B87CE" w:rsidR="00E747E1" w:rsidRPr="00291745" w:rsidRDefault="004664E2" w:rsidP="00E747E1">
      <w:pPr>
        <w:numPr>
          <w:ilvl w:val="1"/>
          <w:numId w:val="2"/>
        </w:numPr>
        <w:spacing w:after="0" w:line="480" w:lineRule="auto"/>
      </w:pPr>
      <w:r>
        <w:t>D</w:t>
      </w:r>
      <w:r w:rsidRPr="00291745">
        <w:t>ecrease</w:t>
      </w:r>
      <w:r>
        <w:t>s</w:t>
      </w:r>
      <w:r w:rsidRPr="00291745">
        <w:t xml:space="preserve"> </w:t>
      </w:r>
      <w:r w:rsidR="00E747E1" w:rsidRPr="00291745">
        <w:t>cell cycle progression</w:t>
      </w:r>
    </w:p>
    <w:p w14:paraId="3A637B90" w14:textId="0061BFF1" w:rsidR="00E747E1" w:rsidRPr="00291745" w:rsidRDefault="004664E2" w:rsidP="00E747E1">
      <w:pPr>
        <w:numPr>
          <w:ilvl w:val="1"/>
          <w:numId w:val="2"/>
        </w:numPr>
        <w:spacing w:after="0" w:line="480" w:lineRule="auto"/>
      </w:pPr>
      <w:r>
        <w:t>Causes n</w:t>
      </w:r>
      <w:r w:rsidRPr="00291745">
        <w:t xml:space="preserve">o </w:t>
      </w:r>
      <w:r w:rsidR="00E747E1" w:rsidRPr="00291745">
        <w:t>change in the cell cycle progression</w:t>
      </w:r>
    </w:p>
    <w:p w14:paraId="15881297" w14:textId="2F145887" w:rsidR="00E747E1" w:rsidRPr="00291745" w:rsidRDefault="00E747E1" w:rsidP="00E747E1">
      <w:pPr>
        <w:numPr>
          <w:ilvl w:val="1"/>
          <w:numId w:val="2"/>
        </w:numPr>
        <w:spacing w:after="0" w:line="480" w:lineRule="auto"/>
      </w:pPr>
      <w:r>
        <w:t>Initiate</w:t>
      </w:r>
      <w:r w:rsidR="004664E2">
        <w:t>s</w:t>
      </w:r>
      <w:r>
        <w:t xml:space="preserve"> apoptosis</w:t>
      </w:r>
    </w:p>
    <w:p w14:paraId="203DF08B" w14:textId="77777777" w:rsidR="00E747E1" w:rsidRPr="00291745" w:rsidRDefault="00E747E1" w:rsidP="00E747E1">
      <w:pPr>
        <w:spacing w:line="480" w:lineRule="auto"/>
        <w:ind w:firstLine="720"/>
      </w:pPr>
      <w:r w:rsidRPr="00291745">
        <w:t>Correct answer: B</w:t>
      </w:r>
    </w:p>
    <w:p w14:paraId="0341B521" w14:textId="77777777" w:rsidR="00E747E1" w:rsidRPr="00291745" w:rsidRDefault="00E747E1" w:rsidP="00E747E1">
      <w:pPr>
        <w:spacing w:line="480" w:lineRule="auto"/>
      </w:pPr>
      <w:r w:rsidRPr="00291745">
        <w:t>(Objective 4)</w:t>
      </w:r>
    </w:p>
    <w:p w14:paraId="0ACE620C" w14:textId="77777777" w:rsidR="00E747E1" w:rsidRPr="00291745" w:rsidRDefault="00E747E1" w:rsidP="00E747E1">
      <w:pPr>
        <w:numPr>
          <w:ilvl w:val="0"/>
          <w:numId w:val="2"/>
        </w:numPr>
        <w:spacing w:after="0" w:line="480" w:lineRule="auto"/>
      </w:pPr>
      <w:r w:rsidRPr="00291745">
        <w:t xml:space="preserve">At which checkpoint would detection of unreplicated DNA strands occur? </w:t>
      </w:r>
    </w:p>
    <w:p w14:paraId="2A941C89" w14:textId="77777777" w:rsidR="00E747E1" w:rsidRPr="00291745" w:rsidRDefault="00E747E1" w:rsidP="00E747E1">
      <w:pPr>
        <w:numPr>
          <w:ilvl w:val="1"/>
          <w:numId w:val="2"/>
        </w:numPr>
        <w:spacing w:after="0" w:line="480" w:lineRule="auto"/>
      </w:pPr>
      <w:r w:rsidRPr="00291745">
        <w:lastRenderedPageBreak/>
        <w:t xml:space="preserve"> G1 checkpoint</w:t>
      </w:r>
    </w:p>
    <w:p w14:paraId="0F178AC1" w14:textId="77777777" w:rsidR="00E747E1" w:rsidRPr="00291745" w:rsidRDefault="00E747E1" w:rsidP="00E747E1">
      <w:pPr>
        <w:numPr>
          <w:ilvl w:val="1"/>
          <w:numId w:val="2"/>
        </w:numPr>
        <w:spacing w:after="0" w:line="480" w:lineRule="auto"/>
      </w:pPr>
      <w:r w:rsidRPr="00291745">
        <w:t>G2/M checkpoint</w:t>
      </w:r>
    </w:p>
    <w:p w14:paraId="1532D449" w14:textId="77777777" w:rsidR="00E747E1" w:rsidRPr="00291745" w:rsidRDefault="00E747E1" w:rsidP="00E747E1">
      <w:pPr>
        <w:numPr>
          <w:ilvl w:val="1"/>
          <w:numId w:val="2"/>
        </w:numPr>
        <w:spacing w:after="0" w:line="480" w:lineRule="auto"/>
      </w:pPr>
      <w:r w:rsidRPr="00291745">
        <w:t>S phase checkpoint</w:t>
      </w:r>
    </w:p>
    <w:p w14:paraId="5A06BF42" w14:textId="77777777" w:rsidR="00E747E1" w:rsidRPr="00291745" w:rsidRDefault="00E747E1" w:rsidP="00E747E1">
      <w:pPr>
        <w:numPr>
          <w:ilvl w:val="1"/>
          <w:numId w:val="2"/>
        </w:numPr>
        <w:spacing w:after="0" w:line="480" w:lineRule="auto"/>
      </w:pPr>
      <w:r w:rsidRPr="00291745">
        <w:t>Metaphase checkpoint</w:t>
      </w:r>
    </w:p>
    <w:p w14:paraId="4FE43B27" w14:textId="77777777" w:rsidR="00E747E1" w:rsidRPr="00291745" w:rsidRDefault="00E747E1" w:rsidP="00E747E1">
      <w:pPr>
        <w:spacing w:line="480" w:lineRule="auto"/>
        <w:ind w:firstLine="720"/>
      </w:pPr>
      <w:r w:rsidRPr="00291745">
        <w:t>Correct answer: B</w:t>
      </w:r>
    </w:p>
    <w:p w14:paraId="01BE262E" w14:textId="77777777" w:rsidR="00E747E1" w:rsidRPr="00291745" w:rsidRDefault="00E747E1" w:rsidP="00E747E1">
      <w:pPr>
        <w:spacing w:line="480" w:lineRule="auto"/>
      </w:pPr>
      <w:r w:rsidRPr="00291745">
        <w:t>(Objective 5)</w:t>
      </w:r>
    </w:p>
    <w:p w14:paraId="76CB7279" w14:textId="77777777" w:rsidR="00E747E1" w:rsidRPr="00291745" w:rsidRDefault="00E747E1" w:rsidP="00E747E1">
      <w:pPr>
        <w:numPr>
          <w:ilvl w:val="0"/>
          <w:numId w:val="2"/>
        </w:numPr>
        <w:spacing w:after="0" w:line="480" w:lineRule="auto"/>
      </w:pPr>
      <w:r w:rsidRPr="00291745">
        <w:t xml:space="preserve">Which regulatory protein is present in all stages of the cell cycle but has varying degrees of </w:t>
      </w:r>
      <w:r>
        <w:t>phosphorylation (activation)</w:t>
      </w:r>
      <w:r w:rsidRPr="00291745">
        <w:t xml:space="preserve"> from phase to phase? </w:t>
      </w:r>
    </w:p>
    <w:p w14:paraId="75F37BE6" w14:textId="77777777" w:rsidR="00E747E1" w:rsidRPr="00291745" w:rsidRDefault="00E747E1" w:rsidP="00E747E1">
      <w:pPr>
        <w:numPr>
          <w:ilvl w:val="1"/>
          <w:numId w:val="2"/>
        </w:numPr>
        <w:spacing w:after="0" w:line="480" w:lineRule="auto"/>
      </w:pPr>
      <w:proofErr w:type="gramStart"/>
      <w:r w:rsidRPr="00291745">
        <w:t>p53</w:t>
      </w:r>
      <w:proofErr w:type="gramEnd"/>
    </w:p>
    <w:p w14:paraId="18E525B6" w14:textId="77777777" w:rsidR="00E747E1" w:rsidRPr="00291745" w:rsidRDefault="00E747E1" w:rsidP="00E747E1">
      <w:pPr>
        <w:numPr>
          <w:ilvl w:val="1"/>
          <w:numId w:val="2"/>
        </w:numPr>
        <w:spacing w:after="0" w:line="480" w:lineRule="auto"/>
      </w:pPr>
      <w:r w:rsidRPr="00291745">
        <w:t>R</w:t>
      </w:r>
      <w:r>
        <w:t>b</w:t>
      </w:r>
      <w:r w:rsidRPr="00291745">
        <w:t xml:space="preserve"> protein</w:t>
      </w:r>
    </w:p>
    <w:p w14:paraId="29E47409" w14:textId="77777777" w:rsidR="00E747E1" w:rsidRPr="00291745" w:rsidRDefault="00E747E1" w:rsidP="00E747E1">
      <w:pPr>
        <w:numPr>
          <w:ilvl w:val="1"/>
          <w:numId w:val="2"/>
        </w:numPr>
        <w:spacing w:after="0" w:line="480" w:lineRule="auto"/>
      </w:pPr>
      <w:proofErr w:type="gramStart"/>
      <w:r w:rsidRPr="00291745">
        <w:t>p21</w:t>
      </w:r>
      <w:proofErr w:type="gramEnd"/>
    </w:p>
    <w:p w14:paraId="3C444A99" w14:textId="77777777" w:rsidR="00E747E1" w:rsidRPr="00291745" w:rsidRDefault="00E747E1" w:rsidP="00E747E1">
      <w:pPr>
        <w:numPr>
          <w:ilvl w:val="1"/>
          <w:numId w:val="2"/>
        </w:numPr>
        <w:spacing w:after="0" w:line="480" w:lineRule="auto"/>
      </w:pPr>
      <w:r w:rsidRPr="00291745">
        <w:t>Cyclin D</w:t>
      </w:r>
    </w:p>
    <w:p w14:paraId="22EE9471" w14:textId="77777777" w:rsidR="00E747E1" w:rsidRPr="00291745" w:rsidRDefault="00E747E1" w:rsidP="00E747E1">
      <w:pPr>
        <w:spacing w:line="480" w:lineRule="auto"/>
        <w:ind w:firstLine="720"/>
      </w:pPr>
      <w:r w:rsidRPr="00291745">
        <w:t>Correct answer: B</w:t>
      </w:r>
    </w:p>
    <w:p w14:paraId="35C18A1E" w14:textId="77777777" w:rsidR="00E747E1" w:rsidRPr="00291745" w:rsidRDefault="00E747E1" w:rsidP="00E747E1">
      <w:pPr>
        <w:spacing w:line="480" w:lineRule="auto"/>
      </w:pPr>
      <w:r w:rsidRPr="00291745">
        <w:t>(Objective 6)</w:t>
      </w:r>
    </w:p>
    <w:p w14:paraId="5CDC7D49" w14:textId="77777777" w:rsidR="00E747E1" w:rsidRPr="00291745" w:rsidRDefault="00E747E1" w:rsidP="00E747E1">
      <w:pPr>
        <w:numPr>
          <w:ilvl w:val="0"/>
          <w:numId w:val="2"/>
        </w:numPr>
        <w:spacing w:after="0" w:line="480" w:lineRule="auto"/>
      </w:pPr>
      <w:r w:rsidRPr="00291745">
        <w:t xml:space="preserve">Initiation of apoptosis occurs primarily with: </w:t>
      </w:r>
    </w:p>
    <w:p w14:paraId="1928C086" w14:textId="33D97379" w:rsidR="007A36CD" w:rsidRDefault="00E747E1" w:rsidP="00E747E1">
      <w:pPr>
        <w:numPr>
          <w:ilvl w:val="1"/>
          <w:numId w:val="2"/>
        </w:numPr>
        <w:spacing w:after="0" w:line="480" w:lineRule="auto"/>
      </w:pPr>
      <w:r>
        <w:t>A</w:t>
      </w:r>
      <w:r w:rsidRPr="00291745">
        <w:t>ctivation of p53</w:t>
      </w:r>
    </w:p>
    <w:p w14:paraId="28EBB2E7" w14:textId="1BFD5606" w:rsidR="007A36CD" w:rsidRDefault="00E747E1" w:rsidP="00E747E1">
      <w:pPr>
        <w:numPr>
          <w:ilvl w:val="1"/>
          <w:numId w:val="2"/>
        </w:numPr>
        <w:spacing w:after="0" w:line="480" w:lineRule="auto"/>
      </w:pPr>
      <w:r>
        <w:t>C</w:t>
      </w:r>
      <w:r w:rsidRPr="00291745">
        <w:t>leavage of appropriate caspases at timely intervals</w:t>
      </w:r>
    </w:p>
    <w:p w14:paraId="3C826456" w14:textId="235235C1" w:rsidR="007A36CD" w:rsidRDefault="00E747E1" w:rsidP="00E747E1">
      <w:pPr>
        <w:numPr>
          <w:ilvl w:val="1"/>
          <w:numId w:val="2"/>
        </w:numPr>
        <w:spacing w:after="0" w:line="480" w:lineRule="auto"/>
      </w:pPr>
      <w:r>
        <w:t>S</w:t>
      </w:r>
      <w:r w:rsidRPr="00291745">
        <w:t>timulus from an inflammatory response</w:t>
      </w:r>
    </w:p>
    <w:p w14:paraId="145CD002" w14:textId="1F40CA41" w:rsidR="007A36CD" w:rsidRDefault="00E747E1" w:rsidP="00E747E1">
      <w:pPr>
        <w:numPr>
          <w:ilvl w:val="1"/>
          <w:numId w:val="2"/>
        </w:numPr>
        <w:spacing w:after="0" w:line="480" w:lineRule="auto"/>
      </w:pPr>
      <w:r>
        <w:t>A</w:t>
      </w:r>
      <w:r w:rsidRPr="00291745">
        <w:t>ctivation of BCL-2</w:t>
      </w:r>
    </w:p>
    <w:p w14:paraId="46AD048A" w14:textId="77777777" w:rsidR="00E747E1" w:rsidRPr="00291745" w:rsidRDefault="00E747E1" w:rsidP="00E747E1">
      <w:pPr>
        <w:spacing w:line="480" w:lineRule="auto"/>
        <w:ind w:firstLine="720"/>
      </w:pPr>
      <w:r w:rsidRPr="00291745">
        <w:t>Correct answer: B</w:t>
      </w:r>
    </w:p>
    <w:p w14:paraId="7693EDE2" w14:textId="77777777" w:rsidR="00E747E1" w:rsidRPr="00291745" w:rsidRDefault="00E747E1" w:rsidP="00E747E1">
      <w:pPr>
        <w:spacing w:line="480" w:lineRule="auto"/>
      </w:pPr>
      <w:r w:rsidRPr="00291745">
        <w:t>(Objective 8)</w:t>
      </w:r>
    </w:p>
    <w:p w14:paraId="2419E972" w14:textId="77777777" w:rsidR="00E747E1" w:rsidRPr="00291745" w:rsidRDefault="00E747E1" w:rsidP="00E747E1">
      <w:pPr>
        <w:numPr>
          <w:ilvl w:val="0"/>
          <w:numId w:val="2"/>
        </w:numPr>
        <w:spacing w:after="0" w:line="480" w:lineRule="auto"/>
      </w:pPr>
      <w:r w:rsidRPr="00291745">
        <w:t xml:space="preserve">Exposure to radiation would lead to activation of which caspase pathway? </w:t>
      </w:r>
    </w:p>
    <w:p w14:paraId="111D7516" w14:textId="77777777" w:rsidR="00E747E1" w:rsidRPr="00291745" w:rsidRDefault="00E747E1" w:rsidP="00E747E1">
      <w:pPr>
        <w:numPr>
          <w:ilvl w:val="1"/>
          <w:numId w:val="2"/>
        </w:numPr>
        <w:spacing w:after="0" w:line="480" w:lineRule="auto"/>
      </w:pPr>
      <w:r>
        <w:t>E</w:t>
      </w:r>
      <w:r w:rsidRPr="00291745">
        <w:t>xtrinsic pathway</w:t>
      </w:r>
    </w:p>
    <w:p w14:paraId="32218916" w14:textId="77777777" w:rsidR="00E747E1" w:rsidRPr="00291745" w:rsidRDefault="00E747E1" w:rsidP="00E747E1">
      <w:pPr>
        <w:numPr>
          <w:ilvl w:val="1"/>
          <w:numId w:val="2"/>
        </w:numPr>
        <w:spacing w:after="0" w:line="480" w:lineRule="auto"/>
      </w:pPr>
      <w:r>
        <w:lastRenderedPageBreak/>
        <w:t>I</w:t>
      </w:r>
      <w:r w:rsidRPr="00291745">
        <w:t>ntrinsic pathway</w:t>
      </w:r>
    </w:p>
    <w:p w14:paraId="4B94DE65" w14:textId="77777777" w:rsidR="00E747E1" w:rsidRPr="00291745" w:rsidRDefault="00E747E1" w:rsidP="00E747E1">
      <w:pPr>
        <w:numPr>
          <w:ilvl w:val="1"/>
          <w:numId w:val="2"/>
        </w:numPr>
        <w:spacing w:after="0" w:line="480" w:lineRule="auto"/>
      </w:pPr>
      <w:r>
        <w:t>C</w:t>
      </w:r>
      <w:r w:rsidRPr="00291745">
        <w:t>ommon pathway</w:t>
      </w:r>
    </w:p>
    <w:p w14:paraId="29249485" w14:textId="77777777" w:rsidR="00E747E1" w:rsidRPr="00291745" w:rsidRDefault="00E747E1" w:rsidP="00E747E1">
      <w:pPr>
        <w:numPr>
          <w:ilvl w:val="1"/>
          <w:numId w:val="2"/>
        </w:numPr>
        <w:spacing w:after="0" w:line="480" w:lineRule="auto"/>
      </w:pPr>
      <w:r>
        <w:t>N</w:t>
      </w:r>
      <w:r w:rsidRPr="00291745">
        <w:t>one of the above</w:t>
      </w:r>
    </w:p>
    <w:p w14:paraId="7B628542" w14:textId="77777777" w:rsidR="00E747E1" w:rsidRPr="00291745" w:rsidRDefault="00E747E1" w:rsidP="00E747E1">
      <w:pPr>
        <w:spacing w:line="480" w:lineRule="auto"/>
        <w:ind w:firstLine="720"/>
      </w:pPr>
      <w:r w:rsidRPr="00291745">
        <w:t>Correct answer: B</w:t>
      </w:r>
    </w:p>
    <w:p w14:paraId="0D9F381B" w14:textId="77777777" w:rsidR="00E747E1" w:rsidRPr="00291745" w:rsidRDefault="00E747E1" w:rsidP="00E747E1">
      <w:pPr>
        <w:spacing w:line="480" w:lineRule="auto"/>
      </w:pPr>
      <w:r w:rsidRPr="00291745">
        <w:t>(Objective 9)</w:t>
      </w:r>
    </w:p>
    <w:p w14:paraId="3038127D" w14:textId="5583B88B" w:rsidR="00E747E1" w:rsidRPr="00291745" w:rsidRDefault="00E747E1" w:rsidP="00E747E1">
      <w:pPr>
        <w:numPr>
          <w:ilvl w:val="0"/>
          <w:numId w:val="2"/>
        </w:numPr>
        <w:spacing w:after="0" w:line="480" w:lineRule="auto"/>
      </w:pPr>
      <w:r w:rsidRPr="00291745">
        <w:t xml:space="preserve">Predict the effect </w:t>
      </w:r>
      <w:r w:rsidR="00817827">
        <w:t>that</w:t>
      </w:r>
      <w:r w:rsidR="00817827" w:rsidRPr="00291745">
        <w:t xml:space="preserve"> </w:t>
      </w:r>
      <w:r>
        <w:t xml:space="preserve">the </w:t>
      </w:r>
      <w:r w:rsidRPr="00291745">
        <w:t>Bax</w:t>
      </w:r>
      <w:proofErr w:type="gramStart"/>
      <w:r w:rsidRPr="00291745">
        <w:t>:Bcl</w:t>
      </w:r>
      <w:proofErr w:type="gramEnd"/>
      <w:r w:rsidRPr="00291745">
        <w:t xml:space="preserve">-2 </w:t>
      </w:r>
      <w:r>
        <w:t xml:space="preserve">complex </w:t>
      </w:r>
      <w:r w:rsidR="00817827">
        <w:t xml:space="preserve">will have </w:t>
      </w:r>
      <w:r w:rsidRPr="00291745">
        <w:t>on the apopto</w:t>
      </w:r>
      <w:r>
        <w:t>t</w:t>
      </w:r>
      <w:r w:rsidRPr="00291745">
        <w:t>i</w:t>
      </w:r>
      <w:r>
        <w:t>c</w:t>
      </w:r>
      <w:r w:rsidRPr="00291745">
        <w:t xml:space="preserve"> pathway. </w:t>
      </w:r>
    </w:p>
    <w:p w14:paraId="722A2577" w14:textId="77777777" w:rsidR="00E747E1" w:rsidRPr="00291745" w:rsidRDefault="00E747E1" w:rsidP="00E747E1">
      <w:pPr>
        <w:numPr>
          <w:ilvl w:val="1"/>
          <w:numId w:val="2"/>
        </w:numPr>
        <w:spacing w:after="0" w:line="480" w:lineRule="auto"/>
      </w:pPr>
      <w:proofErr w:type="gramStart"/>
      <w:r>
        <w:t>T</w:t>
      </w:r>
      <w:r w:rsidRPr="00291745">
        <w:t xml:space="preserve">he pathway </w:t>
      </w:r>
      <w:r>
        <w:t>is</w:t>
      </w:r>
      <w:r w:rsidRPr="00291745">
        <w:t xml:space="preserve"> activated by Bax</w:t>
      </w:r>
      <w:proofErr w:type="gramEnd"/>
      <w:r w:rsidRPr="00291745">
        <w:t>: Bcl-2</w:t>
      </w:r>
      <w:r>
        <w:t>.</w:t>
      </w:r>
    </w:p>
    <w:p w14:paraId="55EC4130" w14:textId="77777777" w:rsidR="00E747E1" w:rsidRPr="00291745" w:rsidRDefault="00E747E1" w:rsidP="00E747E1">
      <w:pPr>
        <w:numPr>
          <w:ilvl w:val="1"/>
          <w:numId w:val="2"/>
        </w:numPr>
        <w:spacing w:after="0" w:line="480" w:lineRule="auto"/>
      </w:pPr>
      <w:proofErr w:type="gramStart"/>
      <w:r>
        <w:t>T</w:t>
      </w:r>
      <w:r w:rsidRPr="00291745">
        <w:t xml:space="preserve">he pathway </w:t>
      </w:r>
      <w:r>
        <w:t>is</w:t>
      </w:r>
      <w:r w:rsidRPr="00291745">
        <w:t xml:space="preserve"> inhibited by Bax</w:t>
      </w:r>
      <w:proofErr w:type="gramEnd"/>
      <w:r w:rsidRPr="00291745">
        <w:t>: Bcl-2</w:t>
      </w:r>
      <w:r>
        <w:t>.</w:t>
      </w:r>
    </w:p>
    <w:p w14:paraId="638DAB1F" w14:textId="77777777" w:rsidR="00E747E1" w:rsidRPr="00291745" w:rsidRDefault="00E747E1" w:rsidP="00E747E1">
      <w:pPr>
        <w:numPr>
          <w:ilvl w:val="1"/>
          <w:numId w:val="2"/>
        </w:numPr>
        <w:spacing w:after="0" w:line="480" w:lineRule="auto"/>
      </w:pPr>
      <w:proofErr w:type="gramStart"/>
      <w:r>
        <w:t>T</w:t>
      </w:r>
      <w:r w:rsidRPr="00291745">
        <w:t xml:space="preserve">he pathway </w:t>
      </w:r>
      <w:r>
        <w:t>is</w:t>
      </w:r>
      <w:r w:rsidRPr="00291745">
        <w:t xml:space="preserve"> not affected by Bax</w:t>
      </w:r>
      <w:proofErr w:type="gramEnd"/>
      <w:r w:rsidRPr="00291745">
        <w:t>: Bcl-2</w:t>
      </w:r>
      <w:r>
        <w:t>.</w:t>
      </w:r>
    </w:p>
    <w:p w14:paraId="4CEAB88D" w14:textId="139BD770" w:rsidR="00E747E1" w:rsidRPr="00291745" w:rsidRDefault="00E747E1" w:rsidP="00E747E1">
      <w:pPr>
        <w:numPr>
          <w:ilvl w:val="1"/>
          <w:numId w:val="2"/>
        </w:numPr>
        <w:spacing w:after="0" w:line="480" w:lineRule="auto"/>
      </w:pPr>
      <w:r>
        <w:t>T</w:t>
      </w:r>
      <w:r w:rsidRPr="00291745">
        <w:t xml:space="preserve">he pathway </w:t>
      </w:r>
      <w:r w:rsidR="004664E2">
        <w:t>is</w:t>
      </w:r>
      <w:r w:rsidRPr="00291745">
        <w:t xml:space="preserve"> activated and then </w:t>
      </w:r>
      <w:r w:rsidR="004664E2">
        <w:t xml:space="preserve">is </w:t>
      </w:r>
      <w:r w:rsidRPr="00291745">
        <w:t>inhibited by Bax</w:t>
      </w:r>
      <w:proofErr w:type="gramStart"/>
      <w:r w:rsidRPr="00291745">
        <w:t>:Bcl</w:t>
      </w:r>
      <w:proofErr w:type="gramEnd"/>
      <w:r w:rsidRPr="00291745">
        <w:t>-2</w:t>
      </w:r>
      <w:r>
        <w:t>.</w:t>
      </w:r>
    </w:p>
    <w:p w14:paraId="63B6CF77" w14:textId="77777777" w:rsidR="00E747E1" w:rsidRPr="00291745" w:rsidRDefault="00E747E1" w:rsidP="00E747E1">
      <w:pPr>
        <w:spacing w:line="480" w:lineRule="auto"/>
        <w:ind w:firstLine="720"/>
      </w:pPr>
      <w:r w:rsidRPr="00291745">
        <w:t>Correct answer: B</w:t>
      </w:r>
    </w:p>
    <w:p w14:paraId="7741E4B0" w14:textId="77777777" w:rsidR="00E747E1" w:rsidRPr="00291745" w:rsidRDefault="00E747E1" w:rsidP="00E747E1">
      <w:pPr>
        <w:spacing w:line="480" w:lineRule="auto"/>
      </w:pPr>
      <w:r w:rsidRPr="00291745">
        <w:t>(Objective 11)</w:t>
      </w:r>
    </w:p>
    <w:p w14:paraId="35EF39AF" w14:textId="77777777" w:rsidR="00E747E1" w:rsidRPr="00291745" w:rsidRDefault="00E747E1" w:rsidP="00E747E1">
      <w:pPr>
        <w:numPr>
          <w:ilvl w:val="0"/>
          <w:numId w:val="2"/>
        </w:numPr>
        <w:spacing w:after="0" w:line="480" w:lineRule="auto"/>
      </w:pPr>
      <w:r w:rsidRPr="00291745">
        <w:t xml:space="preserve">Which of the following are apoptosis activators? </w:t>
      </w:r>
    </w:p>
    <w:p w14:paraId="3584D141" w14:textId="77777777" w:rsidR="00E747E1" w:rsidRPr="00291745" w:rsidRDefault="00E747E1" w:rsidP="00E747E1">
      <w:pPr>
        <w:numPr>
          <w:ilvl w:val="1"/>
          <w:numId w:val="2"/>
        </w:numPr>
        <w:spacing w:after="0" w:line="480" w:lineRule="auto"/>
      </w:pPr>
      <w:r w:rsidRPr="00291745">
        <w:t>BCL-2</w:t>
      </w:r>
    </w:p>
    <w:p w14:paraId="435C8CEB" w14:textId="77777777" w:rsidR="00E747E1" w:rsidRPr="00291745" w:rsidRDefault="00E747E1" w:rsidP="00E747E1">
      <w:pPr>
        <w:numPr>
          <w:ilvl w:val="1"/>
          <w:numId w:val="2"/>
        </w:numPr>
        <w:spacing w:after="0" w:line="480" w:lineRule="auto"/>
      </w:pPr>
      <w:r w:rsidRPr="00291745">
        <w:t>M</w:t>
      </w:r>
      <w:r>
        <w:t>cl</w:t>
      </w:r>
      <w:r w:rsidRPr="00291745">
        <w:t>-1</w:t>
      </w:r>
    </w:p>
    <w:p w14:paraId="5096F933" w14:textId="77777777" w:rsidR="00E747E1" w:rsidRPr="00291745" w:rsidRDefault="00E747E1" w:rsidP="00E747E1">
      <w:pPr>
        <w:numPr>
          <w:ilvl w:val="1"/>
          <w:numId w:val="2"/>
        </w:numPr>
        <w:spacing w:after="0" w:line="480" w:lineRule="auto"/>
      </w:pPr>
      <w:r>
        <w:t>Bcl-X</w:t>
      </w:r>
      <w:r w:rsidRPr="008D24DB">
        <w:rPr>
          <w:vertAlign w:val="subscript"/>
        </w:rPr>
        <w:t>L</w:t>
      </w:r>
    </w:p>
    <w:p w14:paraId="4AE2ED99" w14:textId="77777777" w:rsidR="00E747E1" w:rsidRPr="00291745" w:rsidRDefault="00E747E1" w:rsidP="00E747E1">
      <w:pPr>
        <w:numPr>
          <w:ilvl w:val="1"/>
          <w:numId w:val="2"/>
        </w:numPr>
        <w:spacing w:after="0" w:line="480" w:lineRule="auto"/>
      </w:pPr>
      <w:r w:rsidRPr="00291745">
        <w:t>Bak</w:t>
      </w:r>
    </w:p>
    <w:p w14:paraId="7EC1D8C6" w14:textId="77777777" w:rsidR="00E747E1" w:rsidRPr="00291745" w:rsidRDefault="00E747E1" w:rsidP="00E747E1">
      <w:pPr>
        <w:spacing w:line="480" w:lineRule="auto"/>
        <w:ind w:firstLine="720"/>
      </w:pPr>
      <w:r w:rsidRPr="00291745">
        <w:t>Correct answer: D</w:t>
      </w:r>
    </w:p>
    <w:p w14:paraId="6DA62E18" w14:textId="77777777" w:rsidR="00E747E1" w:rsidRPr="00291745" w:rsidRDefault="00E747E1" w:rsidP="00E747E1">
      <w:pPr>
        <w:spacing w:line="480" w:lineRule="auto"/>
      </w:pPr>
      <w:r w:rsidRPr="00291745">
        <w:t>(Objective 10)</w:t>
      </w:r>
    </w:p>
    <w:p w14:paraId="1B434CD3" w14:textId="77777777" w:rsidR="00E747E1" w:rsidRPr="00291745" w:rsidRDefault="00E747E1" w:rsidP="00E747E1">
      <w:pPr>
        <w:numPr>
          <w:ilvl w:val="0"/>
          <w:numId w:val="2"/>
        </w:numPr>
        <w:spacing w:after="0" w:line="480" w:lineRule="auto"/>
      </w:pPr>
      <w:r>
        <w:t>Malignancies</w:t>
      </w:r>
      <w:r w:rsidRPr="00291745">
        <w:t xml:space="preserve"> can result from which of the following? </w:t>
      </w:r>
    </w:p>
    <w:p w14:paraId="7FE70919" w14:textId="77777777" w:rsidR="00E747E1" w:rsidRPr="00291745" w:rsidRDefault="00E747E1" w:rsidP="00E747E1">
      <w:pPr>
        <w:numPr>
          <w:ilvl w:val="1"/>
          <w:numId w:val="2"/>
        </w:numPr>
        <w:spacing w:after="0" w:line="480" w:lineRule="auto"/>
      </w:pPr>
      <w:r>
        <w:t>A</w:t>
      </w:r>
      <w:r w:rsidRPr="00291745">
        <w:t>ccelerated apoptosis</w:t>
      </w:r>
    </w:p>
    <w:p w14:paraId="5D550B1A" w14:textId="77777777" w:rsidR="00E747E1" w:rsidRPr="00291745" w:rsidRDefault="00E747E1" w:rsidP="00E747E1">
      <w:pPr>
        <w:numPr>
          <w:ilvl w:val="1"/>
          <w:numId w:val="2"/>
        </w:numPr>
        <w:spacing w:after="0" w:line="480" w:lineRule="auto"/>
      </w:pPr>
      <w:r>
        <w:t>I</w:t>
      </w:r>
      <w:r w:rsidRPr="00291745">
        <w:t>nhibited apoptosis</w:t>
      </w:r>
    </w:p>
    <w:p w14:paraId="2297CA93" w14:textId="77777777" w:rsidR="00E747E1" w:rsidRPr="00291745" w:rsidRDefault="00E747E1" w:rsidP="00E747E1">
      <w:pPr>
        <w:numPr>
          <w:ilvl w:val="1"/>
          <w:numId w:val="2"/>
        </w:numPr>
        <w:spacing w:after="0" w:line="480" w:lineRule="auto"/>
      </w:pPr>
      <w:r>
        <w:t>N</w:t>
      </w:r>
      <w:r w:rsidRPr="00291745">
        <w:t>ormal occurrence of apoptosis</w:t>
      </w:r>
    </w:p>
    <w:p w14:paraId="344332FC" w14:textId="77777777" w:rsidR="00E747E1" w:rsidRPr="00291745" w:rsidRDefault="00E747E1" w:rsidP="00E747E1">
      <w:pPr>
        <w:numPr>
          <w:ilvl w:val="1"/>
          <w:numId w:val="2"/>
        </w:numPr>
        <w:spacing w:after="0" w:line="480" w:lineRule="auto"/>
      </w:pPr>
      <w:r>
        <w:lastRenderedPageBreak/>
        <w:t>N</w:t>
      </w:r>
      <w:r w:rsidRPr="00291745">
        <w:t>one of the above</w:t>
      </w:r>
    </w:p>
    <w:p w14:paraId="1107AF43" w14:textId="77777777" w:rsidR="00E747E1" w:rsidRPr="00291745" w:rsidRDefault="00E747E1" w:rsidP="00E747E1">
      <w:pPr>
        <w:spacing w:line="480" w:lineRule="auto"/>
        <w:ind w:firstLine="720"/>
      </w:pPr>
      <w:r w:rsidRPr="00291745">
        <w:t>Correct answer: B</w:t>
      </w:r>
    </w:p>
    <w:p w14:paraId="6EDB5C47" w14:textId="77777777" w:rsidR="00E747E1" w:rsidRPr="00291745" w:rsidRDefault="00E747E1" w:rsidP="00E747E1">
      <w:pPr>
        <w:spacing w:line="480" w:lineRule="auto"/>
      </w:pPr>
      <w:r w:rsidRPr="00291745">
        <w:t>(Objective 12)</w:t>
      </w:r>
    </w:p>
    <w:p w14:paraId="706FFFCF" w14:textId="77777777" w:rsidR="00E747E1" w:rsidRPr="00291745" w:rsidRDefault="00E747E1" w:rsidP="00E747E1">
      <w:pPr>
        <w:numPr>
          <w:ilvl w:val="0"/>
          <w:numId w:val="2"/>
        </w:numPr>
        <w:spacing w:after="0" w:line="480" w:lineRule="auto"/>
      </w:pPr>
      <w:r w:rsidRPr="00291745">
        <w:t xml:space="preserve">Clearance of cytotoxic T cells after an immune response results from: </w:t>
      </w:r>
    </w:p>
    <w:p w14:paraId="2F6B46CF" w14:textId="33224298" w:rsidR="007A36CD" w:rsidRDefault="00E747E1" w:rsidP="00E747E1">
      <w:pPr>
        <w:numPr>
          <w:ilvl w:val="1"/>
          <w:numId w:val="2"/>
        </w:numPr>
        <w:spacing w:after="0" w:line="480" w:lineRule="auto"/>
      </w:pPr>
      <w:r>
        <w:t>A</w:t>
      </w:r>
      <w:r w:rsidRPr="00291745">
        <w:t>ccelerated apoptosis</w:t>
      </w:r>
    </w:p>
    <w:p w14:paraId="5FFCA83A" w14:textId="6B4AB0E0" w:rsidR="007A36CD" w:rsidRDefault="00E747E1" w:rsidP="00E747E1">
      <w:pPr>
        <w:numPr>
          <w:ilvl w:val="1"/>
          <w:numId w:val="2"/>
        </w:numPr>
        <w:spacing w:after="0" w:line="480" w:lineRule="auto"/>
      </w:pPr>
      <w:r>
        <w:t>I</w:t>
      </w:r>
      <w:r w:rsidRPr="00291745">
        <w:t>nhibited apoptosis</w:t>
      </w:r>
    </w:p>
    <w:p w14:paraId="14B2FC59" w14:textId="1333DE74" w:rsidR="007A36CD" w:rsidRDefault="00E747E1" w:rsidP="00E747E1">
      <w:pPr>
        <w:numPr>
          <w:ilvl w:val="1"/>
          <w:numId w:val="2"/>
        </w:numPr>
        <w:spacing w:after="0" w:line="480" w:lineRule="auto"/>
      </w:pPr>
      <w:r>
        <w:t>N</w:t>
      </w:r>
      <w:r w:rsidRPr="00291745">
        <w:t>ormal occurrence of apoptosis</w:t>
      </w:r>
    </w:p>
    <w:p w14:paraId="3326B173" w14:textId="6E30FE29" w:rsidR="007A36CD" w:rsidRDefault="00E747E1" w:rsidP="00E747E1">
      <w:pPr>
        <w:numPr>
          <w:ilvl w:val="1"/>
          <w:numId w:val="2"/>
        </w:numPr>
        <w:spacing w:after="0" w:line="480" w:lineRule="auto"/>
      </w:pPr>
      <w:r>
        <w:t>N</w:t>
      </w:r>
      <w:r w:rsidRPr="00291745">
        <w:t>one of the above</w:t>
      </w:r>
    </w:p>
    <w:p w14:paraId="52D0BBDC" w14:textId="77777777" w:rsidR="00E747E1" w:rsidRPr="00291745" w:rsidRDefault="00E747E1" w:rsidP="00E747E1">
      <w:pPr>
        <w:spacing w:line="480" w:lineRule="auto"/>
        <w:ind w:firstLine="720"/>
      </w:pPr>
      <w:r w:rsidRPr="00291745">
        <w:t>Correct answer: A</w:t>
      </w:r>
    </w:p>
    <w:p w14:paraId="2CC3C110" w14:textId="77777777" w:rsidR="00E747E1" w:rsidRPr="00291745" w:rsidRDefault="00E747E1" w:rsidP="00E747E1">
      <w:pPr>
        <w:spacing w:line="480" w:lineRule="auto"/>
        <w:ind w:left="360"/>
      </w:pPr>
      <w:r w:rsidRPr="00291745">
        <w:t>(Objective 12)</w:t>
      </w:r>
    </w:p>
    <w:p w14:paraId="6CD249FE" w14:textId="77777777" w:rsidR="00E747E1" w:rsidRPr="00291745" w:rsidRDefault="00E747E1" w:rsidP="00E747E1">
      <w:pPr>
        <w:numPr>
          <w:ilvl w:val="0"/>
          <w:numId w:val="2"/>
        </w:numPr>
        <w:spacing w:after="0" w:line="480" w:lineRule="auto"/>
      </w:pPr>
      <w:r w:rsidRPr="00291745">
        <w:t xml:space="preserve">All of the following are </w:t>
      </w:r>
      <w:r>
        <w:t>potential proto-</w:t>
      </w:r>
      <w:r w:rsidRPr="00291745">
        <w:t xml:space="preserve">oncogenes except: </w:t>
      </w:r>
    </w:p>
    <w:p w14:paraId="34CFFE41" w14:textId="7935DEA0" w:rsidR="007A36CD" w:rsidRDefault="00E747E1" w:rsidP="00E747E1">
      <w:pPr>
        <w:numPr>
          <w:ilvl w:val="1"/>
          <w:numId w:val="2"/>
        </w:numPr>
        <w:spacing w:after="0" w:line="480" w:lineRule="auto"/>
      </w:pPr>
      <w:r w:rsidRPr="00291745">
        <w:t xml:space="preserve">Proteins that </w:t>
      </w:r>
      <w:r>
        <w:t>function as</w:t>
      </w:r>
      <w:r w:rsidRPr="00291745">
        <w:t xml:space="preserve"> growth factor receptors</w:t>
      </w:r>
    </w:p>
    <w:p w14:paraId="21D90D7F" w14:textId="030CD3ED" w:rsidR="007A36CD" w:rsidRDefault="00E747E1" w:rsidP="00E747E1">
      <w:pPr>
        <w:numPr>
          <w:ilvl w:val="1"/>
          <w:numId w:val="2"/>
        </w:numPr>
        <w:spacing w:after="0" w:line="480" w:lineRule="auto"/>
      </w:pPr>
      <w:r w:rsidRPr="00291745">
        <w:t>Proteins that bind DNA</w:t>
      </w:r>
    </w:p>
    <w:p w14:paraId="6CE666D6" w14:textId="6B173CB1" w:rsidR="007A36CD" w:rsidRDefault="00E747E1" w:rsidP="00E747E1">
      <w:pPr>
        <w:numPr>
          <w:ilvl w:val="1"/>
          <w:numId w:val="2"/>
        </w:numPr>
        <w:spacing w:after="0" w:line="480" w:lineRule="auto"/>
      </w:pPr>
      <w:r w:rsidRPr="00291745">
        <w:t>Growth factors</w:t>
      </w:r>
    </w:p>
    <w:p w14:paraId="44798744" w14:textId="523E2669" w:rsidR="007A36CD" w:rsidRDefault="00E747E1" w:rsidP="00E747E1">
      <w:pPr>
        <w:numPr>
          <w:ilvl w:val="1"/>
          <w:numId w:val="2"/>
        </w:numPr>
        <w:spacing w:after="0" w:line="480" w:lineRule="auto"/>
      </w:pPr>
      <w:r w:rsidRPr="00291745">
        <w:t>Proteins that neutralize growth factor receptors</w:t>
      </w:r>
    </w:p>
    <w:p w14:paraId="107D9C1D" w14:textId="77777777" w:rsidR="00E747E1" w:rsidRPr="00291745" w:rsidRDefault="00E747E1" w:rsidP="00E747E1">
      <w:pPr>
        <w:spacing w:line="480" w:lineRule="auto"/>
        <w:ind w:firstLine="720"/>
      </w:pPr>
      <w:r w:rsidRPr="00291745">
        <w:t>Correct answer: D</w:t>
      </w:r>
    </w:p>
    <w:p w14:paraId="3DDAB577" w14:textId="394B965F" w:rsidR="00E747E1" w:rsidRPr="00291745" w:rsidRDefault="00E747E1" w:rsidP="00E747E1">
      <w:pPr>
        <w:spacing w:line="480" w:lineRule="auto"/>
      </w:pPr>
      <w:r w:rsidRPr="00291745">
        <w:t xml:space="preserve">(Objective </w:t>
      </w:r>
      <w:r w:rsidR="008E1ABE">
        <w:t>7</w:t>
      </w:r>
      <w:r w:rsidRPr="00291745">
        <w:t>)</w:t>
      </w:r>
    </w:p>
    <w:p w14:paraId="0A70612A" w14:textId="77777777" w:rsidR="00E747E1" w:rsidRDefault="00E747E1" w:rsidP="00E747E1">
      <w:pPr>
        <w:spacing w:line="480" w:lineRule="auto"/>
        <w:ind w:left="360"/>
      </w:pPr>
      <w:r>
        <w:t>17. UTRs constitute which segments of mRNA?</w:t>
      </w:r>
    </w:p>
    <w:p w14:paraId="144C2DF3" w14:textId="77777777" w:rsidR="00E747E1" w:rsidRDefault="00E747E1" w:rsidP="00E747E1">
      <w:pPr>
        <w:numPr>
          <w:ilvl w:val="0"/>
          <w:numId w:val="9"/>
        </w:numPr>
        <w:spacing w:after="0" w:line="480" w:lineRule="auto"/>
      </w:pPr>
      <w:r>
        <w:t>Exons</w:t>
      </w:r>
    </w:p>
    <w:p w14:paraId="498B84C4" w14:textId="77777777" w:rsidR="00E747E1" w:rsidRDefault="00E747E1" w:rsidP="00E747E1">
      <w:pPr>
        <w:numPr>
          <w:ilvl w:val="0"/>
          <w:numId w:val="9"/>
        </w:numPr>
        <w:spacing w:after="0" w:line="480" w:lineRule="auto"/>
      </w:pPr>
      <w:r>
        <w:t>Introns</w:t>
      </w:r>
    </w:p>
    <w:p w14:paraId="0871239B" w14:textId="77777777" w:rsidR="00E747E1" w:rsidRDefault="00E747E1" w:rsidP="00E747E1">
      <w:pPr>
        <w:numPr>
          <w:ilvl w:val="0"/>
          <w:numId w:val="9"/>
        </w:numPr>
        <w:spacing w:after="0" w:line="480" w:lineRule="auto"/>
      </w:pPr>
      <w:r>
        <w:t>3’ and 5’ ends</w:t>
      </w:r>
    </w:p>
    <w:p w14:paraId="776FA0F6" w14:textId="77777777" w:rsidR="00E747E1" w:rsidRDefault="00E747E1" w:rsidP="00E747E1">
      <w:pPr>
        <w:numPr>
          <w:ilvl w:val="0"/>
          <w:numId w:val="9"/>
        </w:numPr>
        <w:spacing w:after="0" w:line="480" w:lineRule="auto"/>
      </w:pPr>
      <w:r>
        <w:t>Heteronuclear RNA</w:t>
      </w:r>
    </w:p>
    <w:p w14:paraId="107EEB4A" w14:textId="77777777" w:rsidR="00E747E1" w:rsidRDefault="00E747E1" w:rsidP="00E747E1">
      <w:pPr>
        <w:spacing w:line="480" w:lineRule="auto"/>
        <w:ind w:left="360"/>
      </w:pPr>
      <w:r>
        <w:lastRenderedPageBreak/>
        <w:t>Correct answer:  C</w:t>
      </w:r>
    </w:p>
    <w:p w14:paraId="70153B57" w14:textId="77777777" w:rsidR="00E747E1" w:rsidRPr="00291745" w:rsidRDefault="00E747E1" w:rsidP="00E747E1">
      <w:pPr>
        <w:spacing w:line="480" w:lineRule="auto"/>
      </w:pPr>
      <w:r w:rsidRPr="00291745">
        <w:t>(Objective 1)</w:t>
      </w:r>
    </w:p>
    <w:p w14:paraId="7992610D" w14:textId="77777777" w:rsidR="00E747E1" w:rsidDel="00150971" w:rsidRDefault="00E747E1" w:rsidP="00E747E1">
      <w:pPr>
        <w:spacing w:line="480" w:lineRule="auto"/>
        <w:ind w:left="360"/>
      </w:pPr>
    </w:p>
    <w:p w14:paraId="0D4BDAE1" w14:textId="77777777" w:rsidR="00E747E1" w:rsidRDefault="00E747E1" w:rsidP="00E747E1">
      <w:pPr>
        <w:spacing w:line="480" w:lineRule="auto"/>
        <w:ind w:left="360"/>
      </w:pPr>
      <w:r>
        <w:t xml:space="preserve">18. Disposal of damaged or misfolded proteins is carried out by which cell component?  </w:t>
      </w:r>
    </w:p>
    <w:p w14:paraId="3218B318" w14:textId="77777777" w:rsidR="00E747E1" w:rsidRDefault="00E747E1" w:rsidP="00E747E1">
      <w:pPr>
        <w:numPr>
          <w:ilvl w:val="0"/>
          <w:numId w:val="10"/>
        </w:numPr>
        <w:spacing w:after="0" w:line="480" w:lineRule="auto"/>
      </w:pPr>
      <w:r>
        <w:t>Lysosome</w:t>
      </w:r>
    </w:p>
    <w:p w14:paraId="789B72E3" w14:textId="77777777" w:rsidR="00E747E1" w:rsidRDefault="00E747E1" w:rsidP="00E747E1">
      <w:pPr>
        <w:numPr>
          <w:ilvl w:val="0"/>
          <w:numId w:val="10"/>
        </w:numPr>
        <w:spacing w:after="0" w:line="480" w:lineRule="auto"/>
      </w:pPr>
      <w:r>
        <w:t>Ubiquitin/proteosome system</w:t>
      </w:r>
    </w:p>
    <w:p w14:paraId="7E936021" w14:textId="77777777" w:rsidR="00E747E1" w:rsidRDefault="00E747E1" w:rsidP="00E747E1">
      <w:pPr>
        <w:numPr>
          <w:ilvl w:val="0"/>
          <w:numId w:val="10"/>
        </w:numPr>
        <w:spacing w:after="0" w:line="480" w:lineRule="auto"/>
      </w:pPr>
      <w:r>
        <w:t>Caspase/apoptosis system</w:t>
      </w:r>
    </w:p>
    <w:p w14:paraId="76DBC0F4" w14:textId="77777777" w:rsidR="00E747E1" w:rsidRDefault="00E747E1" w:rsidP="00E747E1">
      <w:pPr>
        <w:numPr>
          <w:ilvl w:val="0"/>
          <w:numId w:val="10"/>
        </w:numPr>
        <w:spacing w:after="0" w:line="480" w:lineRule="auto"/>
      </w:pPr>
      <w:r>
        <w:t>Molecular chaperones</w:t>
      </w:r>
    </w:p>
    <w:p w14:paraId="6786514A" w14:textId="77777777" w:rsidR="00E747E1" w:rsidRDefault="00E747E1" w:rsidP="00E747E1">
      <w:pPr>
        <w:spacing w:line="480" w:lineRule="auto"/>
        <w:ind w:left="360"/>
      </w:pPr>
      <w:r>
        <w:t>Correct answer:  B</w:t>
      </w:r>
    </w:p>
    <w:p w14:paraId="26E97F71" w14:textId="77777777" w:rsidR="00E747E1" w:rsidRDefault="00E747E1" w:rsidP="00E747E1">
      <w:pPr>
        <w:spacing w:line="480" w:lineRule="auto"/>
      </w:pPr>
      <w:r>
        <w:t>(Objective 2)</w:t>
      </w:r>
    </w:p>
    <w:p w14:paraId="66CAD9AE" w14:textId="23D4873E" w:rsidR="00E747E1" w:rsidRDefault="00E747E1" w:rsidP="00E747E1">
      <w:pPr>
        <w:spacing w:line="480" w:lineRule="auto"/>
        <w:ind w:left="360"/>
      </w:pPr>
      <w:r>
        <w:t>19.  Cdk</w:t>
      </w:r>
      <w:r w:rsidR="008E1ABE">
        <w:t>s</w:t>
      </w:r>
      <w:r>
        <w:t xml:space="preserve"> must be complexed with what molecule to drive one cell to the next cell-cycle stage?</w:t>
      </w:r>
    </w:p>
    <w:p w14:paraId="0F0DDAEE" w14:textId="77777777" w:rsidR="00E747E1" w:rsidRDefault="00E747E1" w:rsidP="00E747E1">
      <w:pPr>
        <w:numPr>
          <w:ilvl w:val="0"/>
          <w:numId w:val="11"/>
        </w:numPr>
        <w:spacing w:after="0" w:line="480" w:lineRule="auto"/>
      </w:pPr>
      <w:r>
        <w:t>DNA</w:t>
      </w:r>
    </w:p>
    <w:p w14:paraId="21949376" w14:textId="77777777" w:rsidR="00E747E1" w:rsidRDefault="00E747E1" w:rsidP="00E747E1">
      <w:pPr>
        <w:numPr>
          <w:ilvl w:val="0"/>
          <w:numId w:val="11"/>
        </w:numPr>
        <w:spacing w:after="0" w:line="480" w:lineRule="auto"/>
      </w:pPr>
      <w:r>
        <w:t>Phosphorylating enzymes</w:t>
      </w:r>
    </w:p>
    <w:p w14:paraId="5BE9D5C8" w14:textId="77777777" w:rsidR="00E747E1" w:rsidRDefault="00E747E1" w:rsidP="00E747E1">
      <w:pPr>
        <w:numPr>
          <w:ilvl w:val="0"/>
          <w:numId w:val="11"/>
        </w:numPr>
        <w:spacing w:after="0" w:line="480" w:lineRule="auto"/>
      </w:pPr>
      <w:proofErr w:type="gramStart"/>
      <w:r>
        <w:t>mRNA</w:t>
      </w:r>
      <w:proofErr w:type="gramEnd"/>
    </w:p>
    <w:p w14:paraId="34BB312C" w14:textId="77777777" w:rsidR="00E747E1" w:rsidRDefault="00E747E1" w:rsidP="00E747E1">
      <w:pPr>
        <w:numPr>
          <w:ilvl w:val="0"/>
          <w:numId w:val="11"/>
        </w:numPr>
        <w:spacing w:after="0" w:line="480" w:lineRule="auto"/>
      </w:pPr>
      <w:r>
        <w:t>Cyclin</w:t>
      </w:r>
    </w:p>
    <w:p w14:paraId="0C5A44D2" w14:textId="77777777" w:rsidR="00E747E1" w:rsidRDefault="00E747E1" w:rsidP="00E747E1">
      <w:pPr>
        <w:spacing w:line="480" w:lineRule="auto"/>
        <w:ind w:left="360"/>
      </w:pPr>
      <w:r>
        <w:t>Correct answer:  D</w:t>
      </w:r>
    </w:p>
    <w:p w14:paraId="7E0EEBFA" w14:textId="77777777" w:rsidR="00E747E1" w:rsidRPr="00291745" w:rsidRDefault="00E747E1" w:rsidP="00E747E1">
      <w:pPr>
        <w:spacing w:line="480" w:lineRule="auto"/>
      </w:pPr>
      <w:r w:rsidRPr="00291745">
        <w:t>(Objective 3)</w:t>
      </w:r>
    </w:p>
    <w:p w14:paraId="1D7FBECC" w14:textId="77777777" w:rsidR="00E747E1" w:rsidRDefault="00E747E1" w:rsidP="00E747E1">
      <w:pPr>
        <w:spacing w:line="480" w:lineRule="auto"/>
        <w:ind w:left="360"/>
      </w:pPr>
    </w:p>
    <w:p w14:paraId="48C75E04" w14:textId="77777777" w:rsidR="00E747E1" w:rsidRDefault="00E747E1" w:rsidP="00E747E1">
      <w:pPr>
        <w:spacing w:line="480" w:lineRule="auto"/>
        <w:ind w:left="360"/>
      </w:pPr>
      <w:r>
        <w:t>20.</w:t>
      </w:r>
      <w:r>
        <w:tab/>
        <w:t xml:space="preserve">Which two proteins are critical for the effective function of the G1 checkpoint? </w:t>
      </w:r>
    </w:p>
    <w:p w14:paraId="236EAB5A" w14:textId="77777777" w:rsidR="00E747E1" w:rsidRDefault="00E747E1" w:rsidP="00E747E1">
      <w:pPr>
        <w:numPr>
          <w:ilvl w:val="0"/>
          <w:numId w:val="12"/>
        </w:numPr>
        <w:spacing w:after="0" w:line="480" w:lineRule="auto"/>
      </w:pPr>
      <w:r>
        <w:t>Cdk4 and Cdk6</w:t>
      </w:r>
    </w:p>
    <w:p w14:paraId="67B064C0" w14:textId="77777777" w:rsidR="00E747E1" w:rsidRDefault="00E747E1" w:rsidP="00E747E1">
      <w:pPr>
        <w:numPr>
          <w:ilvl w:val="0"/>
          <w:numId w:val="12"/>
        </w:numPr>
        <w:spacing w:after="0" w:line="480" w:lineRule="auto"/>
      </w:pPr>
      <w:r>
        <w:t>Cyclin E</w:t>
      </w:r>
    </w:p>
    <w:p w14:paraId="7515F768" w14:textId="77777777" w:rsidR="00E747E1" w:rsidRDefault="00E747E1" w:rsidP="00E747E1">
      <w:pPr>
        <w:numPr>
          <w:ilvl w:val="0"/>
          <w:numId w:val="12"/>
        </w:numPr>
        <w:spacing w:after="0" w:line="480" w:lineRule="auto"/>
      </w:pPr>
      <w:r>
        <w:lastRenderedPageBreak/>
        <w:t>P21 and p57</w:t>
      </w:r>
    </w:p>
    <w:p w14:paraId="66C152EE" w14:textId="77777777" w:rsidR="00E747E1" w:rsidRDefault="00E747E1" w:rsidP="00E747E1">
      <w:pPr>
        <w:numPr>
          <w:ilvl w:val="0"/>
          <w:numId w:val="12"/>
        </w:numPr>
        <w:spacing w:after="0" w:line="480" w:lineRule="auto"/>
      </w:pPr>
      <w:r>
        <w:t>P53 and Rb</w:t>
      </w:r>
    </w:p>
    <w:p w14:paraId="219761EF" w14:textId="77777777" w:rsidR="00E747E1" w:rsidRDefault="00E747E1" w:rsidP="00E747E1">
      <w:pPr>
        <w:spacing w:line="480" w:lineRule="auto"/>
        <w:ind w:left="360"/>
      </w:pPr>
      <w:r>
        <w:t>Correct answer:  D</w:t>
      </w:r>
    </w:p>
    <w:p w14:paraId="4794CFC3" w14:textId="4F821DBB" w:rsidR="00E747E1" w:rsidRDefault="00E747E1" w:rsidP="00E747E1">
      <w:pPr>
        <w:spacing w:line="480" w:lineRule="auto"/>
      </w:pPr>
      <w:r>
        <w:t>(Objective 3</w:t>
      </w:r>
      <w:r w:rsidR="008E1ABE">
        <w:t>, 5</w:t>
      </w:r>
      <w:r>
        <w:t>)</w:t>
      </w:r>
    </w:p>
    <w:p w14:paraId="32F33FB0" w14:textId="77777777" w:rsidR="00E747E1" w:rsidRDefault="00E747E1" w:rsidP="00E747E1">
      <w:pPr>
        <w:spacing w:line="480" w:lineRule="auto"/>
        <w:ind w:left="360"/>
      </w:pPr>
      <w:r>
        <w:t xml:space="preserve">21. What feature distinguishes necrosis from apoptosis? </w:t>
      </w:r>
    </w:p>
    <w:p w14:paraId="38DF003B" w14:textId="05471B17" w:rsidR="00E747E1" w:rsidRDefault="00E747E1" w:rsidP="00E747E1">
      <w:pPr>
        <w:numPr>
          <w:ilvl w:val="0"/>
          <w:numId w:val="13"/>
        </w:numPr>
        <w:spacing w:after="0" w:line="480" w:lineRule="auto"/>
      </w:pPr>
      <w:r>
        <w:t>Necrosis requires ATP.</w:t>
      </w:r>
    </w:p>
    <w:p w14:paraId="5E18A13D" w14:textId="77777777" w:rsidR="00E747E1" w:rsidRDefault="00E747E1" w:rsidP="00E747E1">
      <w:pPr>
        <w:numPr>
          <w:ilvl w:val="0"/>
          <w:numId w:val="13"/>
        </w:numPr>
        <w:spacing w:after="0" w:line="480" w:lineRule="auto"/>
      </w:pPr>
      <w:r>
        <w:t>Necrosis is characterized by cellular shrinkage and chromatin condensation.</w:t>
      </w:r>
    </w:p>
    <w:p w14:paraId="71EE77C6" w14:textId="77777777" w:rsidR="00E747E1" w:rsidRDefault="00E747E1" w:rsidP="00E747E1">
      <w:pPr>
        <w:numPr>
          <w:ilvl w:val="0"/>
          <w:numId w:val="13"/>
        </w:numPr>
        <w:spacing w:after="0" w:line="480" w:lineRule="auto"/>
      </w:pPr>
      <w:r>
        <w:t>Necrosis induces inflammation.</w:t>
      </w:r>
    </w:p>
    <w:p w14:paraId="6475E63B" w14:textId="77777777" w:rsidR="00E747E1" w:rsidRDefault="00E747E1" w:rsidP="00E747E1">
      <w:pPr>
        <w:numPr>
          <w:ilvl w:val="0"/>
          <w:numId w:val="13"/>
        </w:numPr>
        <w:spacing w:after="0" w:line="480" w:lineRule="auto"/>
      </w:pPr>
      <w:r>
        <w:t>Necrosis results in nuclear fragments of 185 base pairs.</w:t>
      </w:r>
    </w:p>
    <w:p w14:paraId="1A0E56A7" w14:textId="77777777" w:rsidR="00E747E1" w:rsidRDefault="00E747E1" w:rsidP="00E747E1">
      <w:pPr>
        <w:spacing w:line="480" w:lineRule="auto"/>
        <w:ind w:left="360" w:firstLine="360"/>
      </w:pPr>
      <w:r>
        <w:t>Correct answer:  C</w:t>
      </w:r>
    </w:p>
    <w:p w14:paraId="331F09C1" w14:textId="2B550900" w:rsidR="00E747E1" w:rsidRPr="00291745" w:rsidRDefault="00E747E1" w:rsidP="00E747E1">
      <w:pPr>
        <w:spacing w:line="480" w:lineRule="auto"/>
        <w:ind w:left="360"/>
      </w:pPr>
      <w:r>
        <w:t>(Objective 1</w:t>
      </w:r>
      <w:r w:rsidR="008E1ABE">
        <w:t>4</w:t>
      </w:r>
      <w:r>
        <w:t>)</w:t>
      </w:r>
    </w:p>
    <w:p w14:paraId="48C5F6B9" w14:textId="35545E97" w:rsidR="00E747E1" w:rsidRPr="00291745" w:rsidRDefault="00E747E1" w:rsidP="00E747E1">
      <w:pPr>
        <w:spacing w:line="480" w:lineRule="auto"/>
        <w:rPr>
          <w:i/>
        </w:rPr>
      </w:pPr>
      <w:r w:rsidRPr="00291745">
        <w:rPr>
          <w:i/>
        </w:rPr>
        <w:t>Short</w:t>
      </w:r>
      <w:r>
        <w:rPr>
          <w:i/>
        </w:rPr>
        <w:t>-</w:t>
      </w:r>
      <w:r w:rsidRPr="00291745">
        <w:rPr>
          <w:i/>
        </w:rPr>
        <w:t>Answer Questions</w:t>
      </w:r>
    </w:p>
    <w:p w14:paraId="6D96E73A" w14:textId="77777777" w:rsidR="00E747E1" w:rsidRPr="00291745" w:rsidRDefault="00E747E1" w:rsidP="00E747E1">
      <w:pPr>
        <w:numPr>
          <w:ilvl w:val="0"/>
          <w:numId w:val="3"/>
        </w:numPr>
        <w:spacing w:after="0" w:line="480" w:lineRule="auto"/>
      </w:pPr>
      <w:r w:rsidRPr="00291745">
        <w:t>Explain in detail how p53 and R</w:t>
      </w:r>
      <w:r>
        <w:t>b</w:t>
      </w:r>
      <w:r w:rsidRPr="00291745">
        <w:t xml:space="preserve"> can contribute to the onset of malignancy. </w:t>
      </w:r>
    </w:p>
    <w:p w14:paraId="51319BF9" w14:textId="00BD9589" w:rsidR="00E747E1" w:rsidRPr="00520E1E" w:rsidRDefault="00E747E1" w:rsidP="00E747E1">
      <w:pPr>
        <w:spacing w:line="480" w:lineRule="auto"/>
      </w:pPr>
      <w:r>
        <w:rPr>
          <w:i/>
        </w:rPr>
        <w:t xml:space="preserve">Answer:  </w:t>
      </w:r>
      <w:r w:rsidRPr="00520E1E">
        <w:t>Rb is the protein product of the retinoblastoma susceptibility gene, which predisposes individuals to retinoblastomas and other tumors when only one functional copy is present.  Rb is present throughout the cell cycle.  Phosphorylations vary with each cell-cycle phase.  In its hypophosphorylated (active) state, Rb has antiproliferative effects, inhibiting cell cycling.  It does this by inhibiting transcription factors required for the transcription of genes needed for cell proliferation, rendering them nonfunctional.  Hyperphosphorylation, on the other hand, neutralizes (inactivates) the Rb protein, thus promoting cell cycle division.</w:t>
      </w:r>
    </w:p>
    <w:p w14:paraId="77397BB1" w14:textId="77777777" w:rsidR="00E747E1" w:rsidRPr="00520E1E" w:rsidRDefault="00E747E1" w:rsidP="00E747E1">
      <w:pPr>
        <w:spacing w:line="480" w:lineRule="auto"/>
      </w:pPr>
      <w:r w:rsidRPr="00520E1E">
        <w:t xml:space="preserve">P53 acts as a molecular policeman; it monitors the integrity of the genome.  It can activate and inhibit gene expression depending on the target gene.  It is activated in response to DNA breakage, </w:t>
      </w:r>
      <w:r w:rsidRPr="00520E1E">
        <w:lastRenderedPageBreak/>
        <w:t xml:space="preserve">and slows cell-cycle division to initiate DNA repair or apoptosis.  It functions as a tumor suppressor gene, and it is the most common mutated gene in tumors. </w:t>
      </w:r>
    </w:p>
    <w:p w14:paraId="734B2624" w14:textId="2CD9E122" w:rsidR="00E747E1" w:rsidRPr="00291745" w:rsidRDefault="00E747E1" w:rsidP="00E747E1">
      <w:pPr>
        <w:spacing w:line="480" w:lineRule="auto"/>
        <w:rPr>
          <w:i/>
        </w:rPr>
      </w:pPr>
      <w:r w:rsidRPr="00291745">
        <w:t>(Objective</w:t>
      </w:r>
      <w:r w:rsidR="008E1ABE">
        <w:t>s 6 and</w:t>
      </w:r>
      <w:r w:rsidRPr="00291745">
        <w:t xml:space="preserve"> 7, Level II)</w:t>
      </w:r>
    </w:p>
    <w:p w14:paraId="25032233" w14:textId="041E519C" w:rsidR="00E747E1" w:rsidRPr="00291745" w:rsidRDefault="00E747E1" w:rsidP="00E747E1">
      <w:pPr>
        <w:numPr>
          <w:ilvl w:val="0"/>
          <w:numId w:val="3"/>
        </w:numPr>
        <w:spacing w:after="0" w:line="480" w:lineRule="auto"/>
      </w:pPr>
      <w:r w:rsidRPr="00291745">
        <w:t>List three ways in which the caspase pathway can be activated.  Explain the role of each</w:t>
      </w:r>
      <w:r>
        <w:t>,</w:t>
      </w:r>
      <w:r w:rsidRPr="00291745">
        <w:t xml:space="preserve"> and indicate which arm of the caspase pathway will be activated.  </w:t>
      </w:r>
    </w:p>
    <w:p w14:paraId="0443C065" w14:textId="77777777" w:rsidR="00E747E1" w:rsidRDefault="00E747E1" w:rsidP="00E747E1">
      <w:pPr>
        <w:spacing w:line="480" w:lineRule="auto"/>
        <w:rPr>
          <w:i/>
        </w:rPr>
      </w:pPr>
      <w:r>
        <w:rPr>
          <w:i/>
        </w:rPr>
        <w:t xml:space="preserve">Answer:  </w:t>
      </w:r>
      <w:r w:rsidRPr="00520E1E">
        <w:t>The extrinsic pathway of apoptosis is triggered by extracellular “death” signals (TNF, Fas Ligand, and CD95).  The intrinsic pathway of apoptosis is triggered by intracellular signals in response to stress, exposure to cytotoxic agents, and radiation.</w:t>
      </w:r>
    </w:p>
    <w:p w14:paraId="36388935" w14:textId="77777777" w:rsidR="00E747E1" w:rsidRPr="00291745" w:rsidRDefault="00E747E1" w:rsidP="00E747E1">
      <w:pPr>
        <w:spacing w:line="480" w:lineRule="auto"/>
        <w:rPr>
          <w:i/>
        </w:rPr>
      </w:pPr>
      <w:r w:rsidRPr="00291745">
        <w:t>(Objective 9, Level II)</w:t>
      </w:r>
    </w:p>
    <w:p w14:paraId="31F477AB" w14:textId="77777777" w:rsidR="00E747E1" w:rsidRPr="00CE5015" w:rsidRDefault="00E747E1" w:rsidP="00E747E1">
      <w:pPr>
        <w:numPr>
          <w:ilvl w:val="0"/>
          <w:numId w:val="3"/>
        </w:numPr>
        <w:spacing w:after="0" w:line="480" w:lineRule="auto"/>
      </w:pPr>
      <w:r w:rsidRPr="00CE5015">
        <w:rPr>
          <w:color w:val="000000"/>
        </w:rPr>
        <w:t>Describe the apoptotic pathway</w:t>
      </w:r>
      <w:r w:rsidRPr="00CE5015">
        <w:t xml:space="preserve">.  </w:t>
      </w:r>
    </w:p>
    <w:p w14:paraId="0A9FA48E" w14:textId="77777777" w:rsidR="00E747E1" w:rsidRPr="00E15865" w:rsidRDefault="00E747E1" w:rsidP="00E747E1">
      <w:pPr>
        <w:autoSpaceDE w:val="0"/>
        <w:autoSpaceDN w:val="0"/>
        <w:adjustRightInd w:val="0"/>
      </w:pPr>
      <w:r>
        <w:rPr>
          <w:i/>
        </w:rPr>
        <w:t xml:space="preserve">Answer:  </w:t>
      </w:r>
      <w:r w:rsidRPr="00E15865">
        <w:t xml:space="preserve">Death receptor binding of death receptor to cell receptor → caspase recruitment → </w:t>
      </w:r>
      <w:r>
        <w:t xml:space="preserve">activation of initiator </w:t>
      </w:r>
      <w:r w:rsidRPr="00E15865">
        <w:t>caspases → activation of effector caspases → cleavage of crucial cellular proteins → cell death.</w:t>
      </w:r>
    </w:p>
    <w:p w14:paraId="29788F5D" w14:textId="77777777" w:rsidR="00E747E1" w:rsidRPr="00291745" w:rsidRDefault="00E747E1" w:rsidP="00E747E1">
      <w:pPr>
        <w:spacing w:line="480" w:lineRule="auto"/>
        <w:rPr>
          <w:i/>
        </w:rPr>
      </w:pPr>
      <w:r>
        <w:rPr>
          <w:i/>
        </w:rPr>
        <w:t xml:space="preserve"> </w:t>
      </w:r>
      <w:r w:rsidRPr="00291745">
        <w:t>(Objective 5, Level I)</w:t>
      </w:r>
    </w:p>
    <w:p w14:paraId="1120A9F8" w14:textId="77777777" w:rsidR="00E747E1" w:rsidRPr="000D22F7" w:rsidRDefault="00E747E1" w:rsidP="00E747E1">
      <w:pPr>
        <w:numPr>
          <w:ilvl w:val="0"/>
          <w:numId w:val="3"/>
        </w:numPr>
        <w:spacing w:after="0" w:line="480" w:lineRule="auto"/>
        <w:rPr>
          <w:i/>
        </w:rPr>
      </w:pPr>
      <w:r w:rsidRPr="00291745">
        <w:t xml:space="preserve">Explain the role of epigenetic alterations in cancer development.  </w:t>
      </w:r>
    </w:p>
    <w:p w14:paraId="2D255800" w14:textId="4C27D233" w:rsidR="00E747E1" w:rsidRDefault="00E747E1" w:rsidP="00E747E1">
      <w:pPr>
        <w:spacing w:line="480" w:lineRule="auto"/>
        <w:ind w:left="360"/>
        <w:rPr>
          <w:i/>
        </w:rPr>
      </w:pPr>
      <w:r>
        <w:rPr>
          <w:i/>
        </w:rPr>
        <w:t xml:space="preserve">Answer:  </w:t>
      </w:r>
      <w:r w:rsidRPr="00520E1E">
        <w:t>The most common epigenetic change in the development of cancer involves a methylation/demethylation of CpG dinucleotide bases</w:t>
      </w:r>
      <w:r>
        <w:rPr>
          <w:i/>
        </w:rPr>
        <w:t xml:space="preserve">. </w:t>
      </w:r>
      <w:r w:rsidRPr="00481722">
        <w:rPr>
          <w:color w:val="000000"/>
        </w:rPr>
        <w:t xml:space="preserve">Cancer </w:t>
      </w:r>
      <w:r w:rsidR="00BC62A5">
        <w:rPr>
          <w:color w:val="000000"/>
        </w:rPr>
        <w:t>can</w:t>
      </w:r>
      <w:r w:rsidRPr="00481722">
        <w:rPr>
          <w:color w:val="000000"/>
        </w:rPr>
        <w:t xml:space="preserve"> involve demethylation of promoter regions of genes making them transcriptionally ready.  Methylation </w:t>
      </w:r>
      <w:r w:rsidR="00BC62A5">
        <w:rPr>
          <w:color w:val="000000"/>
        </w:rPr>
        <w:t>can</w:t>
      </w:r>
      <w:r w:rsidRPr="00481722">
        <w:rPr>
          <w:color w:val="000000"/>
        </w:rPr>
        <w:t xml:space="preserve"> result in transcriptional silencing of the gene and loss of function of tumor suppressor genes.  Deacetylation of key histones </w:t>
      </w:r>
      <w:r w:rsidR="00BC62A5">
        <w:rPr>
          <w:color w:val="000000"/>
        </w:rPr>
        <w:t>can</w:t>
      </w:r>
      <w:r w:rsidR="00BC62A5" w:rsidRPr="00481722">
        <w:rPr>
          <w:color w:val="000000"/>
        </w:rPr>
        <w:t xml:space="preserve"> </w:t>
      </w:r>
      <w:r w:rsidRPr="00481722">
        <w:rPr>
          <w:color w:val="000000"/>
        </w:rPr>
        <w:t>result in gene silencing which may fa</w:t>
      </w:r>
      <w:r>
        <w:rPr>
          <w:color w:val="000000"/>
        </w:rPr>
        <w:t>vor growth over differentiatio</w:t>
      </w:r>
      <w:r>
        <w:t>n.</w:t>
      </w:r>
    </w:p>
    <w:p w14:paraId="0CADC7BA" w14:textId="77777777" w:rsidR="00E747E1" w:rsidRPr="00291745" w:rsidRDefault="00E747E1" w:rsidP="00E747E1">
      <w:pPr>
        <w:spacing w:line="480" w:lineRule="auto"/>
        <w:ind w:left="360"/>
        <w:rPr>
          <w:i/>
        </w:rPr>
      </w:pPr>
      <w:r>
        <w:rPr>
          <w:i/>
        </w:rPr>
        <w:t xml:space="preserve"> </w:t>
      </w:r>
      <w:r w:rsidRPr="00291745">
        <w:t>(Objective 13, Level II)</w:t>
      </w:r>
    </w:p>
    <w:p w14:paraId="01D3E83E" w14:textId="2EB7C658" w:rsidR="00E747E1" w:rsidRPr="000D22F7" w:rsidRDefault="00E747E1" w:rsidP="00E747E1">
      <w:pPr>
        <w:numPr>
          <w:ilvl w:val="0"/>
          <w:numId w:val="3"/>
        </w:numPr>
        <w:spacing w:after="0" w:line="480" w:lineRule="auto"/>
        <w:rPr>
          <w:i/>
        </w:rPr>
      </w:pPr>
      <w:r w:rsidRPr="00291745">
        <w:lastRenderedPageBreak/>
        <w:t>List the four major phospholipids found in the plasma membrane of hematopoietic cells</w:t>
      </w:r>
      <w:r>
        <w:t>,</w:t>
      </w:r>
      <w:r w:rsidRPr="00291745">
        <w:t xml:space="preserve"> and explain their </w:t>
      </w:r>
      <w:r>
        <w:t xml:space="preserve">unique </w:t>
      </w:r>
      <w:r w:rsidRPr="00291745">
        <w:t>distribution</w:t>
      </w:r>
      <w:r>
        <w:t>.</w:t>
      </w:r>
    </w:p>
    <w:p w14:paraId="39813272" w14:textId="77777777" w:rsidR="00E747E1" w:rsidRPr="00291745" w:rsidRDefault="00E747E1" w:rsidP="00E747E1">
      <w:pPr>
        <w:spacing w:line="480" w:lineRule="auto"/>
        <w:ind w:left="360"/>
      </w:pPr>
      <w:r>
        <w:rPr>
          <w:i/>
        </w:rPr>
        <w:t xml:space="preserve">Answer:  </w:t>
      </w:r>
      <w:r w:rsidRPr="00520E1E">
        <w:t>The four major phospholipids that are found in the plasma membrane are phosphatidylethanolamine (PE), phosphatidylserine (PS), phosphatidylcholine (PC), and sphingomyelin (SM).  Most blood cells have an asymmetric distribution of these phospholipids, with PE and PS occurring in the inner layer and PC and SM occurring in the outer layer.</w:t>
      </w:r>
    </w:p>
    <w:p w14:paraId="2C79016E" w14:textId="77777777" w:rsidR="00E747E1" w:rsidRPr="00291745" w:rsidRDefault="00E747E1" w:rsidP="00E747E1">
      <w:pPr>
        <w:spacing w:line="480" w:lineRule="auto"/>
        <w:ind w:left="360"/>
      </w:pPr>
      <w:r w:rsidRPr="00291745">
        <w:t>(Objective 2, Level I)</w:t>
      </w:r>
    </w:p>
    <w:p w14:paraId="3938A46A" w14:textId="77777777" w:rsidR="00A03FE7" w:rsidRDefault="00A03FE7"/>
    <w:sectPr w:rsidR="00A03FE7" w:rsidSect="00754AF8">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ACC59F" w14:textId="77777777" w:rsidR="006E1D29" w:rsidRDefault="006E1D29" w:rsidP="001E54EE">
      <w:pPr>
        <w:spacing w:after="0" w:line="240" w:lineRule="auto"/>
      </w:pPr>
      <w:r>
        <w:separator/>
      </w:r>
    </w:p>
  </w:endnote>
  <w:endnote w:type="continuationSeparator" w:id="0">
    <w:p w14:paraId="76E8B08D" w14:textId="77777777" w:rsidR="006E1D29" w:rsidRDefault="006E1D29" w:rsidP="001E5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StoneSerif">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110F5" w14:textId="24EEBE6C" w:rsidR="006E1D29" w:rsidRDefault="002C3849" w:rsidP="006E3578">
    <w:pPr>
      <w:pStyle w:val="Footer"/>
      <w:jc w:val="center"/>
    </w:pPr>
    <w:r>
      <w:rPr>
        <w:rFonts w:ascii="Times New Roman" w:eastAsiaTheme="minorEastAsia" w:hAnsi="Times New Roman" w:cs="Times New Roman"/>
        <w:sz w:val="28"/>
        <w:szCs w:val="28"/>
        <w:lang w:eastAsia="ja-JP"/>
      </w:rPr>
      <w:t>© 2015 by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398E1" w14:textId="77777777" w:rsidR="006E1D29" w:rsidRDefault="006E1D29" w:rsidP="001E54EE">
      <w:pPr>
        <w:spacing w:after="0" w:line="240" w:lineRule="auto"/>
      </w:pPr>
      <w:r>
        <w:separator/>
      </w:r>
    </w:p>
  </w:footnote>
  <w:footnote w:type="continuationSeparator" w:id="0">
    <w:p w14:paraId="70077662" w14:textId="77777777" w:rsidR="006E1D29" w:rsidRDefault="006E1D29" w:rsidP="001E54E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3C267" w14:textId="419B79D3" w:rsidR="002C3849" w:rsidRDefault="006E3578" w:rsidP="006E3578">
    <w:pPr>
      <w:pStyle w:val="Header"/>
      <w:jc w:val="center"/>
    </w:pPr>
    <w:ins w:id="1" w:author="Sue Sinclair-Hill" w:date="2014-10-01T10:20:00Z">
      <w:r>
        <w:rPr>
          <w:rFonts w:ascii="Times New Roman" w:eastAsiaTheme="minorEastAsia" w:hAnsi="Times New Roman" w:cs="Times New Roman"/>
          <w:sz w:val="28"/>
          <w:szCs w:val="28"/>
          <w:lang w:eastAsia="ja-JP"/>
        </w:rPr>
        <w:t>McKenzie / Williams: Clinical Laboratory Hematology, 3e</w:t>
      </w:r>
    </w:ins>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27796"/>
    <w:multiLevelType w:val="hybridMultilevel"/>
    <w:tmpl w:val="9EC6C450"/>
    <w:lvl w:ilvl="0" w:tplc="0409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077370D6"/>
    <w:multiLevelType w:val="hybridMultilevel"/>
    <w:tmpl w:val="6F06BF0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A449F5"/>
    <w:multiLevelType w:val="hybridMultilevel"/>
    <w:tmpl w:val="F24860B0"/>
    <w:lvl w:ilvl="0" w:tplc="04090019">
      <w:start w:val="1"/>
      <w:numFmt w:val="lowerLetter"/>
      <w:lvlText w:val="%1."/>
      <w:lvlJc w:val="left"/>
      <w:pPr>
        <w:tabs>
          <w:tab w:val="num" w:pos="1440"/>
        </w:tabs>
        <w:ind w:left="1440" w:hanging="360"/>
      </w:pPr>
      <w:rPr>
        <w:rFonts w:hint="default"/>
      </w:rPr>
    </w:lvl>
    <w:lvl w:ilvl="1" w:tplc="00190409">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3">
    <w:nsid w:val="0D1522A2"/>
    <w:multiLevelType w:val="hybridMultilevel"/>
    <w:tmpl w:val="E084A2B6"/>
    <w:lvl w:ilvl="0" w:tplc="04090019">
      <w:start w:val="1"/>
      <w:numFmt w:val="lowerLetter"/>
      <w:lvlText w:val="%1."/>
      <w:lvlJc w:val="left"/>
      <w:pPr>
        <w:tabs>
          <w:tab w:val="num" w:pos="1440"/>
        </w:tabs>
        <w:ind w:left="144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4">
    <w:nsid w:val="21F73BA3"/>
    <w:multiLevelType w:val="hybridMultilevel"/>
    <w:tmpl w:val="331AC916"/>
    <w:lvl w:ilvl="0" w:tplc="0409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41E40671"/>
    <w:multiLevelType w:val="hybridMultilevel"/>
    <w:tmpl w:val="E57AFA22"/>
    <w:lvl w:ilvl="0" w:tplc="0409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42D24D9"/>
    <w:multiLevelType w:val="hybridMultilevel"/>
    <w:tmpl w:val="04F6CEBC"/>
    <w:lvl w:ilvl="0" w:tplc="0409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49B15553"/>
    <w:multiLevelType w:val="hybridMultilevel"/>
    <w:tmpl w:val="B906AA10"/>
    <w:lvl w:ilvl="0" w:tplc="B7DCD396">
      <w:start w:val="1"/>
      <w:numFmt w:val="decimal"/>
      <w:lvlText w:val="%1."/>
      <w:lvlJc w:val="left"/>
      <w:pPr>
        <w:tabs>
          <w:tab w:val="num" w:pos="720"/>
        </w:tabs>
        <w:ind w:left="720" w:hanging="360"/>
      </w:pPr>
      <w:rPr>
        <w:rFonts w:ascii="Times New Roman" w:hAnsi="Times New Roman" w:hint="default"/>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A346071"/>
    <w:multiLevelType w:val="hybridMultilevel"/>
    <w:tmpl w:val="EC3A2D00"/>
    <w:lvl w:ilvl="0" w:tplc="0409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DB13544"/>
    <w:multiLevelType w:val="hybridMultilevel"/>
    <w:tmpl w:val="111CAB0C"/>
    <w:lvl w:ilvl="0" w:tplc="19E259E4">
      <w:start w:val="1"/>
      <w:numFmt w:val="lowerLetter"/>
      <w:lvlText w:val="%1."/>
      <w:lvlJc w:val="left"/>
      <w:pPr>
        <w:tabs>
          <w:tab w:val="num" w:pos="1530"/>
        </w:tabs>
        <w:ind w:left="1530" w:hanging="405"/>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10">
    <w:nsid w:val="4F9C50B9"/>
    <w:multiLevelType w:val="hybridMultilevel"/>
    <w:tmpl w:val="F8080EF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170302"/>
    <w:multiLevelType w:val="hybridMultilevel"/>
    <w:tmpl w:val="08DAFCC8"/>
    <w:lvl w:ilvl="0" w:tplc="0409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659A0035"/>
    <w:multiLevelType w:val="hybridMultilevel"/>
    <w:tmpl w:val="ECAE74DC"/>
    <w:lvl w:ilvl="0" w:tplc="0409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
  </w:num>
  <w:num w:numId="2">
    <w:abstractNumId w:val="10"/>
  </w:num>
  <w:num w:numId="3">
    <w:abstractNumId w:val="7"/>
  </w:num>
  <w:num w:numId="4">
    <w:abstractNumId w:val="12"/>
  </w:num>
  <w:num w:numId="5">
    <w:abstractNumId w:val="9"/>
  </w:num>
  <w:num w:numId="6">
    <w:abstractNumId w:val="5"/>
  </w:num>
  <w:num w:numId="7">
    <w:abstractNumId w:val="2"/>
  </w:num>
  <w:num w:numId="8">
    <w:abstractNumId w:val="3"/>
  </w:num>
  <w:num w:numId="9">
    <w:abstractNumId w:val="4"/>
  </w:num>
  <w:num w:numId="10">
    <w:abstractNumId w:val="6"/>
  </w:num>
  <w:num w:numId="11">
    <w:abstractNumId w:val="8"/>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4"/>
    <w:compatSetting w:name="overrideTableStyleFontSizeAndJustification" w:uri="http://schemas.microsoft.com/office/word" w:val="1"/>
  </w:compat>
  <w:rsids>
    <w:rsidRoot w:val="00E747E1"/>
    <w:rsid w:val="00152FCB"/>
    <w:rsid w:val="00195C65"/>
    <w:rsid w:val="001E54EE"/>
    <w:rsid w:val="00225824"/>
    <w:rsid w:val="002C3849"/>
    <w:rsid w:val="004664E2"/>
    <w:rsid w:val="0062651A"/>
    <w:rsid w:val="00685C1F"/>
    <w:rsid w:val="006B5621"/>
    <w:rsid w:val="006E1D29"/>
    <w:rsid w:val="006E3578"/>
    <w:rsid w:val="00754AF8"/>
    <w:rsid w:val="007A36CD"/>
    <w:rsid w:val="00817827"/>
    <w:rsid w:val="008E1ABE"/>
    <w:rsid w:val="009944A5"/>
    <w:rsid w:val="00A03FE7"/>
    <w:rsid w:val="00BC62A5"/>
    <w:rsid w:val="00DA1CDB"/>
    <w:rsid w:val="00E747E1"/>
    <w:rsid w:val="00EB0B69"/>
    <w:rsid w:val="00F75E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7DD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7E1"/>
    <w:pPr>
      <w:spacing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51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651A"/>
    <w:rPr>
      <w:rFonts w:ascii="Lucida Grande" w:eastAsiaTheme="minorHAnsi" w:hAnsi="Lucida Grande" w:cs="Lucida Grande"/>
      <w:sz w:val="18"/>
      <w:szCs w:val="18"/>
      <w:lang w:eastAsia="en-US"/>
    </w:rPr>
  </w:style>
  <w:style w:type="paragraph" w:styleId="Header">
    <w:name w:val="header"/>
    <w:basedOn w:val="Normal"/>
    <w:link w:val="HeaderChar"/>
    <w:uiPriority w:val="99"/>
    <w:unhideWhenUsed/>
    <w:rsid w:val="001E54EE"/>
    <w:pPr>
      <w:tabs>
        <w:tab w:val="center" w:pos="4320"/>
        <w:tab w:val="right" w:pos="8640"/>
      </w:tabs>
      <w:spacing w:after="0" w:line="240" w:lineRule="auto"/>
    </w:pPr>
  </w:style>
  <w:style w:type="character" w:customStyle="1" w:styleId="HeaderChar">
    <w:name w:val="Header Char"/>
    <w:basedOn w:val="DefaultParagraphFont"/>
    <w:link w:val="Header"/>
    <w:uiPriority w:val="99"/>
    <w:rsid w:val="001E54EE"/>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1E54EE"/>
    <w:pPr>
      <w:tabs>
        <w:tab w:val="center" w:pos="4320"/>
        <w:tab w:val="right" w:pos="8640"/>
      </w:tabs>
      <w:spacing w:after="0" w:line="240" w:lineRule="auto"/>
    </w:pPr>
  </w:style>
  <w:style w:type="character" w:customStyle="1" w:styleId="FooterChar">
    <w:name w:val="Footer Char"/>
    <w:basedOn w:val="DefaultParagraphFont"/>
    <w:link w:val="Footer"/>
    <w:uiPriority w:val="99"/>
    <w:rsid w:val="001E54EE"/>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7E1"/>
    <w:pPr>
      <w:spacing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51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651A"/>
    <w:rPr>
      <w:rFonts w:ascii="Lucida Grande" w:eastAsiaTheme="minorHAnsi" w:hAnsi="Lucida Grande" w:cs="Lucida Grande"/>
      <w:sz w:val="18"/>
      <w:szCs w:val="18"/>
      <w:lang w:eastAsia="en-US"/>
    </w:rPr>
  </w:style>
  <w:style w:type="paragraph" w:styleId="Header">
    <w:name w:val="header"/>
    <w:basedOn w:val="Normal"/>
    <w:link w:val="HeaderChar"/>
    <w:uiPriority w:val="99"/>
    <w:unhideWhenUsed/>
    <w:rsid w:val="001E54EE"/>
    <w:pPr>
      <w:tabs>
        <w:tab w:val="center" w:pos="4320"/>
        <w:tab w:val="right" w:pos="8640"/>
      </w:tabs>
      <w:spacing w:after="0" w:line="240" w:lineRule="auto"/>
    </w:pPr>
  </w:style>
  <w:style w:type="character" w:customStyle="1" w:styleId="HeaderChar">
    <w:name w:val="Header Char"/>
    <w:basedOn w:val="DefaultParagraphFont"/>
    <w:link w:val="Header"/>
    <w:uiPriority w:val="99"/>
    <w:rsid w:val="001E54EE"/>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1E54EE"/>
    <w:pPr>
      <w:tabs>
        <w:tab w:val="center" w:pos="4320"/>
        <w:tab w:val="right" w:pos="8640"/>
      </w:tabs>
      <w:spacing w:after="0" w:line="240" w:lineRule="auto"/>
    </w:pPr>
  </w:style>
  <w:style w:type="character" w:customStyle="1" w:styleId="FooterChar">
    <w:name w:val="Footer Char"/>
    <w:basedOn w:val="DefaultParagraphFont"/>
    <w:link w:val="Footer"/>
    <w:uiPriority w:val="99"/>
    <w:rsid w:val="001E54E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14</Pages>
  <Words>1508</Words>
  <Characters>8602</Characters>
  <Application>Microsoft Macintosh Word</Application>
  <DocSecurity>0</DocSecurity>
  <Lines>71</Lines>
  <Paragraphs>20</Paragraphs>
  <ScaleCrop>false</ScaleCrop>
  <Company>Oakland University</Company>
  <LinksUpToDate>false</LinksUpToDate>
  <CharactersWithSpaces>10090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Landis-Piwowar</dc:creator>
  <cp:keywords/>
  <dc:description/>
  <cp:lastModifiedBy>Sue Sinclair-Hill</cp:lastModifiedBy>
  <cp:revision>12</cp:revision>
  <dcterms:created xsi:type="dcterms:W3CDTF">2014-09-06T16:25:00Z</dcterms:created>
  <dcterms:modified xsi:type="dcterms:W3CDTF">2014-12-04T14:55:00Z</dcterms:modified>
</cp:coreProperties>
</file>