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7083" w:rsidRPr="00594B25" w:rsidRDefault="00594B25" w:rsidP="009D7083">
      <w:pPr>
        <w:spacing w:before="20" w:after="20"/>
        <w:jc w:val="center"/>
        <w:rPr>
          <w:rFonts w:ascii="Times New Roman" w:hAnsi="Times New Roman"/>
          <w:szCs w:val="24"/>
        </w:rPr>
      </w:pPr>
      <w:r w:rsidRPr="00594B25">
        <w:rPr>
          <w:rFonts w:ascii="Times New Roman" w:hAnsi="Times New Roman"/>
          <w:szCs w:val="24"/>
        </w:rPr>
        <w:t>Test Bank Questions</w:t>
      </w:r>
    </w:p>
    <w:p w:rsidR="00594B25" w:rsidRPr="00594B25" w:rsidRDefault="00594B25" w:rsidP="009D7083">
      <w:pPr>
        <w:spacing w:before="20" w:after="20"/>
        <w:jc w:val="center"/>
        <w:rPr>
          <w:rFonts w:ascii="Times New Roman" w:hAnsi="Times New Roman"/>
          <w:szCs w:val="24"/>
        </w:rPr>
      </w:pPr>
    </w:p>
    <w:p w:rsidR="00594B25" w:rsidRPr="00594B25" w:rsidRDefault="00594B25" w:rsidP="00594B25">
      <w:pPr>
        <w:spacing w:before="20" w:after="20"/>
        <w:jc w:val="center"/>
        <w:rPr>
          <w:rFonts w:ascii="Times New Roman" w:hAnsi="Times New Roman"/>
          <w:szCs w:val="24"/>
        </w:rPr>
      </w:pPr>
      <w:r w:rsidRPr="00594B25">
        <w:rPr>
          <w:rFonts w:ascii="Times New Roman" w:hAnsi="Times New Roman"/>
          <w:szCs w:val="24"/>
        </w:rPr>
        <w:t>Chapter 2</w:t>
      </w:r>
    </w:p>
    <w:p w:rsidR="009D7083" w:rsidRPr="00594B25" w:rsidRDefault="009D7083" w:rsidP="009D7083">
      <w:pPr>
        <w:spacing w:before="20" w:after="20"/>
        <w:jc w:val="center"/>
        <w:rPr>
          <w:rFonts w:ascii="Times New Roman" w:hAnsi="Times New Roman"/>
          <w:b/>
          <w:szCs w:val="24"/>
        </w:rPr>
      </w:pPr>
    </w:p>
    <w:p w:rsidR="00DE7274" w:rsidRPr="00594B25" w:rsidRDefault="00DE7274" w:rsidP="00DE7274">
      <w:pPr>
        <w:pStyle w:val="ListParagraph"/>
        <w:numPr>
          <w:ilvl w:val="0"/>
          <w:numId w:val="4"/>
        </w:numPr>
        <w:spacing w:before="20" w:after="20"/>
        <w:rPr>
          <w:rFonts w:ascii="Times New Roman" w:hAnsi="Times New Roman"/>
          <w:szCs w:val="24"/>
        </w:rPr>
      </w:pPr>
      <w:r w:rsidRPr="00594B25">
        <w:rPr>
          <w:rFonts w:ascii="Times New Roman" w:hAnsi="Times New Roman"/>
          <w:szCs w:val="24"/>
        </w:rPr>
        <w:t>Alexis wants to research the 1960’s feminist movement. She reads articles from the time period, watches documentaries, reads scholarly journals on the topic, and interviews influential women from the movement.  What kind of research method is Alexis using?</w:t>
      </w:r>
    </w:p>
    <w:p w:rsidR="00DE7274" w:rsidRPr="00594B25" w:rsidRDefault="003C73F7" w:rsidP="00DE7274">
      <w:pPr>
        <w:pStyle w:val="ListParagraph"/>
        <w:numPr>
          <w:ilvl w:val="1"/>
          <w:numId w:val="4"/>
        </w:numPr>
        <w:spacing w:before="20" w:after="20"/>
        <w:rPr>
          <w:rFonts w:ascii="Times New Roman" w:hAnsi="Times New Roman"/>
          <w:szCs w:val="24"/>
        </w:rPr>
      </w:pPr>
      <w:r w:rsidRPr="00594B25">
        <w:rPr>
          <w:rFonts w:ascii="Times New Roman" w:hAnsi="Times New Roman"/>
          <w:szCs w:val="24"/>
        </w:rPr>
        <w:t>Ethnography</w:t>
      </w:r>
    </w:p>
    <w:p w:rsidR="00DE7274" w:rsidRPr="00594B25" w:rsidRDefault="00DE7274" w:rsidP="00DE7274">
      <w:pPr>
        <w:pStyle w:val="ListParagraph"/>
        <w:numPr>
          <w:ilvl w:val="1"/>
          <w:numId w:val="4"/>
        </w:numPr>
        <w:spacing w:before="20" w:after="20"/>
        <w:rPr>
          <w:rFonts w:ascii="Times New Roman" w:hAnsi="Times New Roman"/>
          <w:szCs w:val="24"/>
        </w:rPr>
      </w:pPr>
      <w:r w:rsidRPr="00594B25">
        <w:rPr>
          <w:rFonts w:ascii="Times New Roman" w:hAnsi="Times New Roman"/>
          <w:szCs w:val="24"/>
        </w:rPr>
        <w:t>Surveys</w:t>
      </w:r>
    </w:p>
    <w:p w:rsidR="00DE7274" w:rsidRPr="00594B25" w:rsidRDefault="00DE7274" w:rsidP="00DE7274">
      <w:pPr>
        <w:pStyle w:val="ListParagraph"/>
        <w:numPr>
          <w:ilvl w:val="1"/>
          <w:numId w:val="4"/>
        </w:numPr>
        <w:spacing w:before="20" w:after="20"/>
        <w:rPr>
          <w:rFonts w:ascii="Times New Roman" w:hAnsi="Times New Roman"/>
          <w:szCs w:val="24"/>
        </w:rPr>
      </w:pPr>
      <w:r w:rsidRPr="00594B25">
        <w:rPr>
          <w:rFonts w:ascii="Times New Roman" w:hAnsi="Times New Roman"/>
          <w:szCs w:val="24"/>
        </w:rPr>
        <w:t>Experiments</w:t>
      </w:r>
    </w:p>
    <w:p w:rsidR="00DE7274" w:rsidRPr="00594B25" w:rsidRDefault="00DE7274" w:rsidP="00DE7274">
      <w:pPr>
        <w:pStyle w:val="ListParagraph"/>
        <w:numPr>
          <w:ilvl w:val="1"/>
          <w:numId w:val="4"/>
        </w:numPr>
        <w:spacing w:before="20" w:after="20"/>
        <w:rPr>
          <w:rFonts w:ascii="Times New Roman" w:hAnsi="Times New Roman"/>
          <w:szCs w:val="24"/>
        </w:rPr>
      </w:pPr>
      <w:r w:rsidRPr="00594B25">
        <w:rPr>
          <w:rFonts w:ascii="Times New Roman" w:hAnsi="Times New Roman"/>
          <w:szCs w:val="24"/>
        </w:rPr>
        <w:t>Secondary data analysis*</w:t>
      </w:r>
    </w:p>
    <w:p w:rsidR="00DE7274" w:rsidRPr="00594B25" w:rsidRDefault="00DE7274" w:rsidP="00DE7274">
      <w:pPr>
        <w:pStyle w:val="ListParagraph"/>
        <w:spacing w:before="20" w:after="20"/>
        <w:rPr>
          <w:rFonts w:ascii="Times New Roman" w:hAnsi="Times New Roman"/>
          <w:szCs w:val="24"/>
        </w:rPr>
      </w:pPr>
    </w:p>
    <w:p w:rsidR="009D7083" w:rsidRPr="00594B25" w:rsidRDefault="003C73F7" w:rsidP="00F35A9F">
      <w:pPr>
        <w:pStyle w:val="ListParagraph"/>
        <w:numPr>
          <w:ilvl w:val="0"/>
          <w:numId w:val="4"/>
        </w:numPr>
        <w:spacing w:before="20" w:after="20"/>
        <w:rPr>
          <w:rFonts w:ascii="Times New Roman" w:hAnsi="Times New Roman"/>
          <w:szCs w:val="24"/>
        </w:rPr>
      </w:pPr>
      <w:r w:rsidRPr="00C25151">
        <w:rPr>
          <w:rFonts w:ascii="Times New Roman" w:hAnsi="Times New Roman"/>
          <w:b/>
          <w:i/>
          <w:szCs w:val="24"/>
        </w:rPr>
        <w:t>R</w:t>
      </w:r>
      <w:r w:rsidR="00F35A9F" w:rsidRPr="00C25151">
        <w:rPr>
          <w:rFonts w:ascii="Times New Roman" w:hAnsi="Times New Roman"/>
          <w:b/>
          <w:i/>
          <w:szCs w:val="24"/>
        </w:rPr>
        <w:t>eliability</w:t>
      </w:r>
      <w:r w:rsidRPr="00594B25">
        <w:rPr>
          <w:rFonts w:ascii="Times New Roman" w:hAnsi="Times New Roman"/>
          <w:szCs w:val="24"/>
        </w:rPr>
        <w:t xml:space="preserve"> is defined by the text as</w:t>
      </w:r>
      <w:r w:rsidR="00F35A9F" w:rsidRPr="00594B25">
        <w:rPr>
          <w:rFonts w:ascii="Times New Roman" w:hAnsi="Times New Roman"/>
          <w:szCs w:val="24"/>
        </w:rPr>
        <w:t>:</w:t>
      </w:r>
    </w:p>
    <w:p w:rsidR="00F35A9F" w:rsidRPr="00594B25" w:rsidRDefault="00F35A9F" w:rsidP="00F35A9F">
      <w:pPr>
        <w:pStyle w:val="ListParagraph"/>
        <w:numPr>
          <w:ilvl w:val="1"/>
          <w:numId w:val="4"/>
        </w:numPr>
        <w:spacing w:before="20" w:after="20"/>
        <w:rPr>
          <w:rFonts w:ascii="Times New Roman" w:hAnsi="Times New Roman"/>
          <w:szCs w:val="24"/>
        </w:rPr>
      </w:pPr>
      <w:r w:rsidRPr="00594B25">
        <w:rPr>
          <w:rFonts w:ascii="Times New Roman" w:hAnsi="Times New Roman"/>
          <w:szCs w:val="24"/>
        </w:rPr>
        <w:t>How well the study measures what it was designed to measure</w:t>
      </w:r>
      <w:r w:rsidR="00C25151">
        <w:rPr>
          <w:rFonts w:ascii="Times New Roman" w:hAnsi="Times New Roman"/>
          <w:szCs w:val="24"/>
        </w:rPr>
        <w:t>.</w:t>
      </w:r>
    </w:p>
    <w:p w:rsidR="00F35A9F" w:rsidRPr="00594B25" w:rsidRDefault="00F35A9F" w:rsidP="00F35A9F">
      <w:pPr>
        <w:pStyle w:val="ListParagraph"/>
        <w:numPr>
          <w:ilvl w:val="1"/>
          <w:numId w:val="4"/>
        </w:numPr>
        <w:spacing w:before="20" w:after="20"/>
        <w:rPr>
          <w:rFonts w:ascii="Times New Roman" w:hAnsi="Times New Roman"/>
          <w:szCs w:val="24"/>
        </w:rPr>
      </w:pPr>
      <w:r w:rsidRPr="00594B25">
        <w:rPr>
          <w:rFonts w:ascii="Times New Roman" w:hAnsi="Times New Roman"/>
          <w:szCs w:val="24"/>
        </w:rPr>
        <w:t>How long a study is expected to remain relevant and influential</w:t>
      </w:r>
      <w:r w:rsidR="00C25151">
        <w:rPr>
          <w:rFonts w:ascii="Times New Roman" w:hAnsi="Times New Roman"/>
          <w:szCs w:val="24"/>
        </w:rPr>
        <w:t>.</w:t>
      </w:r>
      <w:r w:rsidRPr="00594B25">
        <w:rPr>
          <w:rFonts w:ascii="Times New Roman" w:hAnsi="Times New Roman"/>
          <w:szCs w:val="24"/>
        </w:rPr>
        <w:t xml:space="preserve"> </w:t>
      </w:r>
    </w:p>
    <w:p w:rsidR="00F35A9F" w:rsidRPr="00594B25" w:rsidRDefault="00F35A9F" w:rsidP="00F35A9F">
      <w:pPr>
        <w:pStyle w:val="ListParagraph"/>
        <w:numPr>
          <w:ilvl w:val="1"/>
          <w:numId w:val="4"/>
        </w:numPr>
        <w:spacing w:before="20" w:after="20"/>
        <w:rPr>
          <w:rFonts w:ascii="Times New Roman" w:hAnsi="Times New Roman"/>
          <w:szCs w:val="24"/>
        </w:rPr>
      </w:pPr>
      <w:r w:rsidRPr="00594B25">
        <w:rPr>
          <w:rFonts w:ascii="Times New Roman" w:hAnsi="Times New Roman"/>
          <w:szCs w:val="24"/>
        </w:rPr>
        <w:t xml:space="preserve">How close the study’s results come to the experimenter’s hypothesis. </w:t>
      </w:r>
    </w:p>
    <w:p w:rsidR="00DE7274" w:rsidRPr="00594B25" w:rsidRDefault="00F35A9F" w:rsidP="00DE7274">
      <w:pPr>
        <w:pStyle w:val="ListParagraph"/>
        <w:numPr>
          <w:ilvl w:val="1"/>
          <w:numId w:val="4"/>
        </w:numPr>
        <w:spacing w:before="20" w:after="20"/>
        <w:rPr>
          <w:rFonts w:ascii="Times New Roman" w:hAnsi="Times New Roman"/>
          <w:szCs w:val="24"/>
        </w:rPr>
      </w:pPr>
      <w:r w:rsidRPr="00594B25">
        <w:rPr>
          <w:rFonts w:ascii="Times New Roman" w:hAnsi="Times New Roman"/>
          <w:szCs w:val="24"/>
        </w:rPr>
        <w:t>A measure of a study’s consistency that considers how likely results are to be replicated if a study is reproduced</w:t>
      </w:r>
      <w:r w:rsidR="00C25151">
        <w:rPr>
          <w:rFonts w:ascii="Times New Roman" w:hAnsi="Times New Roman"/>
          <w:szCs w:val="24"/>
        </w:rPr>
        <w:t>.</w:t>
      </w:r>
      <w:r w:rsidRPr="00594B25">
        <w:rPr>
          <w:rFonts w:ascii="Times New Roman" w:hAnsi="Times New Roman"/>
          <w:szCs w:val="24"/>
        </w:rPr>
        <w:t>*</w:t>
      </w:r>
    </w:p>
    <w:p w:rsidR="00C00423" w:rsidRPr="00594B25" w:rsidRDefault="00C00423" w:rsidP="00C00423">
      <w:pPr>
        <w:spacing w:before="20" w:after="20"/>
        <w:rPr>
          <w:rFonts w:ascii="Times New Roman" w:hAnsi="Times New Roman"/>
          <w:szCs w:val="24"/>
        </w:rPr>
      </w:pPr>
    </w:p>
    <w:p w:rsidR="00C00423" w:rsidRPr="00594B25" w:rsidRDefault="00C80E5B" w:rsidP="00C00423">
      <w:pPr>
        <w:pStyle w:val="ListParagraph"/>
        <w:numPr>
          <w:ilvl w:val="0"/>
          <w:numId w:val="4"/>
        </w:numPr>
        <w:spacing w:before="20" w:after="20"/>
        <w:rPr>
          <w:rFonts w:ascii="Times New Roman" w:hAnsi="Times New Roman"/>
          <w:szCs w:val="24"/>
        </w:rPr>
      </w:pPr>
      <w:r w:rsidRPr="00594B25">
        <w:rPr>
          <w:rFonts w:ascii="Times New Roman" w:hAnsi="Times New Roman"/>
          <w:szCs w:val="24"/>
        </w:rPr>
        <w:t>John wants to study whether a larger number of laptops available to students at his school lead to higher grades</w:t>
      </w:r>
      <w:r w:rsidR="00C25151">
        <w:rPr>
          <w:rFonts w:ascii="Times New Roman" w:hAnsi="Times New Roman"/>
          <w:szCs w:val="24"/>
        </w:rPr>
        <w:t>.</w:t>
      </w:r>
      <w:r w:rsidR="002C6A45" w:rsidRPr="00594B25">
        <w:rPr>
          <w:rFonts w:ascii="Times New Roman" w:hAnsi="Times New Roman"/>
          <w:szCs w:val="24"/>
        </w:rPr>
        <w:t xml:space="preserve"> </w:t>
      </w:r>
      <w:r w:rsidR="00C00423" w:rsidRPr="00594B25">
        <w:rPr>
          <w:rFonts w:ascii="Times New Roman" w:hAnsi="Times New Roman"/>
          <w:szCs w:val="24"/>
        </w:rPr>
        <w:t>Choose the independent and dependent variable</w:t>
      </w:r>
      <w:r w:rsidR="002C6A45" w:rsidRPr="00594B25">
        <w:rPr>
          <w:rFonts w:ascii="Times New Roman" w:hAnsi="Times New Roman"/>
          <w:szCs w:val="24"/>
        </w:rPr>
        <w:t>.</w:t>
      </w:r>
    </w:p>
    <w:p w:rsidR="002C6A45" w:rsidRPr="00594B25" w:rsidRDefault="002C6A45" w:rsidP="002C6A45">
      <w:pPr>
        <w:pStyle w:val="ListParagraph"/>
        <w:numPr>
          <w:ilvl w:val="1"/>
          <w:numId w:val="4"/>
        </w:numPr>
        <w:spacing w:before="20" w:after="20"/>
        <w:rPr>
          <w:rFonts w:ascii="Times New Roman" w:hAnsi="Times New Roman"/>
          <w:szCs w:val="24"/>
        </w:rPr>
      </w:pPr>
      <w:r w:rsidRPr="00594B25">
        <w:rPr>
          <w:rFonts w:ascii="Times New Roman" w:hAnsi="Times New Roman"/>
          <w:szCs w:val="24"/>
        </w:rPr>
        <w:t>Independent variable: Grades; Dependent variable: Number of laptops</w:t>
      </w:r>
    </w:p>
    <w:p w:rsidR="002C6A45" w:rsidRPr="00594B25" w:rsidRDefault="002C6A45" w:rsidP="002C6A45">
      <w:pPr>
        <w:pStyle w:val="ListParagraph"/>
        <w:numPr>
          <w:ilvl w:val="1"/>
          <w:numId w:val="4"/>
        </w:numPr>
        <w:spacing w:before="20" w:after="20"/>
        <w:rPr>
          <w:rFonts w:ascii="Times New Roman" w:hAnsi="Times New Roman"/>
          <w:szCs w:val="24"/>
        </w:rPr>
      </w:pPr>
      <w:r w:rsidRPr="00594B25">
        <w:rPr>
          <w:rFonts w:ascii="Times New Roman" w:hAnsi="Times New Roman"/>
          <w:szCs w:val="24"/>
        </w:rPr>
        <w:t>Independent variable: John; Dependent variable: Grades</w:t>
      </w:r>
    </w:p>
    <w:p w:rsidR="002C6A45" w:rsidRPr="00594B25" w:rsidRDefault="002C6A45" w:rsidP="002C6A45">
      <w:pPr>
        <w:pStyle w:val="ListParagraph"/>
        <w:numPr>
          <w:ilvl w:val="1"/>
          <w:numId w:val="4"/>
        </w:numPr>
        <w:spacing w:before="20" w:after="20"/>
        <w:rPr>
          <w:rFonts w:ascii="Times New Roman" w:hAnsi="Times New Roman"/>
          <w:szCs w:val="24"/>
        </w:rPr>
      </w:pPr>
      <w:r w:rsidRPr="00594B25">
        <w:rPr>
          <w:rFonts w:ascii="Times New Roman" w:hAnsi="Times New Roman"/>
          <w:szCs w:val="24"/>
        </w:rPr>
        <w:t xml:space="preserve">Independent variable: Grades; Dependent variable: John </w:t>
      </w:r>
    </w:p>
    <w:p w:rsidR="002C6A45" w:rsidRPr="00594B25" w:rsidRDefault="002C6A45" w:rsidP="002C6A45">
      <w:pPr>
        <w:pStyle w:val="ListParagraph"/>
        <w:numPr>
          <w:ilvl w:val="1"/>
          <w:numId w:val="4"/>
        </w:numPr>
        <w:spacing w:before="20" w:after="20"/>
        <w:rPr>
          <w:rFonts w:ascii="Times New Roman" w:hAnsi="Times New Roman"/>
          <w:szCs w:val="24"/>
        </w:rPr>
      </w:pPr>
      <w:r w:rsidRPr="00594B25">
        <w:rPr>
          <w:rFonts w:ascii="Times New Roman" w:hAnsi="Times New Roman"/>
          <w:szCs w:val="24"/>
        </w:rPr>
        <w:t>Independent variable: Number of laptops; Dependent variable: Grades</w:t>
      </w:r>
      <w:r w:rsidR="00DF4184" w:rsidRPr="00594B25">
        <w:rPr>
          <w:rFonts w:ascii="Times New Roman" w:hAnsi="Times New Roman"/>
          <w:szCs w:val="24"/>
        </w:rPr>
        <w:t>*</w:t>
      </w:r>
    </w:p>
    <w:p w:rsidR="00DF4184" w:rsidRPr="00594B25" w:rsidRDefault="00DF4184" w:rsidP="00DF4184">
      <w:pPr>
        <w:spacing w:before="20" w:after="20"/>
        <w:rPr>
          <w:rFonts w:ascii="Times New Roman" w:hAnsi="Times New Roman"/>
          <w:szCs w:val="24"/>
        </w:rPr>
      </w:pPr>
    </w:p>
    <w:p w:rsidR="00DF4184" w:rsidRPr="00594B25" w:rsidRDefault="00DF4184" w:rsidP="00DF4184">
      <w:pPr>
        <w:pStyle w:val="ListParagraph"/>
        <w:numPr>
          <w:ilvl w:val="0"/>
          <w:numId w:val="4"/>
        </w:numPr>
        <w:spacing w:before="20" w:after="20"/>
        <w:rPr>
          <w:rFonts w:ascii="Times New Roman" w:hAnsi="Times New Roman"/>
          <w:szCs w:val="24"/>
        </w:rPr>
      </w:pPr>
      <w:r w:rsidRPr="00594B25">
        <w:rPr>
          <w:rFonts w:ascii="Times New Roman" w:hAnsi="Times New Roman"/>
          <w:szCs w:val="24"/>
        </w:rPr>
        <w:t>Quincia is studying how of the lack of comprehensive sex education is affecting a small, rural town in North Dakota.  She spends two months in the t</w:t>
      </w:r>
      <w:r w:rsidR="003C73F7" w:rsidRPr="00594B25">
        <w:rPr>
          <w:rFonts w:ascii="Times New Roman" w:hAnsi="Times New Roman"/>
          <w:szCs w:val="24"/>
        </w:rPr>
        <w:t>o</w:t>
      </w:r>
      <w:r w:rsidRPr="00594B25">
        <w:rPr>
          <w:rFonts w:ascii="Times New Roman" w:hAnsi="Times New Roman"/>
          <w:szCs w:val="24"/>
        </w:rPr>
        <w:t>w</w:t>
      </w:r>
      <w:r w:rsidR="003C73F7" w:rsidRPr="00594B25">
        <w:rPr>
          <w:rFonts w:ascii="Times New Roman" w:hAnsi="Times New Roman"/>
          <w:szCs w:val="24"/>
        </w:rPr>
        <w:t>n</w:t>
      </w:r>
      <w:r w:rsidRPr="00594B25">
        <w:rPr>
          <w:rFonts w:ascii="Times New Roman" w:hAnsi="Times New Roman"/>
          <w:szCs w:val="24"/>
        </w:rPr>
        <w:t>, observing and interviewing the townspeop</w:t>
      </w:r>
      <w:r w:rsidR="00866CAD">
        <w:rPr>
          <w:rFonts w:ascii="Times New Roman" w:hAnsi="Times New Roman"/>
          <w:szCs w:val="24"/>
        </w:rPr>
        <w:t xml:space="preserve">le.  Quincia is conducting a(n) </w:t>
      </w:r>
      <w:r w:rsidR="00866CAD">
        <w:rPr>
          <w:rFonts w:ascii="Times New Roman" w:hAnsi="Times New Roman"/>
          <w:szCs w:val="24"/>
        </w:rPr>
        <w:softHyphen/>
      </w:r>
      <w:r w:rsidR="00866CAD">
        <w:rPr>
          <w:rFonts w:ascii="Times New Roman" w:hAnsi="Times New Roman"/>
          <w:szCs w:val="24"/>
        </w:rPr>
        <w:softHyphen/>
      </w:r>
      <w:r w:rsidR="00866CAD">
        <w:rPr>
          <w:rFonts w:ascii="Times New Roman" w:hAnsi="Times New Roman"/>
          <w:szCs w:val="24"/>
        </w:rPr>
        <w:softHyphen/>
      </w:r>
      <w:r w:rsidR="00866CAD">
        <w:rPr>
          <w:rFonts w:ascii="Times New Roman" w:hAnsi="Times New Roman"/>
          <w:szCs w:val="24"/>
        </w:rPr>
        <w:softHyphen/>
        <w:t>_____.</w:t>
      </w:r>
    </w:p>
    <w:p w:rsidR="00DF4184" w:rsidRPr="00594B25" w:rsidRDefault="00DF4184" w:rsidP="00DF4184">
      <w:pPr>
        <w:pStyle w:val="ListParagraph"/>
        <w:numPr>
          <w:ilvl w:val="1"/>
          <w:numId w:val="4"/>
        </w:numPr>
        <w:spacing w:before="20" w:after="20"/>
        <w:rPr>
          <w:rFonts w:ascii="Times New Roman" w:hAnsi="Times New Roman"/>
          <w:szCs w:val="24"/>
        </w:rPr>
      </w:pPr>
      <w:r w:rsidRPr="00594B25">
        <w:rPr>
          <w:rFonts w:ascii="Times New Roman" w:hAnsi="Times New Roman"/>
          <w:szCs w:val="24"/>
        </w:rPr>
        <w:t xml:space="preserve">Ethnography* </w:t>
      </w:r>
    </w:p>
    <w:p w:rsidR="00DF4184" w:rsidRPr="00594B25" w:rsidRDefault="00DF4184" w:rsidP="00DF4184">
      <w:pPr>
        <w:pStyle w:val="ListParagraph"/>
        <w:numPr>
          <w:ilvl w:val="1"/>
          <w:numId w:val="4"/>
        </w:numPr>
        <w:spacing w:before="20" w:after="20"/>
        <w:rPr>
          <w:rFonts w:ascii="Times New Roman" w:hAnsi="Times New Roman"/>
          <w:szCs w:val="24"/>
        </w:rPr>
      </w:pPr>
      <w:r w:rsidRPr="00594B25">
        <w:rPr>
          <w:rFonts w:ascii="Times New Roman" w:hAnsi="Times New Roman"/>
          <w:szCs w:val="24"/>
        </w:rPr>
        <w:t xml:space="preserve">Case study </w:t>
      </w:r>
    </w:p>
    <w:p w:rsidR="00DF4184" w:rsidRPr="00594B25" w:rsidRDefault="00DF4184" w:rsidP="00DF4184">
      <w:pPr>
        <w:pStyle w:val="ListParagraph"/>
        <w:numPr>
          <w:ilvl w:val="1"/>
          <w:numId w:val="4"/>
        </w:numPr>
        <w:spacing w:before="20" w:after="20"/>
        <w:rPr>
          <w:rFonts w:ascii="Times New Roman" w:hAnsi="Times New Roman"/>
          <w:szCs w:val="24"/>
        </w:rPr>
      </w:pPr>
      <w:r w:rsidRPr="00594B25">
        <w:rPr>
          <w:rFonts w:ascii="Times New Roman" w:hAnsi="Times New Roman"/>
          <w:szCs w:val="24"/>
        </w:rPr>
        <w:t xml:space="preserve">Experiment </w:t>
      </w:r>
    </w:p>
    <w:p w:rsidR="00DF4184" w:rsidRPr="00594B25" w:rsidRDefault="00DF4184" w:rsidP="00DF4184">
      <w:pPr>
        <w:pStyle w:val="ListParagraph"/>
        <w:numPr>
          <w:ilvl w:val="1"/>
          <w:numId w:val="4"/>
        </w:numPr>
        <w:spacing w:before="20" w:after="20"/>
        <w:rPr>
          <w:rFonts w:ascii="Times New Roman" w:hAnsi="Times New Roman"/>
          <w:szCs w:val="24"/>
        </w:rPr>
      </w:pPr>
      <w:r w:rsidRPr="00594B25">
        <w:rPr>
          <w:rFonts w:ascii="Times New Roman" w:hAnsi="Times New Roman"/>
          <w:szCs w:val="24"/>
        </w:rPr>
        <w:t xml:space="preserve">Secondary data analysis </w:t>
      </w:r>
    </w:p>
    <w:p w:rsidR="00C80E5B" w:rsidRPr="00594B25" w:rsidRDefault="00C80E5B" w:rsidP="00C80E5B">
      <w:pPr>
        <w:pStyle w:val="ListParagraph"/>
        <w:spacing w:before="20" w:after="20"/>
        <w:rPr>
          <w:rFonts w:ascii="Times New Roman" w:hAnsi="Times New Roman"/>
          <w:szCs w:val="24"/>
        </w:rPr>
      </w:pPr>
    </w:p>
    <w:p w:rsidR="00C00423" w:rsidRPr="00594B25" w:rsidRDefault="00C00423" w:rsidP="00C00423">
      <w:pPr>
        <w:pStyle w:val="ListParagraph"/>
        <w:numPr>
          <w:ilvl w:val="0"/>
          <w:numId w:val="4"/>
        </w:numPr>
        <w:spacing w:before="20" w:after="20"/>
        <w:rPr>
          <w:rFonts w:ascii="Times New Roman" w:hAnsi="Times New Roman"/>
          <w:szCs w:val="24"/>
        </w:rPr>
      </w:pPr>
      <w:r w:rsidRPr="00594B25">
        <w:rPr>
          <w:rFonts w:ascii="Times New Roman" w:hAnsi="Times New Roman"/>
          <w:szCs w:val="24"/>
        </w:rPr>
        <w:t>A class of third graders is told that the assistant principal will be visiting their class to confirm their teacher’s reports of bad behavior.  When the principal visits,</w:t>
      </w:r>
      <w:r w:rsidR="00C25151">
        <w:rPr>
          <w:rFonts w:ascii="Times New Roman" w:hAnsi="Times New Roman"/>
          <w:szCs w:val="24"/>
        </w:rPr>
        <w:t xml:space="preserve"> the students behave perfectly.</w:t>
      </w:r>
      <w:r w:rsidR="00866CAD">
        <w:rPr>
          <w:rFonts w:ascii="Times New Roman" w:hAnsi="Times New Roman"/>
          <w:szCs w:val="24"/>
        </w:rPr>
        <w:t xml:space="preserve"> This is an example of ________.</w:t>
      </w:r>
      <w:r w:rsidRPr="00594B25">
        <w:rPr>
          <w:rFonts w:ascii="Times New Roman" w:hAnsi="Times New Roman"/>
          <w:szCs w:val="24"/>
        </w:rPr>
        <w:tab/>
      </w:r>
    </w:p>
    <w:p w:rsidR="00C00423" w:rsidRPr="00594B25" w:rsidRDefault="00D736DD" w:rsidP="00C00423">
      <w:pPr>
        <w:pStyle w:val="ListParagraph"/>
        <w:numPr>
          <w:ilvl w:val="1"/>
          <w:numId w:val="4"/>
        </w:numPr>
        <w:spacing w:before="20" w:after="20"/>
        <w:rPr>
          <w:rFonts w:ascii="Times New Roman" w:hAnsi="Times New Roman"/>
          <w:szCs w:val="24"/>
        </w:rPr>
      </w:pPr>
      <w:r w:rsidRPr="00594B25">
        <w:rPr>
          <w:rFonts w:ascii="Times New Roman" w:hAnsi="Times New Roman"/>
          <w:szCs w:val="24"/>
        </w:rPr>
        <w:t>The Authority Effect</w:t>
      </w:r>
    </w:p>
    <w:p w:rsidR="00C00423" w:rsidRPr="00594B25" w:rsidRDefault="00D736DD" w:rsidP="00C00423">
      <w:pPr>
        <w:pStyle w:val="ListParagraph"/>
        <w:numPr>
          <w:ilvl w:val="1"/>
          <w:numId w:val="4"/>
        </w:numPr>
        <w:spacing w:before="20" w:after="20"/>
        <w:rPr>
          <w:rFonts w:ascii="Times New Roman" w:hAnsi="Times New Roman"/>
          <w:szCs w:val="24"/>
        </w:rPr>
      </w:pPr>
      <w:r w:rsidRPr="00594B25">
        <w:rPr>
          <w:rFonts w:ascii="Times New Roman" w:hAnsi="Times New Roman"/>
          <w:szCs w:val="24"/>
        </w:rPr>
        <w:t>The Regressive Effect</w:t>
      </w:r>
    </w:p>
    <w:p w:rsidR="00C00423" w:rsidRPr="00594B25" w:rsidRDefault="00C00423" w:rsidP="00C00423">
      <w:pPr>
        <w:pStyle w:val="ListParagraph"/>
        <w:numPr>
          <w:ilvl w:val="1"/>
          <w:numId w:val="4"/>
        </w:numPr>
        <w:spacing w:before="20" w:after="20"/>
        <w:rPr>
          <w:rFonts w:ascii="Times New Roman" w:hAnsi="Times New Roman"/>
          <w:szCs w:val="24"/>
        </w:rPr>
      </w:pPr>
      <w:r w:rsidRPr="00594B25">
        <w:rPr>
          <w:rFonts w:ascii="Times New Roman" w:hAnsi="Times New Roman"/>
          <w:szCs w:val="24"/>
        </w:rPr>
        <w:t>The Hawthorne Effect*</w:t>
      </w:r>
    </w:p>
    <w:p w:rsidR="00C00423" w:rsidRPr="00594B25" w:rsidRDefault="00D736DD" w:rsidP="00C00423">
      <w:pPr>
        <w:pStyle w:val="ListParagraph"/>
        <w:numPr>
          <w:ilvl w:val="1"/>
          <w:numId w:val="4"/>
        </w:numPr>
        <w:spacing w:before="20" w:after="20"/>
        <w:rPr>
          <w:rFonts w:ascii="Times New Roman" w:hAnsi="Times New Roman"/>
          <w:szCs w:val="24"/>
        </w:rPr>
      </w:pPr>
      <w:r w:rsidRPr="00594B25">
        <w:rPr>
          <w:rFonts w:ascii="Times New Roman" w:hAnsi="Times New Roman"/>
          <w:szCs w:val="24"/>
        </w:rPr>
        <w:t>The Cognizant Effect</w:t>
      </w:r>
    </w:p>
    <w:p w:rsidR="00F35A9F" w:rsidRDefault="00F35A9F" w:rsidP="003B45CB">
      <w:pPr>
        <w:spacing w:before="20" w:after="20"/>
        <w:rPr>
          <w:rFonts w:ascii="Times New Roman" w:hAnsi="Times New Roman"/>
          <w:szCs w:val="24"/>
        </w:rPr>
      </w:pPr>
    </w:p>
    <w:p w:rsidR="001267AD" w:rsidRDefault="001267AD" w:rsidP="003B45CB">
      <w:pPr>
        <w:spacing w:before="20" w:after="20"/>
        <w:rPr>
          <w:rFonts w:ascii="Times New Roman" w:hAnsi="Times New Roman"/>
          <w:szCs w:val="24"/>
        </w:rPr>
      </w:pPr>
    </w:p>
    <w:p w:rsidR="001267AD" w:rsidRDefault="001267AD" w:rsidP="003B45CB">
      <w:pPr>
        <w:spacing w:before="20" w:after="20"/>
        <w:rPr>
          <w:rFonts w:ascii="Times New Roman" w:hAnsi="Times New Roman"/>
          <w:szCs w:val="24"/>
        </w:rPr>
      </w:pPr>
    </w:p>
    <w:p w:rsidR="001267AD" w:rsidRPr="00594B25" w:rsidRDefault="001267AD" w:rsidP="003B45CB">
      <w:pPr>
        <w:spacing w:before="20" w:after="20"/>
        <w:rPr>
          <w:rFonts w:ascii="Times New Roman" w:hAnsi="Times New Roman"/>
          <w:szCs w:val="24"/>
        </w:rPr>
      </w:pPr>
    </w:p>
    <w:p w:rsidR="003B45CB" w:rsidRPr="00594B25" w:rsidRDefault="003B45CB" w:rsidP="003B45CB">
      <w:pPr>
        <w:pStyle w:val="ListParagraph"/>
        <w:numPr>
          <w:ilvl w:val="0"/>
          <w:numId w:val="4"/>
        </w:numPr>
        <w:spacing w:before="20" w:after="20"/>
        <w:rPr>
          <w:rFonts w:ascii="Times New Roman" w:hAnsi="Times New Roman"/>
          <w:szCs w:val="24"/>
        </w:rPr>
      </w:pPr>
      <w:r w:rsidRPr="00594B25">
        <w:rPr>
          <w:rFonts w:ascii="Times New Roman" w:hAnsi="Times New Roman"/>
          <w:szCs w:val="24"/>
        </w:rPr>
        <w:lastRenderedPageBreak/>
        <w:t xml:space="preserve">Which of the following is </w:t>
      </w:r>
      <w:r w:rsidR="00D4643A">
        <w:rPr>
          <w:rFonts w:ascii="Times New Roman" w:hAnsi="Times New Roman"/>
          <w:szCs w:val="24"/>
        </w:rPr>
        <w:t>NOT</w:t>
      </w:r>
      <w:r w:rsidRPr="00594B25">
        <w:rPr>
          <w:rFonts w:ascii="Times New Roman" w:hAnsi="Times New Roman"/>
          <w:szCs w:val="24"/>
        </w:rPr>
        <w:t xml:space="preserve"> an example of a sociological hypothesis?</w:t>
      </w:r>
    </w:p>
    <w:p w:rsidR="003B45CB" w:rsidRPr="00594B25" w:rsidRDefault="003B45CB" w:rsidP="003B45CB">
      <w:pPr>
        <w:pStyle w:val="ListParagraph"/>
        <w:numPr>
          <w:ilvl w:val="1"/>
          <w:numId w:val="4"/>
        </w:numPr>
        <w:spacing w:before="20" w:after="20"/>
        <w:rPr>
          <w:rFonts w:ascii="Times New Roman" w:hAnsi="Times New Roman"/>
          <w:szCs w:val="24"/>
        </w:rPr>
      </w:pPr>
      <w:r w:rsidRPr="00594B25">
        <w:rPr>
          <w:rFonts w:ascii="Times New Roman" w:hAnsi="Times New Roman"/>
          <w:szCs w:val="24"/>
        </w:rPr>
        <w:t xml:space="preserve">The </w:t>
      </w:r>
      <w:r w:rsidR="00F80E0C" w:rsidRPr="00594B25">
        <w:rPr>
          <w:rFonts w:ascii="Times New Roman" w:hAnsi="Times New Roman"/>
          <w:szCs w:val="24"/>
        </w:rPr>
        <w:t>more study halls students are given during the school day, the worse they perform on their tests</w:t>
      </w:r>
      <w:r w:rsidR="00C25151">
        <w:rPr>
          <w:rFonts w:ascii="Times New Roman" w:hAnsi="Times New Roman"/>
          <w:szCs w:val="24"/>
        </w:rPr>
        <w:t>.</w:t>
      </w:r>
    </w:p>
    <w:p w:rsidR="003B45CB" w:rsidRPr="00594B25" w:rsidRDefault="00C25151" w:rsidP="003B45CB">
      <w:pPr>
        <w:pStyle w:val="ListParagraph"/>
        <w:numPr>
          <w:ilvl w:val="1"/>
          <w:numId w:val="4"/>
        </w:numPr>
        <w:spacing w:before="20" w:after="20"/>
        <w:rPr>
          <w:rFonts w:ascii="Times New Roman" w:hAnsi="Times New Roman"/>
          <w:szCs w:val="24"/>
        </w:rPr>
      </w:pPr>
      <w:r>
        <w:rPr>
          <w:rFonts w:ascii="Times New Roman" w:hAnsi="Times New Roman"/>
          <w:szCs w:val="24"/>
        </w:rPr>
        <w:t>The more CDs Jami</w:t>
      </w:r>
      <w:r w:rsidR="003B45CB" w:rsidRPr="00594B25">
        <w:rPr>
          <w:rFonts w:ascii="Times New Roman" w:hAnsi="Times New Roman"/>
          <w:szCs w:val="24"/>
        </w:rPr>
        <w:t>l</w:t>
      </w:r>
      <w:r>
        <w:rPr>
          <w:rFonts w:ascii="Times New Roman" w:hAnsi="Times New Roman"/>
          <w:szCs w:val="24"/>
        </w:rPr>
        <w:t>l</w:t>
      </w:r>
      <w:r w:rsidR="003B45CB" w:rsidRPr="00594B25">
        <w:rPr>
          <w:rFonts w:ascii="Times New Roman" w:hAnsi="Times New Roman"/>
          <w:szCs w:val="24"/>
        </w:rPr>
        <w:t xml:space="preserve">a buys, the less </w:t>
      </w:r>
      <w:r w:rsidR="00F80E0C" w:rsidRPr="00594B25">
        <w:rPr>
          <w:rFonts w:ascii="Times New Roman" w:hAnsi="Times New Roman"/>
          <w:szCs w:val="24"/>
        </w:rPr>
        <w:t>money she has in her bank account*</w:t>
      </w:r>
    </w:p>
    <w:p w:rsidR="003B45CB" w:rsidRPr="00594B25" w:rsidRDefault="003B45CB" w:rsidP="003B45CB">
      <w:pPr>
        <w:pStyle w:val="ListParagraph"/>
        <w:numPr>
          <w:ilvl w:val="1"/>
          <w:numId w:val="4"/>
        </w:numPr>
        <w:spacing w:before="20" w:after="20"/>
        <w:rPr>
          <w:rFonts w:ascii="Times New Roman" w:hAnsi="Times New Roman"/>
          <w:szCs w:val="24"/>
        </w:rPr>
      </w:pPr>
      <w:r w:rsidRPr="00594B25">
        <w:rPr>
          <w:rFonts w:ascii="Times New Roman" w:hAnsi="Times New Roman"/>
          <w:szCs w:val="24"/>
        </w:rPr>
        <w:t xml:space="preserve">The longer an inmate spends in prison, the </w:t>
      </w:r>
      <w:r w:rsidR="0015347E" w:rsidRPr="00594B25">
        <w:rPr>
          <w:rFonts w:ascii="Times New Roman" w:hAnsi="Times New Roman"/>
          <w:szCs w:val="24"/>
        </w:rPr>
        <w:t>more difficult it is for him to adapt to the outside world</w:t>
      </w:r>
      <w:r w:rsidR="00C25151">
        <w:rPr>
          <w:rFonts w:ascii="Times New Roman" w:hAnsi="Times New Roman"/>
          <w:szCs w:val="24"/>
        </w:rPr>
        <w:t>.</w:t>
      </w:r>
      <w:r w:rsidR="0015347E" w:rsidRPr="00594B25">
        <w:rPr>
          <w:rFonts w:ascii="Times New Roman" w:hAnsi="Times New Roman"/>
          <w:szCs w:val="24"/>
        </w:rPr>
        <w:t xml:space="preserve"> </w:t>
      </w:r>
    </w:p>
    <w:p w:rsidR="00F80E0C" w:rsidRPr="00594B25" w:rsidRDefault="00F80E0C" w:rsidP="003B45CB">
      <w:pPr>
        <w:pStyle w:val="ListParagraph"/>
        <w:numPr>
          <w:ilvl w:val="1"/>
          <w:numId w:val="4"/>
        </w:numPr>
        <w:spacing w:before="20" w:after="20"/>
        <w:rPr>
          <w:rFonts w:ascii="Times New Roman" w:hAnsi="Times New Roman"/>
          <w:szCs w:val="24"/>
        </w:rPr>
      </w:pPr>
      <w:r w:rsidRPr="00594B25">
        <w:rPr>
          <w:rFonts w:ascii="Times New Roman" w:hAnsi="Times New Roman"/>
          <w:szCs w:val="24"/>
        </w:rPr>
        <w:t>The more positive reinforcement a parent gives a child, the better they do in school</w:t>
      </w:r>
      <w:r w:rsidR="00C25151">
        <w:rPr>
          <w:rFonts w:ascii="Times New Roman" w:hAnsi="Times New Roman"/>
          <w:szCs w:val="24"/>
        </w:rPr>
        <w:t>.</w:t>
      </w:r>
    </w:p>
    <w:p w:rsidR="003E3BF4" w:rsidRPr="00594B25" w:rsidRDefault="003E3BF4" w:rsidP="003E3BF4">
      <w:pPr>
        <w:spacing w:before="20" w:after="20"/>
        <w:rPr>
          <w:rFonts w:ascii="Times New Roman" w:hAnsi="Times New Roman"/>
          <w:szCs w:val="24"/>
        </w:rPr>
      </w:pPr>
    </w:p>
    <w:p w:rsidR="00DE7274" w:rsidRPr="00446842" w:rsidRDefault="00DE7274" w:rsidP="00DE7274">
      <w:pPr>
        <w:pStyle w:val="ListParagraph"/>
        <w:numPr>
          <w:ilvl w:val="0"/>
          <w:numId w:val="4"/>
        </w:numPr>
        <w:spacing w:before="20" w:after="20"/>
        <w:rPr>
          <w:rFonts w:ascii="Times New Roman" w:hAnsi="Times New Roman"/>
          <w:szCs w:val="24"/>
        </w:rPr>
      </w:pPr>
      <w:r w:rsidRPr="00446842">
        <w:rPr>
          <w:rFonts w:ascii="Times New Roman" w:hAnsi="Times New Roman"/>
          <w:szCs w:val="24"/>
        </w:rPr>
        <w:t>Kendra is researching the effects of v</w:t>
      </w:r>
      <w:r w:rsidR="00C25151" w:rsidRPr="00446842">
        <w:rPr>
          <w:rFonts w:ascii="Times New Roman" w:hAnsi="Times New Roman"/>
          <w:szCs w:val="24"/>
        </w:rPr>
        <w:t xml:space="preserve">itamin C on test-taking ability. </w:t>
      </w:r>
      <w:r w:rsidRPr="00446842">
        <w:rPr>
          <w:rFonts w:ascii="Times New Roman" w:hAnsi="Times New Roman"/>
          <w:szCs w:val="24"/>
        </w:rPr>
        <w:t xml:space="preserve">Before the exam, Kendra gives group A orange juice, and group </w:t>
      </w:r>
      <w:r w:rsidR="003C73F7" w:rsidRPr="00446842">
        <w:rPr>
          <w:rFonts w:ascii="Times New Roman" w:hAnsi="Times New Roman"/>
          <w:szCs w:val="24"/>
        </w:rPr>
        <w:t>B</w:t>
      </w:r>
      <w:r w:rsidR="00C25151" w:rsidRPr="00446842">
        <w:rPr>
          <w:rFonts w:ascii="Times New Roman" w:hAnsi="Times New Roman"/>
          <w:szCs w:val="24"/>
        </w:rPr>
        <w:t xml:space="preserve"> </w:t>
      </w:r>
      <w:r w:rsidR="003C73F7" w:rsidRPr="00446842">
        <w:rPr>
          <w:rFonts w:ascii="Times New Roman" w:hAnsi="Times New Roman"/>
          <w:szCs w:val="24"/>
        </w:rPr>
        <w:t>water</w:t>
      </w:r>
      <w:r w:rsidRPr="00446842">
        <w:rPr>
          <w:rFonts w:ascii="Times New Roman" w:hAnsi="Times New Roman"/>
          <w:szCs w:val="24"/>
        </w:rPr>
        <w:t xml:space="preserve">.  </w:t>
      </w:r>
      <w:r w:rsidR="00794C20" w:rsidRPr="00446842">
        <w:rPr>
          <w:rFonts w:ascii="Times New Roman" w:hAnsi="Times New Roman"/>
          <w:szCs w:val="24"/>
        </w:rPr>
        <w:t>Vitamin C</w:t>
      </w:r>
      <w:r w:rsidRPr="00446842">
        <w:rPr>
          <w:rFonts w:ascii="Times New Roman" w:hAnsi="Times New Roman"/>
          <w:szCs w:val="24"/>
        </w:rPr>
        <w:t xml:space="preserve"> is the ______.</w:t>
      </w:r>
    </w:p>
    <w:p w:rsidR="00DE7274" w:rsidRPr="00446842" w:rsidRDefault="00DE7274" w:rsidP="00DE7274">
      <w:pPr>
        <w:pStyle w:val="ListParagraph"/>
        <w:numPr>
          <w:ilvl w:val="1"/>
          <w:numId w:val="4"/>
        </w:numPr>
        <w:spacing w:before="20" w:after="20"/>
        <w:rPr>
          <w:rFonts w:ascii="Times New Roman" w:hAnsi="Times New Roman"/>
          <w:szCs w:val="24"/>
        </w:rPr>
      </w:pPr>
      <w:r w:rsidRPr="00446842">
        <w:rPr>
          <w:rFonts w:ascii="Times New Roman" w:hAnsi="Times New Roman"/>
          <w:szCs w:val="24"/>
        </w:rPr>
        <w:t>Experimental group</w:t>
      </w:r>
    </w:p>
    <w:p w:rsidR="00DE7274" w:rsidRPr="00446842" w:rsidRDefault="00794C20" w:rsidP="00DE7274">
      <w:pPr>
        <w:pStyle w:val="ListParagraph"/>
        <w:numPr>
          <w:ilvl w:val="1"/>
          <w:numId w:val="4"/>
        </w:numPr>
        <w:spacing w:before="20" w:after="20"/>
        <w:rPr>
          <w:rFonts w:ascii="Times New Roman" w:hAnsi="Times New Roman"/>
          <w:szCs w:val="24"/>
        </w:rPr>
      </w:pPr>
      <w:r w:rsidRPr="00446842">
        <w:rPr>
          <w:rFonts w:ascii="Times New Roman" w:hAnsi="Times New Roman"/>
          <w:szCs w:val="24"/>
        </w:rPr>
        <w:t>Control group</w:t>
      </w:r>
    </w:p>
    <w:p w:rsidR="00DE7274" w:rsidRPr="00446842" w:rsidRDefault="00794C20" w:rsidP="00DE7274">
      <w:pPr>
        <w:pStyle w:val="ListParagraph"/>
        <w:numPr>
          <w:ilvl w:val="1"/>
          <w:numId w:val="4"/>
        </w:numPr>
        <w:spacing w:before="20" w:after="20"/>
        <w:rPr>
          <w:rFonts w:ascii="Times New Roman" w:hAnsi="Times New Roman"/>
          <w:szCs w:val="24"/>
        </w:rPr>
      </w:pPr>
      <w:r w:rsidRPr="00446842">
        <w:rPr>
          <w:rFonts w:ascii="Times New Roman" w:hAnsi="Times New Roman"/>
          <w:szCs w:val="24"/>
        </w:rPr>
        <w:t>Dependent variable</w:t>
      </w:r>
      <w:r w:rsidR="00DE7274" w:rsidRPr="00446842">
        <w:rPr>
          <w:rFonts w:ascii="Times New Roman" w:hAnsi="Times New Roman"/>
          <w:szCs w:val="24"/>
        </w:rPr>
        <w:t>*</w:t>
      </w:r>
    </w:p>
    <w:p w:rsidR="00DE7274" w:rsidRPr="00446842" w:rsidRDefault="00DE7274" w:rsidP="003E3BF4">
      <w:pPr>
        <w:pStyle w:val="ListParagraph"/>
        <w:numPr>
          <w:ilvl w:val="1"/>
          <w:numId w:val="4"/>
        </w:numPr>
        <w:spacing w:before="20" w:after="20"/>
        <w:rPr>
          <w:rFonts w:ascii="Times New Roman" w:hAnsi="Times New Roman"/>
          <w:szCs w:val="24"/>
        </w:rPr>
      </w:pPr>
      <w:r w:rsidRPr="00446842">
        <w:rPr>
          <w:rFonts w:ascii="Times New Roman" w:hAnsi="Times New Roman"/>
          <w:szCs w:val="24"/>
        </w:rPr>
        <w:t xml:space="preserve">Independent variable </w:t>
      </w:r>
    </w:p>
    <w:p w:rsidR="00DE7274" w:rsidRPr="00594B25" w:rsidRDefault="00DE7274" w:rsidP="003E3BF4">
      <w:pPr>
        <w:spacing w:before="20" w:after="20"/>
        <w:rPr>
          <w:rFonts w:ascii="Times New Roman" w:hAnsi="Times New Roman"/>
          <w:szCs w:val="24"/>
        </w:rPr>
      </w:pPr>
    </w:p>
    <w:p w:rsidR="003E3BF4" w:rsidRPr="00594B25" w:rsidRDefault="003C73F7" w:rsidP="003E3BF4">
      <w:pPr>
        <w:pStyle w:val="ListParagraph"/>
        <w:numPr>
          <w:ilvl w:val="0"/>
          <w:numId w:val="4"/>
        </w:numPr>
        <w:spacing w:before="20" w:after="20"/>
        <w:rPr>
          <w:rFonts w:ascii="Times New Roman" w:hAnsi="Times New Roman"/>
          <w:szCs w:val="24"/>
        </w:rPr>
      </w:pPr>
      <w:r w:rsidRPr="00594B25">
        <w:rPr>
          <w:rFonts w:ascii="Times New Roman" w:hAnsi="Times New Roman"/>
          <w:szCs w:val="24"/>
        </w:rPr>
        <w:t xml:space="preserve">The term </w:t>
      </w:r>
      <w:r w:rsidR="003E3BF4" w:rsidRPr="00594B25">
        <w:rPr>
          <w:rFonts w:ascii="Times New Roman" w:hAnsi="Times New Roman"/>
          <w:b/>
          <w:i/>
          <w:szCs w:val="24"/>
        </w:rPr>
        <w:t>interpretive framework</w:t>
      </w:r>
      <w:r w:rsidRPr="00594B25">
        <w:rPr>
          <w:rFonts w:ascii="Times New Roman" w:hAnsi="Times New Roman"/>
          <w:szCs w:val="24"/>
        </w:rPr>
        <w:t xml:space="preserve"> can be defined as</w:t>
      </w:r>
      <w:r w:rsidR="003E3BF4" w:rsidRPr="00594B25">
        <w:rPr>
          <w:rFonts w:ascii="Times New Roman" w:hAnsi="Times New Roman"/>
          <w:szCs w:val="24"/>
        </w:rPr>
        <w:t>:</w:t>
      </w:r>
    </w:p>
    <w:p w:rsidR="003E3BF4" w:rsidRPr="00594B25" w:rsidRDefault="003E3BF4" w:rsidP="003E3BF4">
      <w:pPr>
        <w:pStyle w:val="ListParagraph"/>
        <w:numPr>
          <w:ilvl w:val="1"/>
          <w:numId w:val="4"/>
        </w:numPr>
        <w:spacing w:before="20" w:after="20"/>
        <w:rPr>
          <w:rFonts w:ascii="Times New Roman" w:hAnsi="Times New Roman"/>
          <w:szCs w:val="24"/>
        </w:rPr>
      </w:pPr>
      <w:r w:rsidRPr="00594B25">
        <w:rPr>
          <w:rFonts w:ascii="Times New Roman" w:hAnsi="Times New Roman"/>
          <w:szCs w:val="24"/>
        </w:rPr>
        <w:t>A basis for which sociologists determine whether their independent and dependent variables reflect the results</w:t>
      </w:r>
      <w:r w:rsidR="00C25151">
        <w:rPr>
          <w:rFonts w:ascii="Times New Roman" w:hAnsi="Times New Roman"/>
          <w:szCs w:val="24"/>
        </w:rPr>
        <w:t>.</w:t>
      </w:r>
      <w:r w:rsidRPr="00594B25">
        <w:rPr>
          <w:rFonts w:ascii="Times New Roman" w:hAnsi="Times New Roman"/>
          <w:szCs w:val="24"/>
        </w:rPr>
        <w:t xml:space="preserve"> </w:t>
      </w:r>
    </w:p>
    <w:p w:rsidR="003E3BF4" w:rsidRPr="00594B25" w:rsidRDefault="003E3BF4" w:rsidP="003E3BF4">
      <w:pPr>
        <w:pStyle w:val="ListParagraph"/>
        <w:numPr>
          <w:ilvl w:val="1"/>
          <w:numId w:val="4"/>
        </w:numPr>
        <w:spacing w:before="20" w:after="20"/>
        <w:rPr>
          <w:rFonts w:ascii="Times New Roman" w:hAnsi="Times New Roman"/>
          <w:szCs w:val="24"/>
        </w:rPr>
      </w:pPr>
      <w:r w:rsidRPr="00594B25">
        <w:rPr>
          <w:rFonts w:ascii="Times New Roman" w:hAnsi="Times New Roman"/>
          <w:szCs w:val="24"/>
        </w:rPr>
        <w:t>A sociological research approach that seeks in-depth understanding of a topic or subject through observation or interaction; this approach is not based on hypothesis testing</w:t>
      </w:r>
      <w:r w:rsidR="00C25151">
        <w:rPr>
          <w:rFonts w:ascii="Times New Roman" w:hAnsi="Times New Roman"/>
          <w:szCs w:val="24"/>
        </w:rPr>
        <w:t>.</w:t>
      </w:r>
      <w:r w:rsidRPr="00594B25">
        <w:rPr>
          <w:rFonts w:ascii="Times New Roman" w:hAnsi="Times New Roman"/>
          <w:b/>
          <w:szCs w:val="24"/>
        </w:rPr>
        <w:t>*</w:t>
      </w:r>
    </w:p>
    <w:p w:rsidR="003E3BF4" w:rsidRPr="00594B25" w:rsidRDefault="003E3BF4" w:rsidP="003E3BF4">
      <w:pPr>
        <w:pStyle w:val="ListParagraph"/>
        <w:numPr>
          <w:ilvl w:val="1"/>
          <w:numId w:val="4"/>
        </w:numPr>
        <w:spacing w:before="20" w:after="20"/>
        <w:rPr>
          <w:rFonts w:ascii="Times New Roman" w:hAnsi="Times New Roman"/>
          <w:szCs w:val="24"/>
        </w:rPr>
      </w:pPr>
      <w:r w:rsidRPr="00594B25">
        <w:rPr>
          <w:rFonts w:ascii="Times New Roman" w:hAnsi="Times New Roman"/>
          <w:szCs w:val="24"/>
        </w:rPr>
        <w:t>An established scholarly research method that involves asking a question, researching existing sources, forming a hypothesis, designing and conducting a study, and drawing conclusions</w:t>
      </w:r>
      <w:r w:rsidR="00C25151">
        <w:rPr>
          <w:rFonts w:ascii="Times New Roman" w:hAnsi="Times New Roman"/>
          <w:szCs w:val="24"/>
        </w:rPr>
        <w:t>.</w:t>
      </w:r>
    </w:p>
    <w:p w:rsidR="003E3BF4" w:rsidRPr="00594B25" w:rsidRDefault="00C25151" w:rsidP="003E3BF4">
      <w:pPr>
        <w:pStyle w:val="ListParagraph"/>
        <w:numPr>
          <w:ilvl w:val="1"/>
          <w:numId w:val="4"/>
        </w:numPr>
        <w:spacing w:before="20" w:after="20"/>
        <w:rPr>
          <w:rFonts w:ascii="Times New Roman" w:hAnsi="Times New Roman"/>
          <w:szCs w:val="24"/>
        </w:rPr>
      </w:pPr>
      <w:r>
        <w:rPr>
          <w:rFonts w:ascii="Times New Roman" w:hAnsi="Times New Roman"/>
          <w:szCs w:val="24"/>
        </w:rPr>
        <w:t>S</w:t>
      </w:r>
      <w:r w:rsidR="003E3BF4" w:rsidRPr="00594B25">
        <w:rPr>
          <w:rFonts w:ascii="Times New Roman" w:hAnsi="Times New Roman"/>
          <w:szCs w:val="24"/>
        </w:rPr>
        <w:t>pecific explanations of abstract concepts that a researcher plans to study</w:t>
      </w:r>
    </w:p>
    <w:p w:rsidR="009C6F9E" w:rsidRPr="00594B25" w:rsidRDefault="009C6F9E" w:rsidP="009C6F9E">
      <w:pPr>
        <w:pStyle w:val="ListParagraph"/>
        <w:spacing w:before="20" w:after="20"/>
        <w:ind w:left="1440"/>
        <w:rPr>
          <w:rFonts w:ascii="Times New Roman" w:hAnsi="Times New Roman"/>
          <w:szCs w:val="24"/>
        </w:rPr>
      </w:pPr>
    </w:p>
    <w:p w:rsidR="00BE4CE8" w:rsidRPr="00594B25" w:rsidRDefault="00BE4CE8" w:rsidP="009C6F9E">
      <w:pPr>
        <w:pStyle w:val="ListParagraph"/>
        <w:numPr>
          <w:ilvl w:val="0"/>
          <w:numId w:val="4"/>
        </w:numPr>
        <w:spacing w:before="20" w:after="20"/>
        <w:rPr>
          <w:rFonts w:ascii="Times New Roman" w:hAnsi="Times New Roman"/>
          <w:szCs w:val="24"/>
        </w:rPr>
      </w:pPr>
      <w:r w:rsidRPr="00594B25">
        <w:rPr>
          <w:rFonts w:ascii="Times New Roman" w:hAnsi="Times New Roman"/>
          <w:szCs w:val="24"/>
        </w:rPr>
        <w:t>Tyson is researching whether actors on prime-time television and hit movies negatively impact teenagers’ body images. He is going undercover at a local high school to observe and participate with the students to better understand the world they live in.  Tyson is condu</w:t>
      </w:r>
      <w:r w:rsidR="00C25151">
        <w:rPr>
          <w:rFonts w:ascii="Times New Roman" w:hAnsi="Times New Roman"/>
          <w:szCs w:val="24"/>
        </w:rPr>
        <w:t>cting which</w:t>
      </w:r>
      <w:r w:rsidR="00C51B42">
        <w:rPr>
          <w:rFonts w:ascii="Times New Roman" w:hAnsi="Times New Roman"/>
          <w:szCs w:val="24"/>
        </w:rPr>
        <w:t xml:space="preserve"> research method?</w:t>
      </w:r>
    </w:p>
    <w:p w:rsidR="009C6F9E" w:rsidRPr="00594B25" w:rsidRDefault="00BE4CE8" w:rsidP="00BE4CE8">
      <w:pPr>
        <w:pStyle w:val="ListParagraph"/>
        <w:numPr>
          <w:ilvl w:val="1"/>
          <w:numId w:val="4"/>
        </w:numPr>
        <w:spacing w:before="20" w:after="20"/>
        <w:rPr>
          <w:rFonts w:ascii="Times New Roman" w:hAnsi="Times New Roman"/>
          <w:szCs w:val="24"/>
        </w:rPr>
      </w:pPr>
      <w:r w:rsidRPr="00594B25">
        <w:rPr>
          <w:rFonts w:ascii="Times New Roman" w:hAnsi="Times New Roman"/>
          <w:szCs w:val="24"/>
        </w:rPr>
        <w:t>Field research*</w:t>
      </w:r>
    </w:p>
    <w:p w:rsidR="00BE4CE8" w:rsidRPr="00594B25" w:rsidRDefault="00BE4CE8" w:rsidP="00BE4CE8">
      <w:pPr>
        <w:pStyle w:val="ListParagraph"/>
        <w:numPr>
          <w:ilvl w:val="1"/>
          <w:numId w:val="4"/>
        </w:numPr>
        <w:spacing w:before="20" w:after="20"/>
        <w:rPr>
          <w:rFonts w:ascii="Times New Roman" w:hAnsi="Times New Roman"/>
          <w:szCs w:val="24"/>
        </w:rPr>
      </w:pPr>
      <w:r w:rsidRPr="00594B25">
        <w:rPr>
          <w:rFonts w:ascii="Times New Roman" w:hAnsi="Times New Roman"/>
          <w:szCs w:val="24"/>
        </w:rPr>
        <w:t>Surveys</w:t>
      </w:r>
    </w:p>
    <w:p w:rsidR="00BE4CE8" w:rsidRPr="00594B25" w:rsidRDefault="00BE4CE8" w:rsidP="00BE4CE8">
      <w:pPr>
        <w:pStyle w:val="ListParagraph"/>
        <w:numPr>
          <w:ilvl w:val="1"/>
          <w:numId w:val="4"/>
        </w:numPr>
        <w:spacing w:before="20" w:after="20"/>
        <w:rPr>
          <w:rFonts w:ascii="Times New Roman" w:hAnsi="Times New Roman"/>
          <w:szCs w:val="24"/>
        </w:rPr>
      </w:pPr>
      <w:r w:rsidRPr="00594B25">
        <w:rPr>
          <w:rFonts w:ascii="Times New Roman" w:hAnsi="Times New Roman"/>
          <w:szCs w:val="24"/>
        </w:rPr>
        <w:t>Experiments</w:t>
      </w:r>
    </w:p>
    <w:p w:rsidR="00BE4CE8" w:rsidRPr="00594B25" w:rsidRDefault="00BE4CE8" w:rsidP="00BE4CE8">
      <w:pPr>
        <w:pStyle w:val="ListParagraph"/>
        <w:numPr>
          <w:ilvl w:val="1"/>
          <w:numId w:val="4"/>
        </w:numPr>
        <w:spacing w:before="20" w:after="20"/>
        <w:rPr>
          <w:rFonts w:ascii="Times New Roman" w:hAnsi="Times New Roman"/>
          <w:szCs w:val="24"/>
        </w:rPr>
      </w:pPr>
      <w:r w:rsidRPr="00594B25">
        <w:rPr>
          <w:rFonts w:ascii="Times New Roman" w:hAnsi="Times New Roman"/>
          <w:szCs w:val="24"/>
        </w:rPr>
        <w:t>Secondary data analysis</w:t>
      </w:r>
    </w:p>
    <w:p w:rsidR="001B478E" w:rsidRPr="00594B25" w:rsidRDefault="001B478E" w:rsidP="001B478E">
      <w:pPr>
        <w:spacing w:before="20" w:after="20"/>
        <w:rPr>
          <w:rFonts w:ascii="Times New Roman" w:hAnsi="Times New Roman"/>
          <w:szCs w:val="24"/>
        </w:rPr>
      </w:pPr>
    </w:p>
    <w:p w:rsidR="001B478E" w:rsidRPr="00594B25" w:rsidRDefault="00E54586" w:rsidP="001B478E">
      <w:pPr>
        <w:pStyle w:val="ListParagraph"/>
        <w:numPr>
          <w:ilvl w:val="0"/>
          <w:numId w:val="4"/>
        </w:numPr>
        <w:spacing w:before="20" w:after="20"/>
        <w:rPr>
          <w:rFonts w:ascii="Times New Roman" w:hAnsi="Times New Roman"/>
          <w:szCs w:val="24"/>
        </w:rPr>
      </w:pPr>
      <w:r w:rsidRPr="00594B25">
        <w:rPr>
          <w:rFonts w:ascii="Times New Roman" w:hAnsi="Times New Roman"/>
          <w:szCs w:val="24"/>
        </w:rPr>
        <w:t>Which of the following is an example of nonreactive research?</w:t>
      </w:r>
    </w:p>
    <w:p w:rsidR="00E54586" w:rsidRPr="00594B25" w:rsidRDefault="00E54586" w:rsidP="00E54586">
      <w:pPr>
        <w:pStyle w:val="ListParagraph"/>
        <w:numPr>
          <w:ilvl w:val="1"/>
          <w:numId w:val="4"/>
        </w:numPr>
        <w:spacing w:before="20" w:after="20"/>
        <w:rPr>
          <w:rFonts w:ascii="Times New Roman" w:hAnsi="Times New Roman"/>
          <w:szCs w:val="24"/>
        </w:rPr>
      </w:pPr>
      <w:r w:rsidRPr="00594B25">
        <w:rPr>
          <w:rFonts w:ascii="Times New Roman" w:hAnsi="Times New Roman"/>
          <w:szCs w:val="24"/>
        </w:rPr>
        <w:t>Gathering data from government studies*</w:t>
      </w:r>
    </w:p>
    <w:p w:rsidR="00E54586" w:rsidRPr="00594B25" w:rsidRDefault="00E54586" w:rsidP="00E54586">
      <w:pPr>
        <w:pStyle w:val="ListParagraph"/>
        <w:numPr>
          <w:ilvl w:val="1"/>
          <w:numId w:val="4"/>
        </w:numPr>
        <w:spacing w:before="20" w:after="20"/>
        <w:rPr>
          <w:rFonts w:ascii="Times New Roman" w:hAnsi="Times New Roman"/>
          <w:szCs w:val="24"/>
        </w:rPr>
      </w:pPr>
      <w:r w:rsidRPr="00594B25">
        <w:rPr>
          <w:rFonts w:ascii="Times New Roman" w:hAnsi="Times New Roman"/>
          <w:szCs w:val="24"/>
        </w:rPr>
        <w:t>Educating classrooms on the necessities of safe sex</w:t>
      </w:r>
    </w:p>
    <w:p w:rsidR="00E54586" w:rsidRPr="00594B25" w:rsidRDefault="00E54586" w:rsidP="00E54586">
      <w:pPr>
        <w:pStyle w:val="ListParagraph"/>
        <w:numPr>
          <w:ilvl w:val="1"/>
          <w:numId w:val="4"/>
        </w:numPr>
        <w:spacing w:before="20" w:after="20"/>
        <w:rPr>
          <w:rFonts w:ascii="Times New Roman" w:hAnsi="Times New Roman"/>
          <w:szCs w:val="24"/>
        </w:rPr>
      </w:pPr>
      <w:r w:rsidRPr="00594B25">
        <w:rPr>
          <w:rFonts w:ascii="Times New Roman" w:hAnsi="Times New Roman"/>
          <w:szCs w:val="24"/>
        </w:rPr>
        <w:t>Interviewing heroin addicts and providing them with clean needles</w:t>
      </w:r>
    </w:p>
    <w:p w:rsidR="00E54586" w:rsidRPr="00594B25" w:rsidRDefault="00E54586" w:rsidP="00E54586">
      <w:pPr>
        <w:pStyle w:val="ListParagraph"/>
        <w:numPr>
          <w:ilvl w:val="1"/>
          <w:numId w:val="4"/>
        </w:numPr>
        <w:spacing w:before="20" w:after="20"/>
        <w:rPr>
          <w:rFonts w:ascii="Times New Roman" w:hAnsi="Times New Roman"/>
          <w:szCs w:val="24"/>
        </w:rPr>
      </w:pPr>
      <w:r w:rsidRPr="00594B25">
        <w:rPr>
          <w:rFonts w:ascii="Times New Roman" w:hAnsi="Times New Roman"/>
          <w:szCs w:val="24"/>
        </w:rPr>
        <w:t>Volunteeri</w:t>
      </w:r>
      <w:r w:rsidR="001530D8" w:rsidRPr="00594B25">
        <w:rPr>
          <w:rFonts w:ascii="Times New Roman" w:hAnsi="Times New Roman"/>
          <w:szCs w:val="24"/>
        </w:rPr>
        <w:t>ng at a local food ban</w:t>
      </w:r>
      <w:r w:rsidR="00930437" w:rsidRPr="00594B25">
        <w:rPr>
          <w:rFonts w:ascii="Times New Roman" w:hAnsi="Times New Roman"/>
          <w:szCs w:val="24"/>
        </w:rPr>
        <w:t xml:space="preserve">k and interacting with homeless </w:t>
      </w:r>
      <w:r w:rsidR="001530D8" w:rsidRPr="00594B25">
        <w:rPr>
          <w:rFonts w:ascii="Times New Roman" w:hAnsi="Times New Roman"/>
          <w:szCs w:val="24"/>
        </w:rPr>
        <w:t>persons</w:t>
      </w:r>
    </w:p>
    <w:p w:rsidR="00E54586" w:rsidRDefault="00E54586" w:rsidP="00E54586">
      <w:pPr>
        <w:spacing w:before="20" w:after="20"/>
        <w:rPr>
          <w:rFonts w:ascii="Times New Roman" w:hAnsi="Times New Roman"/>
          <w:szCs w:val="24"/>
        </w:rPr>
      </w:pPr>
    </w:p>
    <w:p w:rsidR="001267AD" w:rsidRDefault="001267AD" w:rsidP="00E54586">
      <w:pPr>
        <w:spacing w:before="20" w:after="20"/>
        <w:rPr>
          <w:rFonts w:ascii="Times New Roman" w:hAnsi="Times New Roman"/>
          <w:szCs w:val="24"/>
        </w:rPr>
      </w:pPr>
    </w:p>
    <w:p w:rsidR="001267AD" w:rsidRPr="00594B25" w:rsidRDefault="001267AD" w:rsidP="00E54586">
      <w:pPr>
        <w:spacing w:before="20" w:after="20"/>
        <w:rPr>
          <w:rFonts w:ascii="Times New Roman" w:hAnsi="Times New Roman"/>
          <w:szCs w:val="24"/>
        </w:rPr>
      </w:pPr>
    </w:p>
    <w:p w:rsidR="00662B2B" w:rsidRPr="00594B25" w:rsidRDefault="00E54586" w:rsidP="00E54586">
      <w:pPr>
        <w:pStyle w:val="ListParagraph"/>
        <w:numPr>
          <w:ilvl w:val="0"/>
          <w:numId w:val="4"/>
        </w:numPr>
        <w:spacing w:before="20" w:after="20"/>
        <w:rPr>
          <w:rFonts w:ascii="Times New Roman" w:hAnsi="Times New Roman"/>
          <w:szCs w:val="24"/>
        </w:rPr>
      </w:pPr>
      <w:r w:rsidRPr="00594B25">
        <w:rPr>
          <w:rFonts w:ascii="Times New Roman" w:hAnsi="Times New Roman"/>
          <w:szCs w:val="24"/>
        </w:rPr>
        <w:lastRenderedPageBreak/>
        <w:t>Miguel is doing a research paper on New York City’s Stone Wall riots of 1969</w:t>
      </w:r>
      <w:r w:rsidR="00662B2B" w:rsidRPr="00594B25">
        <w:rPr>
          <w:rFonts w:ascii="Times New Roman" w:hAnsi="Times New Roman"/>
          <w:szCs w:val="24"/>
        </w:rPr>
        <w:t>.  He visits the scene of the riots, interviews people who were there, reads the police reports of the event, and watches video foot</w:t>
      </w:r>
      <w:r w:rsidR="00866CAD">
        <w:rPr>
          <w:rFonts w:ascii="Times New Roman" w:hAnsi="Times New Roman"/>
          <w:szCs w:val="24"/>
        </w:rPr>
        <w:t>age.  Miguel is conducting a(n) ______.</w:t>
      </w:r>
    </w:p>
    <w:p w:rsidR="00662B2B" w:rsidRPr="00594B25" w:rsidRDefault="00817F84" w:rsidP="00662B2B">
      <w:pPr>
        <w:pStyle w:val="ListParagraph"/>
        <w:numPr>
          <w:ilvl w:val="1"/>
          <w:numId w:val="4"/>
        </w:numPr>
        <w:spacing w:before="20" w:after="20"/>
        <w:rPr>
          <w:rFonts w:ascii="Times New Roman" w:hAnsi="Times New Roman"/>
          <w:szCs w:val="24"/>
        </w:rPr>
      </w:pPr>
      <w:r w:rsidRPr="00594B25">
        <w:rPr>
          <w:rFonts w:ascii="Times New Roman" w:hAnsi="Times New Roman"/>
          <w:szCs w:val="24"/>
        </w:rPr>
        <w:t xml:space="preserve">Overview </w:t>
      </w:r>
    </w:p>
    <w:p w:rsidR="00662B2B" w:rsidRPr="00594B25" w:rsidRDefault="00662B2B" w:rsidP="00662B2B">
      <w:pPr>
        <w:pStyle w:val="ListParagraph"/>
        <w:numPr>
          <w:ilvl w:val="1"/>
          <w:numId w:val="4"/>
        </w:numPr>
        <w:spacing w:before="20" w:after="20"/>
        <w:rPr>
          <w:rFonts w:ascii="Times New Roman" w:hAnsi="Times New Roman"/>
          <w:szCs w:val="24"/>
        </w:rPr>
      </w:pPr>
      <w:r w:rsidRPr="00594B25">
        <w:rPr>
          <w:rFonts w:ascii="Times New Roman" w:hAnsi="Times New Roman"/>
          <w:szCs w:val="24"/>
        </w:rPr>
        <w:t>Case study*</w:t>
      </w:r>
    </w:p>
    <w:p w:rsidR="00E54586" w:rsidRPr="00594B25" w:rsidRDefault="00662B2B" w:rsidP="00662B2B">
      <w:pPr>
        <w:pStyle w:val="ListParagraph"/>
        <w:numPr>
          <w:ilvl w:val="1"/>
          <w:numId w:val="4"/>
        </w:numPr>
        <w:spacing w:before="20" w:after="20"/>
        <w:rPr>
          <w:rFonts w:ascii="Times New Roman" w:hAnsi="Times New Roman"/>
          <w:szCs w:val="24"/>
        </w:rPr>
      </w:pPr>
      <w:r w:rsidRPr="00594B25">
        <w:rPr>
          <w:rFonts w:ascii="Times New Roman" w:hAnsi="Times New Roman"/>
          <w:szCs w:val="24"/>
        </w:rPr>
        <w:t>Experiment</w:t>
      </w:r>
    </w:p>
    <w:p w:rsidR="00817F84" w:rsidRPr="00594B25" w:rsidRDefault="00817F84" w:rsidP="00662B2B">
      <w:pPr>
        <w:pStyle w:val="ListParagraph"/>
        <w:numPr>
          <w:ilvl w:val="1"/>
          <w:numId w:val="4"/>
        </w:numPr>
        <w:spacing w:before="20" w:after="20"/>
        <w:rPr>
          <w:rFonts w:ascii="Times New Roman" w:hAnsi="Times New Roman"/>
          <w:szCs w:val="24"/>
        </w:rPr>
      </w:pPr>
      <w:r w:rsidRPr="00594B25">
        <w:rPr>
          <w:rFonts w:ascii="Times New Roman" w:hAnsi="Times New Roman"/>
          <w:szCs w:val="24"/>
        </w:rPr>
        <w:t xml:space="preserve">Data analysis </w:t>
      </w:r>
    </w:p>
    <w:p w:rsidR="00817F84" w:rsidRPr="00594B25" w:rsidRDefault="00817F84" w:rsidP="00817F84">
      <w:pPr>
        <w:spacing w:before="20" w:after="20"/>
        <w:rPr>
          <w:rFonts w:ascii="Times New Roman" w:hAnsi="Times New Roman"/>
          <w:szCs w:val="24"/>
        </w:rPr>
      </w:pPr>
    </w:p>
    <w:p w:rsidR="00817F84" w:rsidRPr="00794C20" w:rsidRDefault="00276E11" w:rsidP="000B02ED">
      <w:pPr>
        <w:pStyle w:val="ListParagraph"/>
        <w:numPr>
          <w:ilvl w:val="0"/>
          <w:numId w:val="4"/>
        </w:numPr>
        <w:spacing w:before="20" w:after="20"/>
        <w:rPr>
          <w:rFonts w:ascii="Times New Roman" w:hAnsi="Times New Roman"/>
          <w:szCs w:val="24"/>
        </w:rPr>
      </w:pPr>
      <w:r w:rsidRPr="00594B25">
        <w:rPr>
          <w:rFonts w:ascii="Times New Roman" w:hAnsi="Times New Roman"/>
          <w:szCs w:val="24"/>
        </w:rPr>
        <w:t xml:space="preserve"> </w:t>
      </w:r>
      <w:r w:rsidRPr="00794C20">
        <w:rPr>
          <w:rFonts w:ascii="Times New Roman" w:hAnsi="Times New Roman"/>
          <w:szCs w:val="24"/>
        </w:rPr>
        <w:t>Which of the following is not a</w:t>
      </w:r>
      <w:r w:rsidR="000B02ED" w:rsidRPr="00794C20">
        <w:rPr>
          <w:rFonts w:ascii="Times New Roman" w:hAnsi="Times New Roman"/>
          <w:szCs w:val="24"/>
        </w:rPr>
        <w:t xml:space="preserve"> purpose of the American Sociological Association’s code of ethics?</w:t>
      </w:r>
    </w:p>
    <w:p w:rsidR="00276E11" w:rsidRPr="00794C20" w:rsidRDefault="00276E11" w:rsidP="00276E11">
      <w:pPr>
        <w:pStyle w:val="ListParagraph"/>
        <w:numPr>
          <w:ilvl w:val="1"/>
          <w:numId w:val="4"/>
        </w:numPr>
        <w:spacing w:before="20" w:after="20"/>
        <w:rPr>
          <w:rFonts w:ascii="Times New Roman" w:hAnsi="Times New Roman"/>
          <w:szCs w:val="24"/>
        </w:rPr>
      </w:pPr>
      <w:r w:rsidRPr="00794C20">
        <w:rPr>
          <w:rFonts w:ascii="Times New Roman" w:hAnsi="Times New Roman"/>
          <w:szCs w:val="24"/>
        </w:rPr>
        <w:t>To guarantee the safety of their participants</w:t>
      </w:r>
    </w:p>
    <w:p w:rsidR="00276E11" w:rsidRPr="00794C20" w:rsidRDefault="00276E11" w:rsidP="00276E11">
      <w:pPr>
        <w:pStyle w:val="ListParagraph"/>
        <w:numPr>
          <w:ilvl w:val="1"/>
          <w:numId w:val="4"/>
        </w:numPr>
        <w:spacing w:before="20" w:after="20"/>
        <w:rPr>
          <w:rFonts w:ascii="Times New Roman" w:hAnsi="Times New Roman"/>
          <w:szCs w:val="24"/>
        </w:rPr>
      </w:pPr>
      <w:r w:rsidRPr="00794C20">
        <w:rPr>
          <w:rFonts w:ascii="Times New Roman" w:hAnsi="Times New Roman"/>
          <w:szCs w:val="24"/>
        </w:rPr>
        <w:t>To maintain value neutrality</w:t>
      </w:r>
    </w:p>
    <w:p w:rsidR="00276E11" w:rsidRPr="00794C20" w:rsidRDefault="00276E11" w:rsidP="00276E11">
      <w:pPr>
        <w:pStyle w:val="ListParagraph"/>
        <w:numPr>
          <w:ilvl w:val="1"/>
          <w:numId w:val="4"/>
        </w:numPr>
        <w:spacing w:before="20" w:after="20"/>
        <w:rPr>
          <w:rFonts w:ascii="Times New Roman" w:hAnsi="Times New Roman"/>
          <w:szCs w:val="24"/>
        </w:rPr>
      </w:pPr>
      <w:r w:rsidRPr="00794C20">
        <w:rPr>
          <w:rFonts w:ascii="Times New Roman" w:hAnsi="Times New Roman"/>
          <w:szCs w:val="24"/>
        </w:rPr>
        <w:t>To ensure the financial gain of the researchers*</w:t>
      </w:r>
    </w:p>
    <w:p w:rsidR="00276E11" w:rsidRPr="00794C20" w:rsidRDefault="00276E11" w:rsidP="00276E11">
      <w:pPr>
        <w:pStyle w:val="ListParagraph"/>
        <w:numPr>
          <w:ilvl w:val="1"/>
          <w:numId w:val="4"/>
        </w:numPr>
        <w:spacing w:before="20" w:after="20"/>
        <w:rPr>
          <w:rFonts w:ascii="Times New Roman" w:hAnsi="Times New Roman"/>
          <w:szCs w:val="24"/>
        </w:rPr>
      </w:pPr>
      <w:r w:rsidRPr="00794C20">
        <w:rPr>
          <w:rFonts w:ascii="Times New Roman" w:hAnsi="Times New Roman"/>
          <w:szCs w:val="24"/>
        </w:rPr>
        <w:t>To foster professionally responsible scholarship in sociology</w:t>
      </w:r>
    </w:p>
    <w:p w:rsidR="00276E11" w:rsidRPr="00594B25" w:rsidRDefault="00276E11" w:rsidP="00276E11">
      <w:pPr>
        <w:spacing w:before="20" w:after="20"/>
        <w:rPr>
          <w:rFonts w:ascii="Times New Roman" w:hAnsi="Times New Roman"/>
          <w:szCs w:val="24"/>
        </w:rPr>
      </w:pPr>
    </w:p>
    <w:p w:rsidR="00276E11" w:rsidRPr="00594B25" w:rsidRDefault="009240BC" w:rsidP="00276E11">
      <w:pPr>
        <w:pStyle w:val="ListParagraph"/>
        <w:numPr>
          <w:ilvl w:val="0"/>
          <w:numId w:val="4"/>
        </w:numPr>
        <w:spacing w:before="20" w:after="20"/>
        <w:rPr>
          <w:rFonts w:ascii="Times New Roman" w:hAnsi="Times New Roman"/>
          <w:szCs w:val="24"/>
        </w:rPr>
      </w:pPr>
      <w:r w:rsidRPr="00594B25">
        <w:rPr>
          <w:rFonts w:ascii="Times New Roman" w:hAnsi="Times New Roman"/>
          <w:szCs w:val="24"/>
        </w:rPr>
        <w:t>The term</w:t>
      </w:r>
      <w:r w:rsidR="00594B25" w:rsidRPr="00594B25">
        <w:rPr>
          <w:rFonts w:ascii="Times New Roman" w:hAnsi="Times New Roman"/>
          <w:szCs w:val="24"/>
        </w:rPr>
        <w:t xml:space="preserve"> </w:t>
      </w:r>
      <w:r w:rsidR="00866386" w:rsidRPr="00594B25">
        <w:rPr>
          <w:rFonts w:ascii="Times New Roman" w:hAnsi="Times New Roman"/>
          <w:b/>
          <w:i/>
          <w:szCs w:val="24"/>
        </w:rPr>
        <w:t>value neutrality</w:t>
      </w:r>
      <w:r w:rsidRPr="00594B25">
        <w:rPr>
          <w:rFonts w:ascii="Times New Roman" w:hAnsi="Times New Roman"/>
          <w:szCs w:val="24"/>
        </w:rPr>
        <w:t xml:space="preserve"> is defined by the text as</w:t>
      </w:r>
      <w:r w:rsidR="00866386" w:rsidRPr="00594B25">
        <w:rPr>
          <w:rFonts w:ascii="Times New Roman" w:hAnsi="Times New Roman"/>
          <w:szCs w:val="24"/>
        </w:rPr>
        <w:t>:</w:t>
      </w:r>
    </w:p>
    <w:p w:rsidR="00866386" w:rsidRPr="00594B25" w:rsidRDefault="00C74070" w:rsidP="00866386">
      <w:pPr>
        <w:pStyle w:val="ListParagraph"/>
        <w:numPr>
          <w:ilvl w:val="1"/>
          <w:numId w:val="4"/>
        </w:numPr>
        <w:spacing w:before="20" w:after="20"/>
        <w:rPr>
          <w:rFonts w:ascii="Times New Roman" w:hAnsi="Times New Roman"/>
          <w:szCs w:val="24"/>
        </w:rPr>
      </w:pPr>
      <w:r w:rsidRPr="00594B25">
        <w:rPr>
          <w:rFonts w:ascii="Times New Roman" w:hAnsi="Times New Roman"/>
          <w:szCs w:val="24"/>
        </w:rPr>
        <w:t>A</w:t>
      </w:r>
      <w:r w:rsidR="009E42B5" w:rsidRPr="00594B25">
        <w:rPr>
          <w:rFonts w:ascii="Times New Roman" w:hAnsi="Times New Roman"/>
          <w:szCs w:val="24"/>
        </w:rPr>
        <w:t xml:space="preserve"> practice of remaining impartial, without bias or judgment during the course of a study and in publishing results.*</w:t>
      </w:r>
    </w:p>
    <w:p w:rsidR="009E42B5" w:rsidRPr="00594B25" w:rsidRDefault="004E7022" w:rsidP="00866386">
      <w:pPr>
        <w:pStyle w:val="ListParagraph"/>
        <w:numPr>
          <w:ilvl w:val="1"/>
          <w:numId w:val="4"/>
        </w:numPr>
        <w:spacing w:before="20" w:after="20"/>
        <w:rPr>
          <w:rFonts w:ascii="Times New Roman" w:hAnsi="Times New Roman"/>
          <w:szCs w:val="24"/>
        </w:rPr>
      </w:pPr>
      <w:r w:rsidRPr="00594B25">
        <w:rPr>
          <w:rFonts w:ascii="Times New Roman" w:hAnsi="Times New Roman"/>
          <w:szCs w:val="24"/>
        </w:rPr>
        <w:t>The study of evolving ethics and morals in relation to sociological research.</w:t>
      </w:r>
    </w:p>
    <w:p w:rsidR="004E7022" w:rsidRPr="00594B25" w:rsidRDefault="00F3010A" w:rsidP="00866386">
      <w:pPr>
        <w:pStyle w:val="ListParagraph"/>
        <w:numPr>
          <w:ilvl w:val="1"/>
          <w:numId w:val="4"/>
        </w:numPr>
        <w:spacing w:before="20" w:after="20"/>
        <w:rPr>
          <w:rFonts w:ascii="Times New Roman" w:hAnsi="Times New Roman"/>
          <w:szCs w:val="24"/>
        </w:rPr>
      </w:pPr>
      <w:r w:rsidRPr="00594B25">
        <w:rPr>
          <w:rFonts w:ascii="Times New Roman" w:hAnsi="Times New Roman"/>
          <w:szCs w:val="24"/>
        </w:rPr>
        <w:t>A</w:t>
      </w:r>
      <w:r w:rsidR="004E7022" w:rsidRPr="00594B25">
        <w:rPr>
          <w:rFonts w:ascii="Times New Roman" w:hAnsi="Times New Roman"/>
          <w:szCs w:val="24"/>
        </w:rPr>
        <w:t xml:space="preserve"> systematic approach to record and value information gleaned from secondary data as it relates to the study at hand</w:t>
      </w:r>
      <w:r w:rsidR="00C25151">
        <w:rPr>
          <w:rFonts w:ascii="Times New Roman" w:hAnsi="Times New Roman"/>
          <w:szCs w:val="24"/>
        </w:rPr>
        <w:t>.</w:t>
      </w:r>
    </w:p>
    <w:p w:rsidR="00F3010A" w:rsidRPr="00594B25" w:rsidRDefault="00F3010A" w:rsidP="00866386">
      <w:pPr>
        <w:pStyle w:val="ListParagraph"/>
        <w:numPr>
          <w:ilvl w:val="1"/>
          <w:numId w:val="4"/>
        </w:numPr>
        <w:spacing w:before="20" w:after="20"/>
        <w:rPr>
          <w:rFonts w:ascii="Times New Roman" w:hAnsi="Times New Roman"/>
          <w:szCs w:val="24"/>
        </w:rPr>
      </w:pPr>
      <w:r w:rsidRPr="00594B25">
        <w:rPr>
          <w:rFonts w:ascii="Times New Roman" w:hAnsi="Times New Roman"/>
          <w:szCs w:val="24"/>
        </w:rPr>
        <w:t>A study’s participants being randomly selected to serve as a representation of a larger population</w:t>
      </w:r>
      <w:r w:rsidR="00C25151">
        <w:rPr>
          <w:rFonts w:ascii="Times New Roman" w:hAnsi="Times New Roman"/>
          <w:szCs w:val="24"/>
        </w:rPr>
        <w:t>.</w:t>
      </w:r>
    </w:p>
    <w:p w:rsidR="00F3010A" w:rsidRPr="00594B25" w:rsidRDefault="00F3010A" w:rsidP="00F3010A">
      <w:pPr>
        <w:spacing w:before="20" w:after="20"/>
        <w:rPr>
          <w:rFonts w:ascii="Times New Roman" w:hAnsi="Times New Roman"/>
          <w:szCs w:val="24"/>
        </w:rPr>
      </w:pPr>
    </w:p>
    <w:p w:rsidR="00F3010A" w:rsidRPr="00594B25" w:rsidRDefault="00F3010A" w:rsidP="00F3010A">
      <w:pPr>
        <w:pStyle w:val="ListParagraph"/>
        <w:numPr>
          <w:ilvl w:val="0"/>
          <w:numId w:val="4"/>
        </w:numPr>
        <w:spacing w:before="20" w:after="20"/>
        <w:rPr>
          <w:rFonts w:ascii="Times New Roman" w:hAnsi="Times New Roman"/>
          <w:szCs w:val="24"/>
        </w:rPr>
      </w:pPr>
      <w:r w:rsidRPr="00594B25">
        <w:rPr>
          <w:rFonts w:ascii="Times New Roman" w:hAnsi="Times New Roman"/>
          <w:szCs w:val="24"/>
        </w:rPr>
        <w:t xml:space="preserve"> Kyle is collecting newspaper clippings from his grandfather about the American public’s perception of World</w:t>
      </w:r>
      <w:r w:rsidR="00866CAD">
        <w:rPr>
          <w:rFonts w:ascii="Times New Roman" w:hAnsi="Times New Roman"/>
          <w:szCs w:val="24"/>
        </w:rPr>
        <w:t xml:space="preserve"> War II.  This is an example of ______.</w:t>
      </w:r>
    </w:p>
    <w:p w:rsidR="00F3010A" w:rsidRPr="00594B25" w:rsidRDefault="00F3010A" w:rsidP="00F3010A">
      <w:pPr>
        <w:pStyle w:val="ListParagraph"/>
        <w:numPr>
          <w:ilvl w:val="1"/>
          <w:numId w:val="4"/>
        </w:numPr>
        <w:spacing w:before="20" w:after="20"/>
        <w:rPr>
          <w:rFonts w:ascii="Times New Roman" w:hAnsi="Times New Roman"/>
          <w:szCs w:val="24"/>
        </w:rPr>
      </w:pPr>
      <w:r w:rsidRPr="00594B25">
        <w:rPr>
          <w:rFonts w:ascii="Times New Roman" w:hAnsi="Times New Roman"/>
          <w:szCs w:val="24"/>
        </w:rPr>
        <w:t>Tertiary data</w:t>
      </w:r>
    </w:p>
    <w:p w:rsidR="00F3010A" w:rsidRPr="00594B25" w:rsidRDefault="00F3010A" w:rsidP="00F3010A">
      <w:pPr>
        <w:pStyle w:val="ListParagraph"/>
        <w:numPr>
          <w:ilvl w:val="1"/>
          <w:numId w:val="4"/>
        </w:numPr>
        <w:spacing w:before="20" w:after="20"/>
        <w:rPr>
          <w:rFonts w:ascii="Times New Roman" w:hAnsi="Times New Roman"/>
          <w:szCs w:val="24"/>
        </w:rPr>
      </w:pPr>
      <w:r w:rsidRPr="00594B25">
        <w:rPr>
          <w:rFonts w:ascii="Times New Roman" w:hAnsi="Times New Roman"/>
          <w:szCs w:val="24"/>
        </w:rPr>
        <w:t>Interactive data</w:t>
      </w:r>
    </w:p>
    <w:p w:rsidR="00F3010A" w:rsidRPr="00594B25" w:rsidRDefault="00F3010A" w:rsidP="00F3010A">
      <w:pPr>
        <w:pStyle w:val="ListParagraph"/>
        <w:numPr>
          <w:ilvl w:val="1"/>
          <w:numId w:val="4"/>
        </w:numPr>
        <w:spacing w:before="20" w:after="20"/>
        <w:rPr>
          <w:rFonts w:ascii="Times New Roman" w:hAnsi="Times New Roman"/>
          <w:szCs w:val="24"/>
        </w:rPr>
      </w:pPr>
      <w:r w:rsidRPr="00594B25">
        <w:rPr>
          <w:rFonts w:ascii="Times New Roman" w:hAnsi="Times New Roman"/>
          <w:szCs w:val="24"/>
        </w:rPr>
        <w:t>Primary data</w:t>
      </w:r>
    </w:p>
    <w:p w:rsidR="00F3010A" w:rsidRPr="00594B25" w:rsidRDefault="00F3010A" w:rsidP="00F3010A">
      <w:pPr>
        <w:pStyle w:val="ListParagraph"/>
        <w:numPr>
          <w:ilvl w:val="1"/>
          <w:numId w:val="4"/>
        </w:numPr>
        <w:spacing w:before="20" w:after="20"/>
        <w:rPr>
          <w:rFonts w:ascii="Times New Roman" w:hAnsi="Times New Roman"/>
          <w:szCs w:val="24"/>
        </w:rPr>
      </w:pPr>
      <w:r w:rsidRPr="00594B25">
        <w:rPr>
          <w:rFonts w:ascii="Times New Roman" w:hAnsi="Times New Roman"/>
          <w:szCs w:val="24"/>
        </w:rPr>
        <w:t>Secondary data*</w:t>
      </w:r>
    </w:p>
    <w:p w:rsidR="00EC2EB8" w:rsidRPr="00594B25" w:rsidRDefault="00EC2EB8" w:rsidP="00EC2EB8">
      <w:pPr>
        <w:spacing w:before="20" w:after="20"/>
        <w:rPr>
          <w:rFonts w:ascii="Times New Roman" w:hAnsi="Times New Roman"/>
          <w:szCs w:val="24"/>
        </w:rPr>
      </w:pPr>
    </w:p>
    <w:p w:rsidR="00EC2EB8" w:rsidRPr="00594B25" w:rsidRDefault="00D42D83" w:rsidP="00EC2EB8">
      <w:pPr>
        <w:pStyle w:val="ListParagraph"/>
        <w:numPr>
          <w:ilvl w:val="0"/>
          <w:numId w:val="4"/>
        </w:numPr>
        <w:spacing w:before="20" w:after="20"/>
        <w:rPr>
          <w:rFonts w:ascii="Times New Roman" w:hAnsi="Times New Roman"/>
          <w:szCs w:val="24"/>
        </w:rPr>
      </w:pPr>
      <w:r w:rsidRPr="00594B25">
        <w:rPr>
          <w:rFonts w:ascii="Times New Roman" w:hAnsi="Times New Roman"/>
          <w:szCs w:val="24"/>
        </w:rPr>
        <w:t>Which of the following is an example of an unethical</w:t>
      </w:r>
      <w:r w:rsidR="00C25151">
        <w:rPr>
          <w:rFonts w:ascii="Times New Roman" w:hAnsi="Times New Roman"/>
          <w:szCs w:val="24"/>
        </w:rPr>
        <w:t xml:space="preserve"> sociological research practice?</w:t>
      </w:r>
    </w:p>
    <w:p w:rsidR="00D42D83" w:rsidRPr="00594B25" w:rsidRDefault="00573BDB" w:rsidP="00D42D83">
      <w:pPr>
        <w:pStyle w:val="ListParagraph"/>
        <w:numPr>
          <w:ilvl w:val="1"/>
          <w:numId w:val="4"/>
        </w:numPr>
        <w:spacing w:before="20" w:after="20"/>
        <w:rPr>
          <w:rFonts w:ascii="Times New Roman" w:hAnsi="Times New Roman"/>
          <w:szCs w:val="24"/>
        </w:rPr>
      </w:pPr>
      <w:r w:rsidRPr="00594B25">
        <w:rPr>
          <w:rFonts w:ascii="Times New Roman" w:hAnsi="Times New Roman"/>
          <w:szCs w:val="24"/>
        </w:rPr>
        <w:t xml:space="preserve">Conducting a literature review prior to conducting an experiment </w:t>
      </w:r>
    </w:p>
    <w:p w:rsidR="008F05DF" w:rsidRPr="00594B25" w:rsidRDefault="008E429D" w:rsidP="00D42D83">
      <w:pPr>
        <w:pStyle w:val="ListParagraph"/>
        <w:numPr>
          <w:ilvl w:val="1"/>
          <w:numId w:val="4"/>
        </w:numPr>
        <w:spacing w:before="20" w:after="20"/>
        <w:rPr>
          <w:rFonts w:ascii="Times New Roman" w:hAnsi="Times New Roman"/>
          <w:szCs w:val="24"/>
        </w:rPr>
      </w:pPr>
      <w:r w:rsidRPr="00594B25">
        <w:rPr>
          <w:rFonts w:ascii="Times New Roman" w:hAnsi="Times New Roman"/>
          <w:szCs w:val="24"/>
        </w:rPr>
        <w:t xml:space="preserve">Drawing conclusions from a study which the hypothesis did not predict </w:t>
      </w:r>
    </w:p>
    <w:p w:rsidR="008F05DF" w:rsidRPr="00594B25" w:rsidRDefault="008F05DF" w:rsidP="00D42D83">
      <w:pPr>
        <w:pStyle w:val="ListParagraph"/>
        <w:numPr>
          <w:ilvl w:val="1"/>
          <w:numId w:val="4"/>
        </w:numPr>
        <w:spacing w:before="20" w:after="20"/>
        <w:rPr>
          <w:rFonts w:ascii="Times New Roman" w:hAnsi="Times New Roman"/>
          <w:szCs w:val="24"/>
        </w:rPr>
      </w:pPr>
      <w:r w:rsidRPr="00594B25">
        <w:rPr>
          <w:rFonts w:ascii="Times New Roman" w:hAnsi="Times New Roman"/>
          <w:szCs w:val="24"/>
        </w:rPr>
        <w:t>Observing study participants without their consent</w:t>
      </w:r>
      <w:r w:rsidR="00573BDB" w:rsidRPr="00594B25">
        <w:rPr>
          <w:rFonts w:ascii="Times New Roman" w:hAnsi="Times New Roman"/>
          <w:szCs w:val="24"/>
        </w:rPr>
        <w:t>*</w:t>
      </w:r>
    </w:p>
    <w:p w:rsidR="008F05DF" w:rsidRPr="00594B25" w:rsidRDefault="00930437" w:rsidP="00D42D83">
      <w:pPr>
        <w:pStyle w:val="ListParagraph"/>
        <w:numPr>
          <w:ilvl w:val="1"/>
          <w:numId w:val="4"/>
        </w:numPr>
        <w:spacing w:before="20" w:after="20"/>
        <w:rPr>
          <w:rFonts w:ascii="Times New Roman" w:hAnsi="Times New Roman"/>
          <w:szCs w:val="24"/>
        </w:rPr>
      </w:pPr>
      <w:r w:rsidRPr="00594B25">
        <w:rPr>
          <w:rFonts w:ascii="Times New Roman" w:hAnsi="Times New Roman"/>
          <w:szCs w:val="24"/>
        </w:rPr>
        <w:t>U</w:t>
      </w:r>
      <w:r w:rsidR="00C74070" w:rsidRPr="00594B25">
        <w:rPr>
          <w:rFonts w:ascii="Times New Roman" w:hAnsi="Times New Roman"/>
          <w:szCs w:val="24"/>
        </w:rPr>
        <w:t>sing a control group and an experimental group during observation</w:t>
      </w:r>
    </w:p>
    <w:p w:rsidR="00C74070" w:rsidRPr="00594B25" w:rsidRDefault="00C74070" w:rsidP="00C74070">
      <w:pPr>
        <w:spacing w:before="20" w:after="20"/>
        <w:rPr>
          <w:rFonts w:ascii="Times New Roman" w:hAnsi="Times New Roman"/>
          <w:szCs w:val="24"/>
        </w:rPr>
      </w:pPr>
    </w:p>
    <w:p w:rsidR="00C74070" w:rsidRPr="00594B25" w:rsidRDefault="00C74070" w:rsidP="00C74070">
      <w:pPr>
        <w:pStyle w:val="ListParagraph"/>
        <w:numPr>
          <w:ilvl w:val="0"/>
          <w:numId w:val="4"/>
        </w:numPr>
        <w:spacing w:before="20" w:after="20"/>
        <w:rPr>
          <w:rFonts w:ascii="Times New Roman" w:hAnsi="Times New Roman"/>
          <w:szCs w:val="24"/>
        </w:rPr>
      </w:pPr>
      <w:r w:rsidRPr="00594B25">
        <w:rPr>
          <w:rFonts w:ascii="Times New Roman" w:hAnsi="Times New Roman"/>
          <w:szCs w:val="24"/>
        </w:rPr>
        <w:t xml:space="preserve"> Thomas wants to better understand the trends in literacy rates in Baltimore city over the past 50 years using Baltimore city data.  What type of research should Thomas conduct?</w:t>
      </w:r>
    </w:p>
    <w:p w:rsidR="00C74070" w:rsidRPr="00594B25" w:rsidRDefault="00C74070" w:rsidP="00C74070">
      <w:pPr>
        <w:pStyle w:val="ListParagraph"/>
        <w:numPr>
          <w:ilvl w:val="1"/>
          <w:numId w:val="4"/>
        </w:numPr>
        <w:spacing w:before="20" w:after="20"/>
        <w:rPr>
          <w:rFonts w:ascii="Times New Roman" w:hAnsi="Times New Roman"/>
          <w:szCs w:val="24"/>
        </w:rPr>
      </w:pPr>
      <w:r w:rsidRPr="00594B25">
        <w:rPr>
          <w:rFonts w:ascii="Times New Roman" w:hAnsi="Times New Roman"/>
          <w:szCs w:val="24"/>
        </w:rPr>
        <w:t>A survey</w:t>
      </w:r>
    </w:p>
    <w:p w:rsidR="00C74070" w:rsidRPr="00594B25" w:rsidRDefault="00C74070" w:rsidP="00C74070">
      <w:pPr>
        <w:pStyle w:val="ListParagraph"/>
        <w:numPr>
          <w:ilvl w:val="1"/>
          <w:numId w:val="4"/>
        </w:numPr>
        <w:spacing w:before="20" w:after="20"/>
        <w:rPr>
          <w:rFonts w:ascii="Times New Roman" w:hAnsi="Times New Roman"/>
          <w:szCs w:val="24"/>
        </w:rPr>
      </w:pPr>
      <w:r w:rsidRPr="00594B25">
        <w:rPr>
          <w:rFonts w:ascii="Times New Roman" w:hAnsi="Times New Roman"/>
          <w:szCs w:val="24"/>
        </w:rPr>
        <w:t>Field research</w:t>
      </w:r>
    </w:p>
    <w:p w:rsidR="00C74070" w:rsidRPr="00594B25" w:rsidRDefault="00C74070" w:rsidP="00C74070">
      <w:pPr>
        <w:pStyle w:val="ListParagraph"/>
        <w:numPr>
          <w:ilvl w:val="1"/>
          <w:numId w:val="4"/>
        </w:numPr>
        <w:spacing w:before="20" w:after="20"/>
        <w:rPr>
          <w:rFonts w:ascii="Times New Roman" w:hAnsi="Times New Roman"/>
          <w:szCs w:val="24"/>
        </w:rPr>
      </w:pPr>
      <w:r w:rsidRPr="00594B25">
        <w:rPr>
          <w:rFonts w:ascii="Times New Roman" w:hAnsi="Times New Roman"/>
          <w:szCs w:val="24"/>
        </w:rPr>
        <w:t xml:space="preserve">An experiment </w:t>
      </w:r>
    </w:p>
    <w:p w:rsidR="00C74070" w:rsidRPr="00594B25" w:rsidRDefault="00C74070" w:rsidP="00C74070">
      <w:pPr>
        <w:pStyle w:val="ListParagraph"/>
        <w:numPr>
          <w:ilvl w:val="1"/>
          <w:numId w:val="4"/>
        </w:numPr>
        <w:spacing w:before="20" w:after="20"/>
        <w:rPr>
          <w:rFonts w:ascii="Times New Roman" w:hAnsi="Times New Roman"/>
          <w:szCs w:val="24"/>
        </w:rPr>
      </w:pPr>
      <w:r w:rsidRPr="00594B25">
        <w:rPr>
          <w:rFonts w:ascii="Times New Roman" w:hAnsi="Times New Roman"/>
          <w:szCs w:val="24"/>
        </w:rPr>
        <w:t>Secondary data analysis*</w:t>
      </w:r>
    </w:p>
    <w:p w:rsidR="00C74070" w:rsidRDefault="00C74070" w:rsidP="00C74070">
      <w:pPr>
        <w:spacing w:before="20" w:after="20"/>
        <w:rPr>
          <w:rFonts w:ascii="Times New Roman" w:hAnsi="Times New Roman"/>
          <w:szCs w:val="24"/>
        </w:rPr>
      </w:pPr>
    </w:p>
    <w:p w:rsidR="001267AD" w:rsidRDefault="001267AD" w:rsidP="00C74070">
      <w:pPr>
        <w:spacing w:before="20" w:after="20"/>
        <w:rPr>
          <w:rFonts w:ascii="Times New Roman" w:hAnsi="Times New Roman"/>
          <w:szCs w:val="24"/>
        </w:rPr>
      </w:pPr>
    </w:p>
    <w:p w:rsidR="001267AD" w:rsidRPr="00594B25" w:rsidRDefault="001267AD" w:rsidP="00C74070">
      <w:pPr>
        <w:spacing w:before="20" w:after="20"/>
        <w:rPr>
          <w:rFonts w:ascii="Times New Roman" w:hAnsi="Times New Roman"/>
          <w:szCs w:val="24"/>
        </w:rPr>
      </w:pPr>
    </w:p>
    <w:p w:rsidR="00C74070" w:rsidRPr="00594B25" w:rsidRDefault="006904D1" w:rsidP="00C74070">
      <w:pPr>
        <w:pStyle w:val="ListParagraph"/>
        <w:numPr>
          <w:ilvl w:val="0"/>
          <w:numId w:val="4"/>
        </w:numPr>
        <w:spacing w:before="20" w:after="20"/>
        <w:rPr>
          <w:rFonts w:ascii="Times New Roman" w:hAnsi="Times New Roman"/>
          <w:szCs w:val="24"/>
        </w:rPr>
      </w:pPr>
      <w:r w:rsidRPr="00594B25">
        <w:rPr>
          <w:rFonts w:ascii="Times New Roman" w:hAnsi="Times New Roman"/>
          <w:szCs w:val="24"/>
        </w:rPr>
        <w:lastRenderedPageBreak/>
        <w:t>What is the importance of interpretive framework?</w:t>
      </w:r>
    </w:p>
    <w:p w:rsidR="006904D1" w:rsidRPr="00594B25" w:rsidRDefault="006904D1" w:rsidP="006904D1">
      <w:pPr>
        <w:pStyle w:val="ListParagraph"/>
        <w:numPr>
          <w:ilvl w:val="1"/>
          <w:numId w:val="4"/>
        </w:numPr>
        <w:spacing w:before="20" w:after="20"/>
        <w:rPr>
          <w:rFonts w:ascii="Times New Roman" w:hAnsi="Times New Roman"/>
          <w:szCs w:val="24"/>
        </w:rPr>
      </w:pPr>
      <w:r w:rsidRPr="00594B25">
        <w:rPr>
          <w:rFonts w:ascii="Times New Roman" w:hAnsi="Times New Roman"/>
          <w:szCs w:val="24"/>
        </w:rPr>
        <w:t>It leads to in-depth knowledge of a participant’s social world</w:t>
      </w:r>
      <w:r w:rsidR="00C51B42">
        <w:rPr>
          <w:rFonts w:ascii="Times New Roman" w:hAnsi="Times New Roman"/>
          <w:szCs w:val="24"/>
        </w:rPr>
        <w:t>.</w:t>
      </w:r>
      <w:r w:rsidRPr="00594B25">
        <w:rPr>
          <w:rFonts w:ascii="Times New Roman" w:hAnsi="Times New Roman"/>
          <w:szCs w:val="24"/>
        </w:rPr>
        <w:t>*</w:t>
      </w:r>
    </w:p>
    <w:p w:rsidR="006904D1" w:rsidRPr="00594B25" w:rsidRDefault="006904D1" w:rsidP="006904D1">
      <w:pPr>
        <w:pStyle w:val="ListParagraph"/>
        <w:numPr>
          <w:ilvl w:val="1"/>
          <w:numId w:val="4"/>
        </w:numPr>
        <w:spacing w:before="20" w:after="20"/>
        <w:rPr>
          <w:rFonts w:ascii="Times New Roman" w:hAnsi="Times New Roman"/>
          <w:szCs w:val="24"/>
        </w:rPr>
      </w:pPr>
      <w:r w:rsidRPr="00594B25">
        <w:rPr>
          <w:rFonts w:ascii="Times New Roman" w:hAnsi="Times New Roman"/>
          <w:szCs w:val="24"/>
        </w:rPr>
        <w:t>It eliminates the need for a literature review</w:t>
      </w:r>
      <w:r w:rsidR="00C51B42">
        <w:rPr>
          <w:rFonts w:ascii="Times New Roman" w:hAnsi="Times New Roman"/>
          <w:szCs w:val="24"/>
        </w:rPr>
        <w:t>.</w:t>
      </w:r>
      <w:r w:rsidRPr="00594B25">
        <w:rPr>
          <w:rFonts w:ascii="Times New Roman" w:hAnsi="Times New Roman"/>
          <w:szCs w:val="24"/>
        </w:rPr>
        <w:t xml:space="preserve"> </w:t>
      </w:r>
    </w:p>
    <w:p w:rsidR="006904D1" w:rsidRPr="00594B25" w:rsidRDefault="006904D1" w:rsidP="006904D1">
      <w:pPr>
        <w:pStyle w:val="ListParagraph"/>
        <w:numPr>
          <w:ilvl w:val="1"/>
          <w:numId w:val="4"/>
        </w:numPr>
        <w:spacing w:before="20" w:after="20"/>
        <w:rPr>
          <w:rFonts w:ascii="Times New Roman" w:hAnsi="Times New Roman"/>
          <w:szCs w:val="24"/>
        </w:rPr>
      </w:pPr>
      <w:r w:rsidRPr="00594B25">
        <w:rPr>
          <w:rFonts w:ascii="Times New Roman" w:hAnsi="Times New Roman"/>
          <w:szCs w:val="24"/>
        </w:rPr>
        <w:t>It relies on statistics to determine causal relationships</w:t>
      </w:r>
      <w:r w:rsidR="00C51B42">
        <w:rPr>
          <w:rFonts w:ascii="Times New Roman" w:hAnsi="Times New Roman"/>
          <w:szCs w:val="24"/>
        </w:rPr>
        <w:t>.</w:t>
      </w:r>
    </w:p>
    <w:p w:rsidR="001267AD" w:rsidRPr="001267AD" w:rsidRDefault="00773C67" w:rsidP="008103DB">
      <w:pPr>
        <w:pStyle w:val="ListParagraph"/>
        <w:numPr>
          <w:ilvl w:val="1"/>
          <w:numId w:val="4"/>
        </w:numPr>
        <w:spacing w:before="20" w:after="20"/>
        <w:rPr>
          <w:rFonts w:ascii="Times New Roman" w:hAnsi="Times New Roman"/>
          <w:szCs w:val="24"/>
        </w:rPr>
      </w:pPr>
      <w:r w:rsidRPr="00594B25">
        <w:rPr>
          <w:rFonts w:ascii="Times New Roman" w:hAnsi="Times New Roman"/>
          <w:szCs w:val="24"/>
        </w:rPr>
        <w:t>It prevents researchers from making unethical decisions</w:t>
      </w:r>
      <w:r w:rsidR="00C51B42">
        <w:rPr>
          <w:rFonts w:ascii="Times New Roman" w:hAnsi="Times New Roman"/>
          <w:szCs w:val="24"/>
        </w:rPr>
        <w:t>.</w:t>
      </w:r>
    </w:p>
    <w:p w:rsidR="001267AD" w:rsidRPr="00594B25" w:rsidRDefault="001267AD" w:rsidP="008103DB">
      <w:pPr>
        <w:spacing w:before="20" w:after="20"/>
        <w:rPr>
          <w:rFonts w:ascii="Times New Roman" w:hAnsi="Times New Roman"/>
          <w:szCs w:val="24"/>
        </w:rPr>
      </w:pPr>
    </w:p>
    <w:p w:rsidR="008103DB" w:rsidRPr="001267AD" w:rsidRDefault="008103DB" w:rsidP="001267AD">
      <w:pPr>
        <w:pStyle w:val="ListParagraph"/>
        <w:numPr>
          <w:ilvl w:val="0"/>
          <w:numId w:val="4"/>
        </w:numPr>
        <w:spacing w:before="20" w:after="20"/>
        <w:rPr>
          <w:rFonts w:ascii="Times New Roman" w:hAnsi="Times New Roman"/>
          <w:szCs w:val="24"/>
        </w:rPr>
      </w:pPr>
      <w:r w:rsidRPr="001267AD">
        <w:rPr>
          <w:rFonts w:ascii="Times New Roman" w:hAnsi="Times New Roman"/>
          <w:szCs w:val="24"/>
        </w:rPr>
        <w:t xml:space="preserve"> Which of the following is not a step in the scientific method?</w:t>
      </w:r>
    </w:p>
    <w:p w:rsidR="008103DB" w:rsidRPr="00594B25" w:rsidRDefault="00D4643A" w:rsidP="008103DB">
      <w:pPr>
        <w:pStyle w:val="ListParagraph"/>
        <w:numPr>
          <w:ilvl w:val="1"/>
          <w:numId w:val="4"/>
        </w:numPr>
        <w:spacing w:before="20" w:after="20"/>
        <w:rPr>
          <w:rFonts w:ascii="Times New Roman" w:hAnsi="Times New Roman"/>
          <w:szCs w:val="24"/>
        </w:rPr>
      </w:pPr>
      <w:r>
        <w:rPr>
          <w:rFonts w:ascii="Times New Roman" w:hAnsi="Times New Roman"/>
          <w:szCs w:val="24"/>
        </w:rPr>
        <w:t>Research existing s</w:t>
      </w:r>
      <w:r w:rsidR="008103DB" w:rsidRPr="00594B25">
        <w:rPr>
          <w:rFonts w:ascii="Times New Roman" w:hAnsi="Times New Roman"/>
          <w:szCs w:val="24"/>
        </w:rPr>
        <w:t>ources</w:t>
      </w:r>
    </w:p>
    <w:p w:rsidR="008103DB" w:rsidRPr="00594B25" w:rsidRDefault="008103DB" w:rsidP="008103DB">
      <w:pPr>
        <w:pStyle w:val="ListParagraph"/>
        <w:numPr>
          <w:ilvl w:val="1"/>
          <w:numId w:val="4"/>
        </w:numPr>
        <w:spacing w:before="20" w:after="20"/>
        <w:rPr>
          <w:rFonts w:ascii="Times New Roman" w:hAnsi="Times New Roman"/>
          <w:szCs w:val="24"/>
        </w:rPr>
      </w:pPr>
      <w:r w:rsidRPr="00594B25">
        <w:rPr>
          <w:rFonts w:ascii="Times New Roman" w:hAnsi="Times New Roman"/>
          <w:szCs w:val="24"/>
        </w:rPr>
        <w:t xml:space="preserve">Report results </w:t>
      </w:r>
    </w:p>
    <w:p w:rsidR="008103DB" w:rsidRPr="00594B25" w:rsidRDefault="008103DB" w:rsidP="008103DB">
      <w:pPr>
        <w:pStyle w:val="ListParagraph"/>
        <w:numPr>
          <w:ilvl w:val="1"/>
          <w:numId w:val="4"/>
        </w:numPr>
        <w:spacing w:before="20" w:after="20"/>
        <w:rPr>
          <w:rFonts w:ascii="Times New Roman" w:hAnsi="Times New Roman"/>
          <w:szCs w:val="24"/>
        </w:rPr>
      </w:pPr>
      <w:r w:rsidRPr="00594B25">
        <w:rPr>
          <w:rFonts w:ascii="Times New Roman" w:hAnsi="Times New Roman"/>
          <w:szCs w:val="24"/>
        </w:rPr>
        <w:t>Receive corroboration from the field</w:t>
      </w:r>
      <w:r w:rsidR="00F80E0C" w:rsidRPr="00594B25">
        <w:rPr>
          <w:rFonts w:ascii="Times New Roman" w:hAnsi="Times New Roman"/>
          <w:szCs w:val="24"/>
        </w:rPr>
        <w:t>*</w:t>
      </w:r>
    </w:p>
    <w:p w:rsidR="003E3BF4" w:rsidRPr="00594B25" w:rsidRDefault="00D4643A" w:rsidP="008C3965">
      <w:pPr>
        <w:pStyle w:val="ListParagraph"/>
        <w:numPr>
          <w:ilvl w:val="1"/>
          <w:numId w:val="4"/>
        </w:numPr>
        <w:spacing w:before="20" w:after="20"/>
        <w:rPr>
          <w:rFonts w:ascii="Times New Roman" w:hAnsi="Times New Roman"/>
          <w:szCs w:val="24"/>
        </w:rPr>
      </w:pPr>
      <w:r>
        <w:rPr>
          <w:rFonts w:ascii="Times New Roman" w:hAnsi="Times New Roman"/>
          <w:szCs w:val="24"/>
        </w:rPr>
        <w:t>Formulate a h</w:t>
      </w:r>
      <w:r w:rsidR="008103DB" w:rsidRPr="00594B25">
        <w:rPr>
          <w:rFonts w:ascii="Times New Roman" w:hAnsi="Times New Roman"/>
          <w:szCs w:val="24"/>
        </w:rPr>
        <w:t>ypothesis</w:t>
      </w:r>
    </w:p>
    <w:p w:rsidR="008C3965" w:rsidRPr="00594B25" w:rsidRDefault="008C3965" w:rsidP="008C3965">
      <w:pPr>
        <w:spacing w:before="20" w:after="20"/>
        <w:rPr>
          <w:rFonts w:ascii="Times New Roman" w:hAnsi="Times New Roman"/>
          <w:szCs w:val="24"/>
        </w:rPr>
      </w:pPr>
    </w:p>
    <w:p w:rsidR="008C3965" w:rsidRPr="00594B25" w:rsidRDefault="00313F4F" w:rsidP="008C3965">
      <w:pPr>
        <w:pStyle w:val="ListParagraph"/>
        <w:numPr>
          <w:ilvl w:val="0"/>
          <w:numId w:val="4"/>
        </w:numPr>
        <w:spacing w:before="20" w:after="20"/>
        <w:rPr>
          <w:rFonts w:ascii="Times New Roman" w:hAnsi="Times New Roman"/>
          <w:szCs w:val="24"/>
        </w:rPr>
      </w:pPr>
      <w:r w:rsidRPr="00594B25">
        <w:rPr>
          <w:rFonts w:ascii="Times New Roman" w:hAnsi="Times New Roman"/>
          <w:szCs w:val="24"/>
        </w:rPr>
        <w:t xml:space="preserve"> Kevin conducted a study on whether the length of the line at a local Starbucks </w:t>
      </w:r>
      <w:r w:rsidR="009240BC" w:rsidRPr="00594B25">
        <w:rPr>
          <w:rFonts w:ascii="Times New Roman" w:hAnsi="Times New Roman"/>
          <w:szCs w:val="24"/>
        </w:rPr>
        <w:t>a</w:t>
      </w:r>
      <w:r w:rsidRPr="00594B25">
        <w:rPr>
          <w:rFonts w:ascii="Times New Roman" w:hAnsi="Times New Roman"/>
          <w:szCs w:val="24"/>
        </w:rPr>
        <w:t>ffected how well the customers enjoyed th</w:t>
      </w:r>
      <w:r w:rsidR="00866CAD">
        <w:rPr>
          <w:rFonts w:ascii="Times New Roman" w:hAnsi="Times New Roman"/>
          <w:szCs w:val="24"/>
        </w:rPr>
        <w:t xml:space="preserve">eir coffee after receiving it. </w:t>
      </w:r>
      <w:r w:rsidRPr="00594B25">
        <w:rPr>
          <w:rFonts w:ascii="Times New Roman" w:hAnsi="Times New Roman"/>
          <w:szCs w:val="24"/>
        </w:rPr>
        <w:t>Malcolm conducted the study at his local Starbuck</w:t>
      </w:r>
      <w:r w:rsidR="00866CAD">
        <w:rPr>
          <w:rFonts w:ascii="Times New Roman" w:hAnsi="Times New Roman"/>
          <w:szCs w:val="24"/>
        </w:rPr>
        <w:t xml:space="preserve">s, and found the same results. </w:t>
      </w:r>
      <w:r w:rsidRPr="00594B25">
        <w:rPr>
          <w:rFonts w:ascii="Times New Roman" w:hAnsi="Times New Roman"/>
          <w:szCs w:val="24"/>
        </w:rPr>
        <w:t>Kevin’s study had a h</w:t>
      </w:r>
      <w:r w:rsidR="00866CAD">
        <w:rPr>
          <w:rFonts w:ascii="Times New Roman" w:hAnsi="Times New Roman"/>
          <w:szCs w:val="24"/>
        </w:rPr>
        <w:t>igh level of _____.</w:t>
      </w:r>
    </w:p>
    <w:p w:rsidR="00313F4F" w:rsidRPr="00594B25" w:rsidRDefault="00313F4F" w:rsidP="00313F4F">
      <w:pPr>
        <w:pStyle w:val="ListParagraph"/>
        <w:numPr>
          <w:ilvl w:val="1"/>
          <w:numId w:val="4"/>
        </w:numPr>
        <w:spacing w:before="20" w:after="20"/>
        <w:rPr>
          <w:rFonts w:ascii="Times New Roman" w:hAnsi="Times New Roman"/>
          <w:szCs w:val="24"/>
        </w:rPr>
      </w:pPr>
      <w:r w:rsidRPr="00594B25">
        <w:rPr>
          <w:rFonts w:ascii="Times New Roman" w:hAnsi="Times New Roman"/>
          <w:szCs w:val="24"/>
        </w:rPr>
        <w:t>Literacy</w:t>
      </w:r>
    </w:p>
    <w:p w:rsidR="00313F4F" w:rsidRPr="00594B25" w:rsidRDefault="00313F4F" w:rsidP="00313F4F">
      <w:pPr>
        <w:pStyle w:val="ListParagraph"/>
        <w:numPr>
          <w:ilvl w:val="1"/>
          <w:numId w:val="4"/>
        </w:numPr>
        <w:spacing w:before="20" w:after="20"/>
        <w:rPr>
          <w:rFonts w:ascii="Times New Roman" w:hAnsi="Times New Roman"/>
          <w:szCs w:val="24"/>
        </w:rPr>
      </w:pPr>
      <w:r w:rsidRPr="00594B25">
        <w:rPr>
          <w:rFonts w:ascii="Times New Roman" w:hAnsi="Times New Roman"/>
          <w:szCs w:val="24"/>
        </w:rPr>
        <w:t>Validity</w:t>
      </w:r>
    </w:p>
    <w:p w:rsidR="00313F4F" w:rsidRPr="00594B25" w:rsidRDefault="00313F4F" w:rsidP="00313F4F">
      <w:pPr>
        <w:pStyle w:val="ListParagraph"/>
        <w:numPr>
          <w:ilvl w:val="1"/>
          <w:numId w:val="4"/>
        </w:numPr>
        <w:spacing w:before="20" w:after="20"/>
        <w:rPr>
          <w:rFonts w:ascii="Times New Roman" w:hAnsi="Times New Roman"/>
          <w:szCs w:val="24"/>
        </w:rPr>
      </w:pPr>
      <w:r w:rsidRPr="00594B25">
        <w:rPr>
          <w:rFonts w:ascii="Times New Roman" w:hAnsi="Times New Roman"/>
          <w:szCs w:val="24"/>
        </w:rPr>
        <w:t xml:space="preserve">Interpretation </w:t>
      </w:r>
    </w:p>
    <w:p w:rsidR="00313F4F" w:rsidRPr="00594B25" w:rsidRDefault="00313F4F" w:rsidP="00313F4F">
      <w:pPr>
        <w:pStyle w:val="ListParagraph"/>
        <w:numPr>
          <w:ilvl w:val="1"/>
          <w:numId w:val="4"/>
        </w:numPr>
        <w:spacing w:before="20" w:after="20"/>
        <w:rPr>
          <w:rFonts w:ascii="Times New Roman" w:hAnsi="Times New Roman"/>
          <w:szCs w:val="24"/>
        </w:rPr>
      </w:pPr>
      <w:r w:rsidRPr="00594B25">
        <w:rPr>
          <w:rFonts w:ascii="Times New Roman" w:hAnsi="Times New Roman"/>
          <w:szCs w:val="24"/>
        </w:rPr>
        <w:t>Reliability*</w:t>
      </w:r>
    </w:p>
    <w:p w:rsidR="004D297D" w:rsidRPr="00594B25" w:rsidRDefault="004D297D" w:rsidP="004D297D">
      <w:pPr>
        <w:spacing w:before="20" w:after="20"/>
        <w:rPr>
          <w:rFonts w:ascii="Times New Roman" w:hAnsi="Times New Roman"/>
          <w:szCs w:val="24"/>
        </w:rPr>
      </w:pPr>
    </w:p>
    <w:p w:rsidR="004D297D" w:rsidRPr="00594B25" w:rsidRDefault="00A03A90" w:rsidP="004D297D">
      <w:pPr>
        <w:pStyle w:val="ListParagraph"/>
        <w:numPr>
          <w:ilvl w:val="0"/>
          <w:numId w:val="4"/>
        </w:numPr>
        <w:spacing w:before="20" w:after="20"/>
        <w:rPr>
          <w:rFonts w:ascii="Times New Roman" w:hAnsi="Times New Roman"/>
          <w:szCs w:val="24"/>
        </w:rPr>
      </w:pPr>
      <w:r w:rsidRPr="00594B25">
        <w:rPr>
          <w:rFonts w:ascii="Times New Roman" w:hAnsi="Times New Roman"/>
          <w:szCs w:val="24"/>
        </w:rPr>
        <w:t>In order to better understand the sorority pledging process at her university for her sociology thesis, Carmen pledges with a popular s</w:t>
      </w:r>
      <w:r w:rsidR="00866CAD">
        <w:rPr>
          <w:rFonts w:ascii="Times New Roman" w:hAnsi="Times New Roman"/>
          <w:szCs w:val="24"/>
        </w:rPr>
        <w:t>orority. This is an example of _____.</w:t>
      </w:r>
    </w:p>
    <w:p w:rsidR="00A03A90" w:rsidRPr="00594B25" w:rsidRDefault="008A5662" w:rsidP="00A03A90">
      <w:pPr>
        <w:pStyle w:val="ListParagraph"/>
        <w:numPr>
          <w:ilvl w:val="1"/>
          <w:numId w:val="4"/>
        </w:numPr>
        <w:spacing w:before="20" w:after="20"/>
        <w:rPr>
          <w:rFonts w:ascii="Times New Roman" w:hAnsi="Times New Roman"/>
          <w:szCs w:val="24"/>
        </w:rPr>
      </w:pPr>
      <w:r w:rsidRPr="00594B25">
        <w:rPr>
          <w:rFonts w:ascii="Times New Roman" w:hAnsi="Times New Roman"/>
          <w:szCs w:val="24"/>
        </w:rPr>
        <w:t xml:space="preserve">Literature review </w:t>
      </w:r>
    </w:p>
    <w:p w:rsidR="00A03A90" w:rsidRPr="00594B25" w:rsidRDefault="00A03A90" w:rsidP="00A03A90">
      <w:pPr>
        <w:pStyle w:val="ListParagraph"/>
        <w:numPr>
          <w:ilvl w:val="1"/>
          <w:numId w:val="4"/>
        </w:numPr>
        <w:spacing w:before="20" w:after="20"/>
        <w:rPr>
          <w:rFonts w:ascii="Times New Roman" w:hAnsi="Times New Roman"/>
          <w:szCs w:val="24"/>
        </w:rPr>
      </w:pPr>
      <w:r w:rsidRPr="00594B25">
        <w:rPr>
          <w:rFonts w:ascii="Times New Roman" w:hAnsi="Times New Roman"/>
          <w:szCs w:val="24"/>
        </w:rPr>
        <w:t>Participant observation*</w:t>
      </w:r>
    </w:p>
    <w:p w:rsidR="00A03A90" w:rsidRPr="00594B25" w:rsidRDefault="00CF660C" w:rsidP="00A03A90">
      <w:pPr>
        <w:pStyle w:val="ListParagraph"/>
        <w:numPr>
          <w:ilvl w:val="1"/>
          <w:numId w:val="4"/>
        </w:numPr>
        <w:spacing w:before="20" w:after="20"/>
        <w:rPr>
          <w:rFonts w:ascii="Times New Roman" w:hAnsi="Times New Roman"/>
          <w:szCs w:val="24"/>
        </w:rPr>
      </w:pPr>
      <w:r w:rsidRPr="00594B25">
        <w:rPr>
          <w:rFonts w:ascii="Times New Roman" w:hAnsi="Times New Roman"/>
          <w:szCs w:val="24"/>
        </w:rPr>
        <w:t>Secondary data analysis</w:t>
      </w:r>
    </w:p>
    <w:p w:rsidR="00A03A90" w:rsidRPr="00594B25" w:rsidRDefault="00CF660C" w:rsidP="00A03A90">
      <w:pPr>
        <w:pStyle w:val="ListParagraph"/>
        <w:numPr>
          <w:ilvl w:val="1"/>
          <w:numId w:val="4"/>
        </w:numPr>
        <w:spacing w:before="20" w:after="20"/>
        <w:rPr>
          <w:rFonts w:ascii="Times New Roman" w:hAnsi="Times New Roman"/>
          <w:szCs w:val="24"/>
        </w:rPr>
      </w:pPr>
      <w:r w:rsidRPr="00594B25">
        <w:rPr>
          <w:rFonts w:ascii="Times New Roman" w:hAnsi="Times New Roman"/>
          <w:szCs w:val="24"/>
        </w:rPr>
        <w:t xml:space="preserve">Dependent variables </w:t>
      </w:r>
    </w:p>
    <w:p w:rsidR="00840E44" w:rsidRDefault="00840E44"/>
    <w:p w:rsidR="00840E44" w:rsidRDefault="00840E44"/>
    <w:p w:rsidR="00431B92" w:rsidRDefault="00431B92"/>
    <w:p w:rsidR="00431B92" w:rsidRDefault="00431B92"/>
    <w:p w:rsidR="00431B92" w:rsidRDefault="00431B92"/>
    <w:p w:rsidR="00431B92" w:rsidRDefault="00431B92"/>
    <w:p w:rsidR="00431B92" w:rsidRDefault="00431B92"/>
    <w:p w:rsidR="00431B92" w:rsidRDefault="00431B92"/>
    <w:p w:rsidR="00431B92" w:rsidRDefault="00431B92"/>
    <w:p w:rsidR="00431B92" w:rsidRDefault="00431B92"/>
    <w:p w:rsidR="00431B92" w:rsidRDefault="00431B92"/>
    <w:p w:rsidR="00431B92" w:rsidRDefault="00431B92"/>
    <w:p w:rsidR="00431B92" w:rsidRDefault="00431B92"/>
    <w:p w:rsidR="00431B92" w:rsidRDefault="00431B92"/>
    <w:p w:rsidR="00431B92" w:rsidRDefault="00431B92"/>
    <w:p w:rsidR="00431B92" w:rsidRDefault="00431B92"/>
    <w:p w:rsidR="00431B92" w:rsidRDefault="00431B92"/>
    <w:p w:rsidR="00431B92" w:rsidRDefault="00431B92"/>
    <w:p w:rsidR="00840E44" w:rsidRDefault="00840E44">
      <w:r>
        <w:rPr>
          <w:rFonts w:ascii="Arial" w:hAnsi="Arial" w:cs="Arial"/>
          <w:color w:val="222222"/>
          <w:sz w:val="20"/>
          <w:shd w:val="clear" w:color="auto" w:fill="FFFFFF"/>
        </w:rPr>
        <w:t>Copyright 201</w:t>
      </w:r>
      <w:r w:rsidR="00431B92">
        <w:rPr>
          <w:rFonts w:ascii="Arial" w:hAnsi="Arial" w:cs="Arial"/>
          <w:color w:val="222222"/>
          <w:sz w:val="20"/>
          <w:shd w:val="clear" w:color="auto" w:fill="FFFFFF"/>
        </w:rPr>
        <w:t>5</w:t>
      </w:r>
      <w:r>
        <w:rPr>
          <w:rFonts w:ascii="Arial" w:hAnsi="Arial" w:cs="Arial"/>
          <w:color w:val="222222"/>
          <w:sz w:val="20"/>
          <w:shd w:val="clear" w:color="auto" w:fill="FFFFFF"/>
        </w:rPr>
        <w:t>, Rice University. All Rights Reserved.</w:t>
      </w:r>
    </w:p>
    <w:sectPr w:rsidR="00840E44" w:rsidSect="000E2E85">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12DF" w:rsidRDefault="00F212DF" w:rsidP="001267AD">
      <w:r>
        <w:separator/>
      </w:r>
    </w:p>
  </w:endnote>
  <w:endnote w:type="continuationSeparator" w:id="0">
    <w:p w:rsidR="00F212DF" w:rsidRDefault="00F212DF" w:rsidP="00126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52FD" w:rsidRDefault="007252F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36026384"/>
      <w:docPartObj>
        <w:docPartGallery w:val="Page Numbers (Bottom of Page)"/>
        <w:docPartUnique/>
      </w:docPartObj>
    </w:sdtPr>
    <w:sdtEndPr/>
    <w:sdtContent>
      <w:p w:rsidR="001267AD" w:rsidRDefault="00122F0F">
        <w:pPr>
          <w:pStyle w:val="Footer"/>
          <w:jc w:val="center"/>
        </w:pPr>
        <w:r>
          <w:fldChar w:fldCharType="begin"/>
        </w:r>
        <w:r>
          <w:instrText xml:space="preserve"> PAGE   \* MERGEFORMAT </w:instrText>
        </w:r>
        <w:r>
          <w:fldChar w:fldCharType="separate"/>
        </w:r>
        <w:r w:rsidR="0031504B">
          <w:rPr>
            <w:noProof/>
          </w:rPr>
          <w:t>1</w:t>
        </w:r>
        <w:r>
          <w:rPr>
            <w:noProof/>
          </w:rPr>
          <w:fldChar w:fldCharType="end"/>
        </w:r>
      </w:p>
    </w:sdtContent>
  </w:sdt>
  <w:p w:rsidR="001267AD" w:rsidRDefault="001267A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52FD" w:rsidRDefault="007252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12DF" w:rsidRDefault="00F212DF" w:rsidP="001267AD">
      <w:r>
        <w:separator/>
      </w:r>
    </w:p>
  </w:footnote>
  <w:footnote w:type="continuationSeparator" w:id="0">
    <w:p w:rsidR="00F212DF" w:rsidRDefault="00F212DF" w:rsidP="001267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52FD" w:rsidRDefault="007252F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67AD" w:rsidRPr="001267AD" w:rsidRDefault="001267AD" w:rsidP="001267AD">
    <w:pPr>
      <w:pStyle w:val="Header"/>
      <w:jc w:val="right"/>
      <w:rPr>
        <w:rFonts w:ascii="Times New Roman" w:hAnsi="Times New Roman"/>
        <w:sz w:val="20"/>
      </w:rPr>
    </w:pPr>
    <w:r w:rsidRPr="001267AD">
      <w:rPr>
        <w:rFonts w:ascii="Times New Roman" w:hAnsi="Times New Roman"/>
        <w:sz w:val="20"/>
      </w:rPr>
      <w:t>OpenStax</w:t>
    </w:r>
    <w:del w:id="0" w:author="OpenStax" w:date="2016-07-06T12:53:00Z">
      <w:r w:rsidRPr="001267AD" w:rsidDel="0031504B">
        <w:rPr>
          <w:rFonts w:ascii="Times New Roman" w:hAnsi="Times New Roman"/>
          <w:sz w:val="20"/>
        </w:rPr>
        <w:delText xml:space="preserve"> </w:delText>
      </w:r>
      <w:bookmarkStart w:id="1" w:name="_GoBack"/>
      <w:bookmarkEnd w:id="1"/>
      <w:r w:rsidRPr="001267AD" w:rsidDel="0031504B">
        <w:rPr>
          <w:rFonts w:ascii="Times New Roman" w:hAnsi="Times New Roman"/>
          <w:sz w:val="20"/>
        </w:rPr>
        <w:delText>College</w:delText>
      </w:r>
    </w:del>
    <w:r w:rsidRPr="001267AD">
      <w:rPr>
        <w:rFonts w:ascii="Times New Roman" w:hAnsi="Times New Roman"/>
        <w:sz w:val="20"/>
      </w:rPr>
      <w:t>, INTRODUCTION TO SOCIOLOGY</w:t>
    </w:r>
    <w:r w:rsidR="007252FD">
      <w:rPr>
        <w:rFonts w:ascii="Times New Roman" w:hAnsi="Times New Roman"/>
        <w:sz w:val="20"/>
      </w:rPr>
      <w:t xml:space="preserve"> 2e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52FD" w:rsidRDefault="007252F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9F5289"/>
    <w:multiLevelType w:val="hybridMultilevel"/>
    <w:tmpl w:val="B212E3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AC71713"/>
    <w:multiLevelType w:val="hybridMultilevel"/>
    <w:tmpl w:val="D24E75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3183FB0"/>
    <w:multiLevelType w:val="hybridMultilevel"/>
    <w:tmpl w:val="91C0F3A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90A5FBD"/>
    <w:multiLevelType w:val="hybridMultilevel"/>
    <w:tmpl w:val="9760CF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OpenStax">
    <w15:presenceInfo w15:providerId="None" w15:userId="OpenStax"/>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7083"/>
    <w:rsid w:val="00083963"/>
    <w:rsid w:val="000B02ED"/>
    <w:rsid w:val="000E2E85"/>
    <w:rsid w:val="00122F0F"/>
    <w:rsid w:val="001267AD"/>
    <w:rsid w:val="001530D8"/>
    <w:rsid w:val="0015347E"/>
    <w:rsid w:val="001B478E"/>
    <w:rsid w:val="00276E11"/>
    <w:rsid w:val="002A57DB"/>
    <w:rsid w:val="002C6A45"/>
    <w:rsid w:val="002F304F"/>
    <w:rsid w:val="00313F4F"/>
    <w:rsid w:val="003141C3"/>
    <w:rsid w:val="0031504B"/>
    <w:rsid w:val="00324D58"/>
    <w:rsid w:val="00370A87"/>
    <w:rsid w:val="003B45CB"/>
    <w:rsid w:val="003C73F7"/>
    <w:rsid w:val="003E3BF4"/>
    <w:rsid w:val="00431B92"/>
    <w:rsid w:val="00446842"/>
    <w:rsid w:val="00484246"/>
    <w:rsid w:val="004D297D"/>
    <w:rsid w:val="004E7022"/>
    <w:rsid w:val="00573BDB"/>
    <w:rsid w:val="00590B2E"/>
    <w:rsid w:val="00594B25"/>
    <w:rsid w:val="00662B2B"/>
    <w:rsid w:val="006904D1"/>
    <w:rsid w:val="006E5D72"/>
    <w:rsid w:val="007252FD"/>
    <w:rsid w:val="00734730"/>
    <w:rsid w:val="00773C67"/>
    <w:rsid w:val="00794C20"/>
    <w:rsid w:val="007E235C"/>
    <w:rsid w:val="008103DB"/>
    <w:rsid w:val="00817F84"/>
    <w:rsid w:val="00840E44"/>
    <w:rsid w:val="00862D3F"/>
    <w:rsid w:val="00866386"/>
    <w:rsid w:val="00866CAD"/>
    <w:rsid w:val="008A5662"/>
    <w:rsid w:val="008C3965"/>
    <w:rsid w:val="008E429D"/>
    <w:rsid w:val="008F05DF"/>
    <w:rsid w:val="009240BC"/>
    <w:rsid w:val="00930437"/>
    <w:rsid w:val="009C6F9E"/>
    <w:rsid w:val="009D7083"/>
    <w:rsid w:val="009E42B5"/>
    <w:rsid w:val="00A03A90"/>
    <w:rsid w:val="00AD018E"/>
    <w:rsid w:val="00B8325E"/>
    <w:rsid w:val="00BE4CE8"/>
    <w:rsid w:val="00C00423"/>
    <w:rsid w:val="00C025FD"/>
    <w:rsid w:val="00C25151"/>
    <w:rsid w:val="00C51B42"/>
    <w:rsid w:val="00C74070"/>
    <w:rsid w:val="00C80E5B"/>
    <w:rsid w:val="00CF660C"/>
    <w:rsid w:val="00D42D83"/>
    <w:rsid w:val="00D4643A"/>
    <w:rsid w:val="00D736DD"/>
    <w:rsid w:val="00DE7274"/>
    <w:rsid w:val="00DF4184"/>
    <w:rsid w:val="00DF7634"/>
    <w:rsid w:val="00E54586"/>
    <w:rsid w:val="00EC2EB8"/>
    <w:rsid w:val="00F04624"/>
    <w:rsid w:val="00F212DF"/>
    <w:rsid w:val="00F3010A"/>
    <w:rsid w:val="00F35A9F"/>
    <w:rsid w:val="00F412C3"/>
    <w:rsid w:val="00F80E0C"/>
    <w:rsid w:val="00FC689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9F5E5B"/>
  <w15:docId w15:val="{BF40BA4E-F5A5-4B61-B1FB-173BEE681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18"/>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9D7083"/>
    <w:pPr>
      <w:spacing w:after="0" w:line="240" w:lineRule="auto"/>
    </w:pPr>
    <w:rPr>
      <w:rFonts w:ascii="Cambria" w:eastAsia="Times New Roman" w:hAnsi="Cambria"/>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5A9F"/>
    <w:pPr>
      <w:ind w:left="720"/>
      <w:contextualSpacing/>
    </w:pPr>
  </w:style>
  <w:style w:type="paragraph" w:styleId="Header">
    <w:name w:val="header"/>
    <w:basedOn w:val="Normal"/>
    <w:link w:val="HeaderChar"/>
    <w:uiPriority w:val="99"/>
    <w:unhideWhenUsed/>
    <w:rsid w:val="001267AD"/>
    <w:pPr>
      <w:tabs>
        <w:tab w:val="center" w:pos="4680"/>
        <w:tab w:val="right" w:pos="9360"/>
      </w:tabs>
    </w:pPr>
  </w:style>
  <w:style w:type="character" w:customStyle="1" w:styleId="HeaderChar">
    <w:name w:val="Header Char"/>
    <w:basedOn w:val="DefaultParagraphFont"/>
    <w:link w:val="Header"/>
    <w:uiPriority w:val="99"/>
    <w:rsid w:val="001267AD"/>
    <w:rPr>
      <w:rFonts w:ascii="Cambria" w:eastAsia="Times New Roman" w:hAnsi="Cambria"/>
      <w:sz w:val="24"/>
    </w:rPr>
  </w:style>
  <w:style w:type="paragraph" w:styleId="Footer">
    <w:name w:val="footer"/>
    <w:basedOn w:val="Normal"/>
    <w:link w:val="FooterChar"/>
    <w:uiPriority w:val="99"/>
    <w:unhideWhenUsed/>
    <w:rsid w:val="001267AD"/>
    <w:pPr>
      <w:tabs>
        <w:tab w:val="center" w:pos="4680"/>
        <w:tab w:val="right" w:pos="9360"/>
      </w:tabs>
    </w:pPr>
  </w:style>
  <w:style w:type="character" w:customStyle="1" w:styleId="FooterChar">
    <w:name w:val="Footer Char"/>
    <w:basedOn w:val="DefaultParagraphFont"/>
    <w:link w:val="Footer"/>
    <w:uiPriority w:val="99"/>
    <w:rsid w:val="001267AD"/>
    <w:rPr>
      <w:rFonts w:ascii="Cambria" w:eastAsia="Times New Roman" w:hAnsi="Cambria"/>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988</Words>
  <Characters>5635</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sameigh</dc:creator>
  <cp:lastModifiedBy>OpenStax</cp:lastModifiedBy>
  <cp:revision>2</cp:revision>
  <cp:lastPrinted>2012-05-08T21:00:00Z</cp:lastPrinted>
  <dcterms:created xsi:type="dcterms:W3CDTF">2016-07-06T17:53:00Z</dcterms:created>
  <dcterms:modified xsi:type="dcterms:W3CDTF">2016-07-06T17:53:00Z</dcterms:modified>
</cp:coreProperties>
</file>