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A959E" w14:textId="77777777" w:rsidR="00501F76" w:rsidRPr="00501F76" w:rsidRDefault="00501F76" w:rsidP="0091135D">
      <w:pPr>
        <w:jc w:val="center"/>
        <w:rPr>
          <w:rFonts w:ascii="Times New Roman" w:eastAsia="Times New Roman" w:hAnsi="Times New Roman" w:cs="Times New Roman"/>
          <w:bCs/>
          <w:spacing w:val="1"/>
          <w:sz w:val="24"/>
          <w:szCs w:val="24"/>
        </w:rPr>
      </w:pPr>
    </w:p>
    <w:p w14:paraId="20E3F8AC" w14:textId="77777777" w:rsidR="00B04576" w:rsidRPr="00B731C6" w:rsidRDefault="006F2664" w:rsidP="0091135D">
      <w:pPr>
        <w:jc w:val="center"/>
        <w:rPr>
          <w:rFonts w:ascii="Times New Roman" w:eastAsia="Times New Roman" w:hAnsi="Times New Roman" w:cs="Times New Roman"/>
          <w:sz w:val="28"/>
          <w:szCs w:val="28"/>
        </w:rPr>
      </w:pPr>
      <w:r w:rsidRPr="00B731C6">
        <w:rPr>
          <w:rFonts w:ascii="Times New Roman" w:eastAsia="Times New Roman" w:hAnsi="Times New Roman" w:cs="Times New Roman"/>
          <w:b/>
          <w:bCs/>
          <w:spacing w:val="1"/>
          <w:sz w:val="28"/>
          <w:szCs w:val="28"/>
        </w:rPr>
        <w:t>CHA</w:t>
      </w:r>
      <w:r w:rsidRPr="00B731C6">
        <w:rPr>
          <w:rFonts w:ascii="Times New Roman" w:eastAsia="Times New Roman" w:hAnsi="Times New Roman" w:cs="Times New Roman"/>
          <w:b/>
          <w:bCs/>
          <w:sz w:val="28"/>
          <w:szCs w:val="28"/>
        </w:rPr>
        <w:t>P</w:t>
      </w:r>
      <w:r w:rsidRPr="00B731C6">
        <w:rPr>
          <w:rFonts w:ascii="Times New Roman" w:eastAsia="Times New Roman" w:hAnsi="Times New Roman" w:cs="Times New Roman"/>
          <w:b/>
          <w:bCs/>
          <w:spacing w:val="1"/>
          <w:sz w:val="28"/>
          <w:szCs w:val="28"/>
        </w:rPr>
        <w:t>TE</w:t>
      </w:r>
      <w:r w:rsidRPr="00B731C6">
        <w:rPr>
          <w:rFonts w:ascii="Times New Roman" w:eastAsia="Times New Roman" w:hAnsi="Times New Roman" w:cs="Times New Roman"/>
          <w:b/>
          <w:bCs/>
          <w:sz w:val="28"/>
          <w:szCs w:val="28"/>
        </w:rPr>
        <w:t>R</w:t>
      </w:r>
      <w:r w:rsidRPr="00B731C6">
        <w:rPr>
          <w:rFonts w:ascii="Times New Roman" w:eastAsia="Times New Roman" w:hAnsi="Times New Roman" w:cs="Times New Roman"/>
          <w:b/>
          <w:bCs/>
          <w:spacing w:val="47"/>
          <w:sz w:val="28"/>
          <w:szCs w:val="28"/>
        </w:rPr>
        <w:t xml:space="preserve"> </w:t>
      </w:r>
      <w:r w:rsidRPr="00B731C6">
        <w:rPr>
          <w:rFonts w:ascii="Times New Roman" w:eastAsia="Times New Roman" w:hAnsi="Times New Roman" w:cs="Times New Roman"/>
          <w:b/>
          <w:bCs/>
          <w:sz w:val="28"/>
          <w:szCs w:val="28"/>
        </w:rPr>
        <w:t>11</w:t>
      </w:r>
    </w:p>
    <w:p w14:paraId="20E3F8AF" w14:textId="77777777" w:rsidR="00B04576" w:rsidRPr="00B731C6" w:rsidRDefault="006F2664" w:rsidP="0091135D">
      <w:pPr>
        <w:jc w:val="center"/>
        <w:rPr>
          <w:rFonts w:ascii="Times New Roman" w:eastAsia="Times New Roman" w:hAnsi="Times New Roman" w:cs="Times New Roman"/>
          <w:sz w:val="28"/>
          <w:szCs w:val="28"/>
        </w:rPr>
      </w:pPr>
      <w:r w:rsidRPr="00B731C6">
        <w:rPr>
          <w:rFonts w:ascii="Times New Roman" w:eastAsia="Times New Roman" w:hAnsi="Times New Roman" w:cs="Times New Roman"/>
          <w:b/>
          <w:bCs/>
          <w:sz w:val="28"/>
          <w:szCs w:val="28"/>
        </w:rPr>
        <w:t>P</w:t>
      </w:r>
      <w:r w:rsidRPr="00B731C6">
        <w:rPr>
          <w:rFonts w:ascii="Times New Roman" w:eastAsia="Times New Roman" w:hAnsi="Times New Roman" w:cs="Times New Roman"/>
          <w:b/>
          <w:bCs/>
          <w:spacing w:val="1"/>
          <w:sz w:val="28"/>
          <w:szCs w:val="28"/>
        </w:rPr>
        <w:t>UBL</w:t>
      </w:r>
      <w:r w:rsidRPr="00B731C6">
        <w:rPr>
          <w:rFonts w:ascii="Times New Roman" w:eastAsia="Times New Roman" w:hAnsi="Times New Roman" w:cs="Times New Roman"/>
          <w:b/>
          <w:bCs/>
          <w:sz w:val="28"/>
          <w:szCs w:val="28"/>
        </w:rPr>
        <w:t>IC</w:t>
      </w:r>
      <w:r w:rsidRPr="00B731C6">
        <w:rPr>
          <w:rFonts w:ascii="Times New Roman" w:eastAsia="Times New Roman" w:hAnsi="Times New Roman" w:cs="Times New Roman"/>
          <w:b/>
          <w:bCs/>
          <w:spacing w:val="49"/>
          <w:sz w:val="28"/>
          <w:szCs w:val="28"/>
        </w:rPr>
        <w:t xml:space="preserve"> </w:t>
      </w:r>
      <w:r w:rsidRPr="00B731C6">
        <w:rPr>
          <w:rFonts w:ascii="Times New Roman" w:eastAsia="Times New Roman" w:hAnsi="Times New Roman" w:cs="Times New Roman"/>
          <w:b/>
          <w:bCs/>
          <w:sz w:val="28"/>
          <w:szCs w:val="28"/>
        </w:rPr>
        <w:t>S</w:t>
      </w:r>
      <w:r w:rsidRPr="00B731C6">
        <w:rPr>
          <w:rFonts w:ascii="Times New Roman" w:eastAsia="Times New Roman" w:hAnsi="Times New Roman" w:cs="Times New Roman"/>
          <w:b/>
          <w:bCs/>
          <w:spacing w:val="1"/>
          <w:sz w:val="28"/>
          <w:szCs w:val="28"/>
        </w:rPr>
        <w:t>ECTO</w:t>
      </w:r>
      <w:r w:rsidRPr="00B731C6">
        <w:rPr>
          <w:rFonts w:ascii="Times New Roman" w:eastAsia="Times New Roman" w:hAnsi="Times New Roman" w:cs="Times New Roman"/>
          <w:b/>
          <w:bCs/>
          <w:sz w:val="28"/>
          <w:szCs w:val="28"/>
        </w:rPr>
        <w:t>R</w:t>
      </w:r>
      <w:r w:rsidRPr="00B731C6">
        <w:rPr>
          <w:rFonts w:ascii="Times New Roman" w:eastAsia="Times New Roman" w:hAnsi="Times New Roman" w:cs="Times New Roman"/>
          <w:b/>
          <w:bCs/>
          <w:spacing w:val="48"/>
          <w:sz w:val="28"/>
          <w:szCs w:val="28"/>
        </w:rPr>
        <w:t xml:space="preserve"> </w:t>
      </w:r>
      <w:r w:rsidRPr="00B731C6">
        <w:rPr>
          <w:rFonts w:ascii="Times New Roman" w:eastAsia="Times New Roman" w:hAnsi="Times New Roman" w:cs="Times New Roman"/>
          <w:b/>
          <w:bCs/>
          <w:spacing w:val="1"/>
          <w:sz w:val="28"/>
          <w:szCs w:val="28"/>
        </w:rPr>
        <w:t>LABOU</w:t>
      </w:r>
      <w:r w:rsidRPr="00B731C6">
        <w:rPr>
          <w:rFonts w:ascii="Times New Roman" w:eastAsia="Times New Roman" w:hAnsi="Times New Roman" w:cs="Times New Roman"/>
          <w:b/>
          <w:bCs/>
          <w:sz w:val="28"/>
          <w:szCs w:val="28"/>
        </w:rPr>
        <w:t>R</w:t>
      </w:r>
      <w:r w:rsidRPr="00B731C6">
        <w:rPr>
          <w:rFonts w:ascii="Times New Roman" w:eastAsia="Times New Roman" w:hAnsi="Times New Roman" w:cs="Times New Roman"/>
          <w:b/>
          <w:bCs/>
          <w:spacing w:val="49"/>
          <w:sz w:val="28"/>
          <w:szCs w:val="28"/>
        </w:rPr>
        <w:t xml:space="preserve"> </w:t>
      </w:r>
      <w:r w:rsidRPr="00B731C6">
        <w:rPr>
          <w:rFonts w:ascii="Times New Roman" w:eastAsia="Times New Roman" w:hAnsi="Times New Roman" w:cs="Times New Roman"/>
          <w:b/>
          <w:bCs/>
          <w:spacing w:val="1"/>
          <w:sz w:val="28"/>
          <w:szCs w:val="28"/>
        </w:rPr>
        <w:t>RELAT</w:t>
      </w:r>
      <w:r w:rsidRPr="00B731C6">
        <w:rPr>
          <w:rFonts w:ascii="Times New Roman" w:eastAsia="Times New Roman" w:hAnsi="Times New Roman" w:cs="Times New Roman"/>
          <w:b/>
          <w:bCs/>
          <w:sz w:val="28"/>
          <w:szCs w:val="28"/>
        </w:rPr>
        <w:t>I</w:t>
      </w:r>
      <w:r w:rsidRPr="00B731C6">
        <w:rPr>
          <w:rFonts w:ascii="Times New Roman" w:eastAsia="Times New Roman" w:hAnsi="Times New Roman" w:cs="Times New Roman"/>
          <w:b/>
          <w:bCs/>
          <w:spacing w:val="1"/>
          <w:sz w:val="28"/>
          <w:szCs w:val="28"/>
        </w:rPr>
        <w:t>ON</w:t>
      </w:r>
      <w:r w:rsidRPr="00B731C6">
        <w:rPr>
          <w:rFonts w:ascii="Times New Roman" w:eastAsia="Times New Roman" w:hAnsi="Times New Roman" w:cs="Times New Roman"/>
          <w:b/>
          <w:bCs/>
          <w:sz w:val="28"/>
          <w:szCs w:val="28"/>
        </w:rPr>
        <w:t>S</w:t>
      </w:r>
    </w:p>
    <w:p w14:paraId="20E3F8B0" w14:textId="77777777" w:rsidR="00B04576" w:rsidRDefault="00B04576" w:rsidP="0091135D">
      <w:pPr>
        <w:jc w:val="both"/>
        <w:rPr>
          <w:rFonts w:ascii="Times New Roman" w:hAnsi="Times New Roman" w:cs="Times New Roman"/>
          <w:sz w:val="24"/>
          <w:szCs w:val="24"/>
        </w:rPr>
      </w:pPr>
    </w:p>
    <w:p w14:paraId="09CFBAA5" w14:textId="20B68461" w:rsidR="0091135D" w:rsidRPr="00F25B4E" w:rsidRDefault="008C06CC" w:rsidP="008C06CC">
      <w:pPr>
        <w:jc w:val="center"/>
        <w:rPr>
          <w:rFonts w:ascii="Times New Roman" w:hAnsi="Times New Roman" w:cs="Times New Roman"/>
          <w:b/>
          <w:bCs/>
          <w:sz w:val="24"/>
          <w:szCs w:val="24"/>
          <w:u w:val="single"/>
        </w:rPr>
      </w:pPr>
      <w:r w:rsidRPr="00F25B4E">
        <w:rPr>
          <w:rFonts w:ascii="Times New Roman" w:hAnsi="Times New Roman" w:cs="Times New Roman"/>
          <w:b/>
          <w:bCs/>
          <w:sz w:val="24"/>
          <w:szCs w:val="24"/>
          <w:u w:val="single"/>
        </w:rPr>
        <w:t>Preface</w:t>
      </w:r>
    </w:p>
    <w:p w14:paraId="277E9969" w14:textId="4C1CC98B" w:rsidR="008C06CC" w:rsidRDefault="008C06CC" w:rsidP="008C06CC">
      <w:pPr>
        <w:pStyle w:val="P"/>
        <w:spacing w:before="100" w:beforeAutospacing="1" w:after="100" w:afterAutospacing="1" w:line="240" w:lineRule="auto"/>
        <w:rPr>
          <w:sz w:val="24"/>
          <w:szCs w:val="24"/>
        </w:rPr>
      </w:pPr>
      <w:r>
        <w:rPr>
          <w:sz w:val="24"/>
          <w:szCs w:val="24"/>
        </w:rPr>
        <w:t xml:space="preserve">In this chapter students explore the unique features of Canadian public sector unions.  </w:t>
      </w:r>
      <w:r w:rsidR="000546A4">
        <w:rPr>
          <w:sz w:val="24"/>
          <w:szCs w:val="24"/>
        </w:rPr>
        <w:t>They</w:t>
      </w:r>
      <w:r>
        <w:rPr>
          <w:sz w:val="24"/>
          <w:szCs w:val="24"/>
        </w:rPr>
        <w:t xml:space="preserve"> will review how these unions came to be and their distinctive elements and future look forward.</w:t>
      </w:r>
    </w:p>
    <w:p w14:paraId="4FF4C50B" w14:textId="011A65D1" w:rsidR="008C06CC" w:rsidRPr="00F25B4E" w:rsidRDefault="008C06CC" w:rsidP="008C06CC">
      <w:pPr>
        <w:jc w:val="center"/>
        <w:rPr>
          <w:rFonts w:ascii="Times New Roman" w:hAnsi="Times New Roman" w:cs="Times New Roman"/>
          <w:b/>
          <w:bCs/>
          <w:sz w:val="24"/>
          <w:szCs w:val="24"/>
          <w:u w:val="single"/>
          <w:lang w:val="en-CA"/>
        </w:rPr>
      </w:pPr>
      <w:r w:rsidRPr="00F25B4E">
        <w:rPr>
          <w:rFonts w:ascii="Times New Roman" w:hAnsi="Times New Roman" w:cs="Times New Roman"/>
          <w:b/>
          <w:bCs/>
          <w:sz w:val="24"/>
          <w:szCs w:val="24"/>
          <w:u w:val="single"/>
          <w:lang w:val="en-CA"/>
        </w:rPr>
        <w:t>Learning Objectives</w:t>
      </w:r>
    </w:p>
    <w:p w14:paraId="6CC0A59D" w14:textId="77777777" w:rsidR="000546A4" w:rsidRDefault="000546A4" w:rsidP="008C06CC">
      <w:pPr>
        <w:jc w:val="center"/>
        <w:rPr>
          <w:rFonts w:ascii="Times New Roman" w:hAnsi="Times New Roman" w:cs="Times New Roman"/>
          <w:b/>
          <w:bCs/>
          <w:sz w:val="24"/>
          <w:szCs w:val="24"/>
          <w:lang w:val="en-CA"/>
        </w:rPr>
      </w:pPr>
    </w:p>
    <w:p w14:paraId="66BE5AD0" w14:textId="362C5E05" w:rsidR="008C06CC" w:rsidRPr="00B9191A" w:rsidRDefault="00DB605E" w:rsidP="00DB605E">
      <w:pPr>
        <w:pStyle w:val="ChapFrontObjSetObjListDynListObjP"/>
        <w:suppressAutoHyphens w:val="0"/>
        <w:spacing w:before="0" w:after="0" w:line="240" w:lineRule="auto"/>
        <w:ind w:left="601" w:hanging="601"/>
        <w:jc w:val="both"/>
        <w:rPr>
          <w:sz w:val="24"/>
          <w:szCs w:val="24"/>
        </w:rPr>
      </w:pPr>
      <w:r>
        <w:rPr>
          <w:rStyle w:val="ChapFrontObjSetObjListDynListObjPNum"/>
          <w:sz w:val="24"/>
          <w:szCs w:val="24"/>
        </w:rPr>
        <w:tab/>
      </w:r>
      <w:r w:rsidR="008C06CC" w:rsidRPr="00B9191A">
        <w:rPr>
          <w:rStyle w:val="ChapFrontObjSetObjListDynListObjPNum"/>
          <w:sz w:val="24"/>
          <w:szCs w:val="24"/>
        </w:rPr>
        <w:t>11.1</w:t>
      </w:r>
      <w:r w:rsidR="008C06CC" w:rsidRPr="00B9191A">
        <w:rPr>
          <w:rStyle w:val="ChapFrontObjSetObjListDynListObjPNum"/>
          <w:sz w:val="24"/>
          <w:szCs w:val="24"/>
        </w:rPr>
        <w:tab/>
      </w:r>
      <w:r w:rsidR="008C06CC" w:rsidRPr="00B9191A">
        <w:rPr>
          <w:sz w:val="24"/>
          <w:szCs w:val="24"/>
        </w:rPr>
        <w:t>Identify the size and importance of the public sector</w:t>
      </w:r>
      <w:r>
        <w:rPr>
          <w:sz w:val="24"/>
          <w:szCs w:val="24"/>
        </w:rPr>
        <w:t>.</w:t>
      </w:r>
    </w:p>
    <w:p w14:paraId="2FAEC198" w14:textId="0F62C732" w:rsidR="008C06CC" w:rsidRPr="00B9191A" w:rsidRDefault="008C06CC" w:rsidP="00DB605E">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t>11.2</w:t>
      </w:r>
      <w:r w:rsidRPr="00B9191A">
        <w:rPr>
          <w:rStyle w:val="ChapFrontObjSetObjListDynListObjPNum"/>
          <w:sz w:val="24"/>
          <w:szCs w:val="24"/>
        </w:rPr>
        <w:tab/>
      </w:r>
      <w:r w:rsidRPr="00B9191A">
        <w:rPr>
          <w:sz w:val="24"/>
          <w:szCs w:val="24"/>
        </w:rPr>
        <w:t xml:space="preserve">Outline the development of </w:t>
      </w:r>
      <w:proofErr w:type="spellStart"/>
      <w:r w:rsidRPr="00B9191A">
        <w:rPr>
          <w:sz w:val="24"/>
          <w:szCs w:val="24"/>
        </w:rPr>
        <w:t>labour</w:t>
      </w:r>
      <w:proofErr w:type="spellEnd"/>
      <w:r w:rsidRPr="00B9191A">
        <w:rPr>
          <w:sz w:val="24"/>
          <w:szCs w:val="24"/>
        </w:rPr>
        <w:t xml:space="preserve"> relations in the public sector</w:t>
      </w:r>
      <w:r w:rsidR="00DB605E">
        <w:rPr>
          <w:sz w:val="24"/>
          <w:szCs w:val="24"/>
        </w:rPr>
        <w:t>.</w:t>
      </w:r>
    </w:p>
    <w:p w14:paraId="5E45AA80" w14:textId="6C5A0C8B" w:rsidR="008C06CC" w:rsidRPr="00B9191A" w:rsidRDefault="008C06CC" w:rsidP="00DB605E">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t>11.3</w:t>
      </w:r>
      <w:r w:rsidRPr="00B9191A">
        <w:rPr>
          <w:rStyle w:val="ChapFrontObjSetObjListDynListObjPNum"/>
          <w:sz w:val="24"/>
          <w:szCs w:val="24"/>
        </w:rPr>
        <w:tab/>
      </w:r>
      <w:r w:rsidRPr="00B9191A">
        <w:rPr>
          <w:sz w:val="24"/>
          <w:szCs w:val="24"/>
        </w:rPr>
        <w:t xml:space="preserve">Describe the distinctive features of </w:t>
      </w:r>
      <w:proofErr w:type="spellStart"/>
      <w:r w:rsidRPr="00B9191A">
        <w:rPr>
          <w:sz w:val="24"/>
          <w:szCs w:val="24"/>
        </w:rPr>
        <w:t>labour</w:t>
      </w:r>
      <w:proofErr w:type="spellEnd"/>
      <w:r w:rsidRPr="00B9191A">
        <w:rPr>
          <w:sz w:val="24"/>
          <w:szCs w:val="24"/>
        </w:rPr>
        <w:t xml:space="preserve"> relations in the public sector</w:t>
      </w:r>
      <w:r w:rsidR="00DB605E">
        <w:rPr>
          <w:sz w:val="24"/>
          <w:szCs w:val="24"/>
        </w:rPr>
        <w:t>.</w:t>
      </w:r>
    </w:p>
    <w:p w14:paraId="31AAD8E0" w14:textId="28914B0D" w:rsidR="008C06CC" w:rsidRDefault="008C06CC" w:rsidP="00DB605E">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t>11.4</w:t>
      </w:r>
      <w:r w:rsidRPr="00B9191A">
        <w:rPr>
          <w:rStyle w:val="ChapFrontObjSetObjListDynListObjPNum"/>
          <w:sz w:val="24"/>
          <w:szCs w:val="24"/>
        </w:rPr>
        <w:tab/>
      </w:r>
      <w:r w:rsidRPr="00B9191A">
        <w:rPr>
          <w:sz w:val="24"/>
          <w:szCs w:val="24"/>
        </w:rPr>
        <w:t xml:space="preserve">Outline recent trends in public-sector </w:t>
      </w:r>
      <w:proofErr w:type="spellStart"/>
      <w:r w:rsidRPr="00B9191A">
        <w:rPr>
          <w:sz w:val="24"/>
          <w:szCs w:val="24"/>
        </w:rPr>
        <w:t>labour</w:t>
      </w:r>
      <w:proofErr w:type="spellEnd"/>
      <w:r w:rsidRPr="00B9191A">
        <w:rPr>
          <w:sz w:val="24"/>
          <w:szCs w:val="24"/>
        </w:rPr>
        <w:t xml:space="preserve"> relations</w:t>
      </w:r>
      <w:r w:rsidR="00DB605E">
        <w:rPr>
          <w:sz w:val="24"/>
          <w:szCs w:val="24"/>
        </w:rPr>
        <w:t>.</w:t>
      </w:r>
    </w:p>
    <w:p w14:paraId="66554991" w14:textId="77777777" w:rsidR="00DB605E" w:rsidRPr="00B9191A" w:rsidRDefault="00DB605E" w:rsidP="00DB605E">
      <w:pPr>
        <w:pStyle w:val="ChapFrontObjSetObjListDynListObjP"/>
        <w:suppressAutoHyphens w:val="0"/>
        <w:spacing w:before="0" w:after="0" w:line="240" w:lineRule="auto"/>
        <w:ind w:left="601" w:hanging="601"/>
        <w:jc w:val="both"/>
        <w:rPr>
          <w:sz w:val="24"/>
          <w:szCs w:val="24"/>
        </w:rPr>
      </w:pPr>
    </w:p>
    <w:p w14:paraId="4C61160A" w14:textId="11D87183" w:rsidR="008C06CC" w:rsidRPr="00F25B4E" w:rsidRDefault="008C06CC" w:rsidP="008C06CC">
      <w:pPr>
        <w:jc w:val="center"/>
        <w:rPr>
          <w:rFonts w:ascii="Times New Roman" w:hAnsi="Times New Roman" w:cs="Times New Roman"/>
          <w:b/>
          <w:bCs/>
          <w:sz w:val="24"/>
          <w:szCs w:val="24"/>
          <w:u w:val="single"/>
          <w:lang w:val="en-CA"/>
        </w:rPr>
      </w:pPr>
      <w:r w:rsidRPr="00F25B4E">
        <w:rPr>
          <w:rFonts w:ascii="Times New Roman" w:hAnsi="Times New Roman" w:cs="Times New Roman"/>
          <w:b/>
          <w:bCs/>
          <w:sz w:val="24"/>
          <w:szCs w:val="24"/>
          <w:u w:val="single"/>
          <w:lang w:val="en-CA"/>
        </w:rPr>
        <w:t>Outline/Table of Contents</w:t>
      </w:r>
    </w:p>
    <w:p w14:paraId="37877540" w14:textId="77777777" w:rsidR="008C06CC" w:rsidRDefault="008C06CC" w:rsidP="008C06CC">
      <w:pPr>
        <w:jc w:val="center"/>
        <w:rPr>
          <w:rFonts w:ascii="Times New Roman" w:hAnsi="Times New Roman" w:cs="Times New Roman"/>
          <w:b/>
          <w:bCs/>
          <w:sz w:val="24"/>
          <w:szCs w:val="24"/>
          <w:lang w:val="en-CA"/>
        </w:rPr>
      </w:pPr>
    </w:p>
    <w:p w14:paraId="768782AF" w14:textId="77777777" w:rsidR="008C06CC" w:rsidRPr="00DB605E" w:rsidRDefault="008C06CC" w:rsidP="008C06CC">
      <w:pPr>
        <w:pStyle w:val="ListParagraph"/>
        <w:numPr>
          <w:ilvl w:val="0"/>
          <w:numId w:val="17"/>
        </w:numPr>
        <w:rPr>
          <w:rFonts w:ascii="Times New Roman" w:hAnsi="Times New Roman" w:cs="Times New Roman"/>
          <w:color w:val="000000"/>
          <w:sz w:val="24"/>
          <w:szCs w:val="24"/>
        </w:rPr>
      </w:pPr>
      <w:r w:rsidRPr="0030282F">
        <w:rPr>
          <w:rFonts w:ascii="Times New Roman" w:eastAsia="Times New Roman" w:hAnsi="Times New Roman" w:cs="Times New Roman"/>
          <w:color w:val="000000"/>
          <w:sz w:val="24"/>
          <w:szCs w:val="24"/>
          <w:lang w:eastAsia="en-IN"/>
        </w:rPr>
        <w:t>The Public Sector: Size and Importance</w:t>
      </w:r>
    </w:p>
    <w:p w14:paraId="796C7C87" w14:textId="77777777" w:rsidR="0030282F" w:rsidRPr="00DB605E" w:rsidRDefault="0030282F" w:rsidP="0030282F">
      <w:pPr>
        <w:pStyle w:val="Lev1Title"/>
        <w:keepNext w:val="0"/>
        <w:numPr>
          <w:ilvl w:val="0"/>
          <w:numId w:val="17"/>
        </w:numPr>
        <w:suppressAutoHyphens w:val="0"/>
        <w:spacing w:before="100" w:beforeAutospacing="1" w:after="100" w:afterAutospacing="1" w:line="240" w:lineRule="auto"/>
        <w:rPr>
          <w:bCs/>
          <w:sz w:val="24"/>
          <w:szCs w:val="24"/>
        </w:rPr>
      </w:pPr>
      <w:r w:rsidRPr="00DB605E">
        <w:rPr>
          <w:bCs/>
          <w:sz w:val="24"/>
          <w:szCs w:val="24"/>
        </w:rPr>
        <w:t xml:space="preserve">Distinctive Features of Public-Sector </w:t>
      </w:r>
      <w:proofErr w:type="spellStart"/>
      <w:r w:rsidRPr="00DB605E">
        <w:rPr>
          <w:bCs/>
          <w:sz w:val="24"/>
          <w:szCs w:val="24"/>
        </w:rPr>
        <w:t>Labour</w:t>
      </w:r>
      <w:proofErr w:type="spellEnd"/>
      <w:r w:rsidRPr="00DB605E">
        <w:rPr>
          <w:bCs/>
          <w:sz w:val="24"/>
          <w:szCs w:val="24"/>
        </w:rPr>
        <w:t xml:space="preserve"> Relations</w:t>
      </w:r>
    </w:p>
    <w:p w14:paraId="7E3D3FAB" w14:textId="77777777" w:rsidR="002B79BF" w:rsidRPr="00DB605E" w:rsidRDefault="002B79BF" w:rsidP="002B79BF">
      <w:pPr>
        <w:pStyle w:val="Lev3Title"/>
        <w:numPr>
          <w:ilvl w:val="0"/>
          <w:numId w:val="17"/>
        </w:numPr>
        <w:spacing w:before="100" w:beforeAutospacing="1" w:after="100" w:afterAutospacing="1" w:line="240" w:lineRule="auto"/>
        <w:rPr>
          <w:rStyle w:val="Lev3Title1"/>
          <w:b w:val="0"/>
          <w:caps w:val="0"/>
          <w:sz w:val="24"/>
          <w:szCs w:val="24"/>
        </w:rPr>
      </w:pPr>
      <w:r w:rsidRPr="00DB605E">
        <w:rPr>
          <w:rStyle w:val="Lev3Title1"/>
          <w:b w:val="0"/>
          <w:caps w:val="0"/>
          <w:sz w:val="24"/>
          <w:szCs w:val="24"/>
        </w:rPr>
        <w:t>Comparing Alternative Contract Dispute Resolution Methods</w:t>
      </w:r>
      <w:r w:rsidRPr="00DB605E">
        <w:rPr>
          <w:rStyle w:val="Lev3Title1"/>
          <w:b w:val="0"/>
          <w:caps w:val="0"/>
          <w:sz w:val="24"/>
          <w:szCs w:val="24"/>
        </w:rPr>
        <w:t> </w:t>
      </w:r>
    </w:p>
    <w:p w14:paraId="6304E6D4" w14:textId="77777777" w:rsidR="002B79BF" w:rsidRPr="002B79BF" w:rsidRDefault="002B79BF" w:rsidP="002B79BF">
      <w:pPr>
        <w:pStyle w:val="ListParagraph"/>
        <w:numPr>
          <w:ilvl w:val="0"/>
          <w:numId w:val="17"/>
        </w:numPr>
        <w:rPr>
          <w:rFonts w:ascii="Times New Roman" w:eastAsia="Times New Roman" w:hAnsi="Times New Roman" w:cs="Times New Roman"/>
          <w:color w:val="000000"/>
          <w:sz w:val="24"/>
          <w:szCs w:val="24"/>
          <w:lang w:eastAsia="en-IN"/>
        </w:rPr>
      </w:pPr>
      <w:r w:rsidRPr="002B79BF">
        <w:rPr>
          <w:rFonts w:ascii="Times New Roman" w:eastAsia="Times New Roman" w:hAnsi="Times New Roman" w:cs="Times New Roman"/>
          <w:color w:val="000000"/>
          <w:sz w:val="24"/>
          <w:szCs w:val="24"/>
          <w:lang w:eastAsia="en-IN"/>
        </w:rPr>
        <w:t xml:space="preserve">Recent Developments in Public-Sector </w:t>
      </w:r>
      <w:proofErr w:type="spellStart"/>
      <w:r w:rsidRPr="002B79BF">
        <w:rPr>
          <w:rFonts w:ascii="Times New Roman" w:eastAsia="Times New Roman" w:hAnsi="Times New Roman" w:cs="Times New Roman"/>
          <w:color w:val="000000"/>
          <w:sz w:val="24"/>
          <w:szCs w:val="24"/>
          <w:lang w:eastAsia="en-IN"/>
        </w:rPr>
        <w:t>Labour</w:t>
      </w:r>
      <w:proofErr w:type="spellEnd"/>
      <w:r w:rsidRPr="002B79BF">
        <w:rPr>
          <w:rFonts w:ascii="Times New Roman" w:eastAsia="Times New Roman" w:hAnsi="Times New Roman" w:cs="Times New Roman"/>
          <w:color w:val="000000"/>
          <w:sz w:val="24"/>
          <w:szCs w:val="24"/>
          <w:lang w:eastAsia="en-IN"/>
        </w:rPr>
        <w:t xml:space="preserve"> Relations</w:t>
      </w:r>
    </w:p>
    <w:p w14:paraId="5E03A1B4" w14:textId="77777777" w:rsidR="008C06CC" w:rsidRPr="00011787" w:rsidRDefault="008C06CC" w:rsidP="008C06CC">
      <w:pPr>
        <w:numPr>
          <w:ilvl w:val="0"/>
          <w:numId w:val="17"/>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Review Questions</w:t>
      </w:r>
    </w:p>
    <w:p w14:paraId="4C5F5F11" w14:textId="77777777" w:rsidR="008C06CC" w:rsidRPr="00011787" w:rsidRDefault="008C06CC" w:rsidP="008C06CC">
      <w:pPr>
        <w:numPr>
          <w:ilvl w:val="0"/>
          <w:numId w:val="17"/>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Discussion Questions </w:t>
      </w:r>
    </w:p>
    <w:p w14:paraId="01CEDF81" w14:textId="77777777" w:rsidR="008C06CC" w:rsidRPr="00011787" w:rsidRDefault="008C06CC" w:rsidP="008C06CC">
      <w:pPr>
        <w:numPr>
          <w:ilvl w:val="0"/>
          <w:numId w:val="17"/>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Web Research </w:t>
      </w:r>
    </w:p>
    <w:p w14:paraId="7861008C" w14:textId="77777777" w:rsidR="008C06CC" w:rsidRPr="00011787" w:rsidRDefault="008C06CC" w:rsidP="008C06CC">
      <w:pPr>
        <w:numPr>
          <w:ilvl w:val="0"/>
          <w:numId w:val="17"/>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Vignette </w:t>
      </w:r>
    </w:p>
    <w:p w14:paraId="3C5EECE7" w14:textId="77777777" w:rsidR="008C06CC" w:rsidRDefault="008C06CC" w:rsidP="008C06CC">
      <w:pPr>
        <w:numPr>
          <w:ilvl w:val="0"/>
          <w:numId w:val="17"/>
        </w:numPr>
        <w:rPr>
          <w:rFonts w:ascii="Times New Roman" w:hAnsi="Times New Roman" w:cs="Times New Roman"/>
          <w:sz w:val="24"/>
          <w:szCs w:val="24"/>
          <w:lang w:val="en-CA"/>
        </w:rPr>
      </w:pPr>
      <w:r w:rsidRPr="00011787">
        <w:rPr>
          <w:rFonts w:ascii="Times New Roman" w:hAnsi="Times New Roman" w:cs="Times New Roman"/>
          <w:sz w:val="24"/>
          <w:szCs w:val="24"/>
          <w:lang w:val="en-CA"/>
        </w:rPr>
        <w:t>Case Incident</w:t>
      </w:r>
    </w:p>
    <w:p w14:paraId="26DF33FC" w14:textId="200B3D1E" w:rsidR="008C06CC" w:rsidRPr="008C06CC" w:rsidRDefault="008C06CC" w:rsidP="00F25B4E">
      <w:pPr>
        <w:rPr>
          <w:rFonts w:ascii="Times New Roman" w:hAnsi="Times New Roman" w:cs="Times New Roman"/>
          <w:b/>
          <w:bCs/>
          <w:sz w:val="24"/>
          <w:szCs w:val="24"/>
          <w:lang w:val="en-CA"/>
        </w:rPr>
      </w:pPr>
    </w:p>
    <w:p w14:paraId="376B0025" w14:textId="15A0FD59" w:rsidR="008C06CC" w:rsidRPr="00DB605E" w:rsidRDefault="008C06CC" w:rsidP="00DB605E">
      <w:pPr>
        <w:pStyle w:val="ListParagraph"/>
        <w:numPr>
          <w:ilvl w:val="0"/>
          <w:numId w:val="18"/>
        </w:numPr>
        <w:ind w:hanging="1080"/>
        <w:rPr>
          <w:rFonts w:ascii="Times New Roman" w:hAnsi="Times New Roman" w:cs="Times New Roman"/>
          <w:b/>
          <w:bCs/>
          <w:color w:val="000000"/>
          <w:sz w:val="24"/>
          <w:szCs w:val="24"/>
        </w:rPr>
      </w:pPr>
      <w:r w:rsidRPr="00DB605E">
        <w:rPr>
          <w:rFonts w:ascii="Times New Roman" w:eastAsia="Times New Roman" w:hAnsi="Times New Roman" w:cs="Times New Roman"/>
          <w:b/>
          <w:bCs/>
          <w:color w:val="000000"/>
          <w:sz w:val="24"/>
          <w:szCs w:val="24"/>
          <w:lang w:eastAsia="en-IN"/>
        </w:rPr>
        <w:t>The Public Sector: Size and Importance</w:t>
      </w:r>
    </w:p>
    <w:p w14:paraId="5A0ADD8A" w14:textId="77777777" w:rsidR="008C06CC" w:rsidRPr="00B9191A" w:rsidRDefault="008C06CC" w:rsidP="00DB605E">
      <w:pPr>
        <w:pStyle w:val="PFirstAftTitle"/>
        <w:spacing w:before="100" w:beforeAutospacing="1" w:after="100" w:afterAutospacing="1" w:line="240" w:lineRule="auto"/>
        <w:ind w:firstLine="360"/>
        <w:rPr>
          <w:sz w:val="24"/>
          <w:szCs w:val="24"/>
        </w:rPr>
      </w:pPr>
      <w:r w:rsidRPr="00B9191A">
        <w:rPr>
          <w:sz w:val="24"/>
          <w:szCs w:val="24"/>
        </w:rPr>
        <w:t xml:space="preserve">The </w:t>
      </w:r>
      <w:r w:rsidRPr="00B9191A">
        <w:rPr>
          <w:rStyle w:val="Key"/>
          <w:sz w:val="24"/>
          <w:szCs w:val="24"/>
        </w:rPr>
        <w:t>public sector</w:t>
      </w:r>
      <w:r w:rsidRPr="00B9191A">
        <w:rPr>
          <w:sz w:val="24"/>
          <w:szCs w:val="24"/>
        </w:rPr>
        <w:t xml:space="preserve"> is defined here as including three components: persons working directly for local, provincial</w:t>
      </w:r>
      <w:r>
        <w:rPr>
          <w:sz w:val="24"/>
          <w:szCs w:val="24"/>
        </w:rPr>
        <w:t>, territorial</w:t>
      </w:r>
      <w:r w:rsidRPr="00B9191A">
        <w:rPr>
          <w:sz w:val="24"/>
          <w:szCs w:val="24"/>
        </w:rPr>
        <w:t xml:space="preserve"> and federal governments; persons employed in various public-sector agencies or services such as health care, social service agencies or educational institutions funded by government; and persons who work for government business enterprises and Crown corporations such as the Canadian Broadcasting Corporation.</w:t>
      </w:r>
    </w:p>
    <w:p w14:paraId="389C6C47" w14:textId="77777777" w:rsidR="008C06CC" w:rsidRPr="00DB605E" w:rsidRDefault="008C06CC" w:rsidP="008C06CC">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Importance of the Public Sector</w:t>
      </w:r>
    </w:p>
    <w:p w14:paraId="63F2B25D" w14:textId="09B73616" w:rsidR="008C06CC" w:rsidRPr="00B9191A" w:rsidRDefault="008C06CC" w:rsidP="00DB605E">
      <w:pPr>
        <w:pStyle w:val="PFirstAftTitle"/>
        <w:spacing w:before="100" w:beforeAutospacing="1" w:after="100" w:afterAutospacing="1" w:line="240" w:lineRule="auto"/>
        <w:ind w:firstLine="720"/>
        <w:rPr>
          <w:sz w:val="24"/>
          <w:szCs w:val="24"/>
        </w:rPr>
      </w:pPr>
      <w:r w:rsidRPr="00B9191A">
        <w:rPr>
          <w:sz w:val="24"/>
          <w:szCs w:val="24"/>
        </w:rPr>
        <w:t>The public sector is important for several reasons. The number of people employed makes it an important part of the Canadian economy. It provides vital services such as health care, education, police and fire protection. Unlike the private sector, where if an employer suspends operations customers can obtain services elsewhere, many public-sector employers are the only providers of their service.</w:t>
      </w:r>
    </w:p>
    <w:p w14:paraId="6A346B42" w14:textId="3B544F32" w:rsidR="008C06CC" w:rsidRPr="00DB605E" w:rsidRDefault="008C06CC" w:rsidP="008C06CC">
      <w:pPr>
        <w:rPr>
          <w:rFonts w:ascii="Times New Roman" w:hAnsi="Times New Roman" w:cs="Times New Roman"/>
          <w:sz w:val="24"/>
          <w:szCs w:val="24"/>
        </w:rPr>
      </w:pPr>
      <w:r w:rsidRPr="00DB605E">
        <w:rPr>
          <w:rFonts w:ascii="Times New Roman" w:hAnsi="Times New Roman" w:cs="Times New Roman"/>
          <w:sz w:val="24"/>
          <w:szCs w:val="24"/>
        </w:rPr>
        <w:t xml:space="preserve">The public sector is an important component of the </w:t>
      </w:r>
      <w:proofErr w:type="spellStart"/>
      <w:r w:rsidRPr="00DB605E">
        <w:rPr>
          <w:rFonts w:ascii="Times New Roman" w:hAnsi="Times New Roman" w:cs="Times New Roman"/>
          <w:sz w:val="24"/>
          <w:szCs w:val="24"/>
        </w:rPr>
        <w:t>labour</w:t>
      </w:r>
      <w:proofErr w:type="spellEnd"/>
      <w:r w:rsidRPr="00DB605E">
        <w:rPr>
          <w:rFonts w:ascii="Times New Roman" w:hAnsi="Times New Roman" w:cs="Times New Roman"/>
          <w:sz w:val="24"/>
          <w:szCs w:val="24"/>
        </w:rPr>
        <w:t xml:space="preserve"> relations system, and in 2021 approximately 77% of all union members</w:t>
      </w:r>
      <w:r w:rsidR="00501F76">
        <w:rPr>
          <w:rFonts w:ascii="Times New Roman" w:hAnsi="Times New Roman" w:cs="Times New Roman"/>
          <w:sz w:val="24"/>
          <w:szCs w:val="24"/>
        </w:rPr>
        <w:t xml:space="preserve"> were public-sector employees. </w:t>
      </w:r>
      <w:r w:rsidRPr="00DB605E">
        <w:rPr>
          <w:rFonts w:ascii="Times New Roman" w:hAnsi="Times New Roman" w:cs="Times New Roman"/>
          <w:sz w:val="24"/>
          <w:szCs w:val="24"/>
        </w:rPr>
        <w:t xml:space="preserve">This was in sharp </w:t>
      </w:r>
      <w:r w:rsidRPr="00DB605E">
        <w:rPr>
          <w:rFonts w:ascii="Times New Roman" w:hAnsi="Times New Roman" w:cs="Times New Roman"/>
          <w:sz w:val="24"/>
          <w:szCs w:val="24"/>
        </w:rPr>
        <w:lastRenderedPageBreak/>
        <w:t>contrast to the private sector, where only 16 percent of persons employed in the private sector belonged to a union</w:t>
      </w:r>
      <w:r w:rsidR="0030282F" w:rsidRPr="00DB605E">
        <w:rPr>
          <w:rFonts w:ascii="Times New Roman" w:hAnsi="Times New Roman" w:cs="Times New Roman"/>
          <w:sz w:val="24"/>
          <w:szCs w:val="24"/>
        </w:rPr>
        <w:t>.</w:t>
      </w:r>
    </w:p>
    <w:p w14:paraId="1CE494D6"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Why Public-Sector Employees Were Not Allowed to Unionize</w:t>
      </w:r>
    </w:p>
    <w:p w14:paraId="082E870C" w14:textId="11261AB5" w:rsidR="0030282F" w:rsidRPr="00B9191A" w:rsidRDefault="0030282F" w:rsidP="00DB605E">
      <w:pPr>
        <w:pStyle w:val="PFirstAftTitle"/>
        <w:spacing w:before="100" w:beforeAutospacing="1" w:after="100" w:afterAutospacing="1" w:line="240" w:lineRule="auto"/>
        <w:ind w:firstLine="720"/>
        <w:rPr>
          <w:sz w:val="24"/>
          <w:szCs w:val="24"/>
        </w:rPr>
      </w:pPr>
      <w:r>
        <w:rPr>
          <w:sz w:val="24"/>
          <w:szCs w:val="24"/>
        </w:rPr>
        <w:t>There are s</w:t>
      </w:r>
      <w:r w:rsidRPr="00B9191A">
        <w:rPr>
          <w:sz w:val="24"/>
          <w:szCs w:val="24"/>
        </w:rPr>
        <w:t>everal reasons for the delay in extending the right to unionize to the public sector. The essential nature of some of the services provided was a concern</w:t>
      </w:r>
      <w:r>
        <w:rPr>
          <w:sz w:val="24"/>
          <w:szCs w:val="24"/>
        </w:rPr>
        <w:t xml:space="preserve"> as a </w:t>
      </w:r>
      <w:r w:rsidRPr="00B9191A">
        <w:rPr>
          <w:sz w:val="24"/>
          <w:szCs w:val="24"/>
        </w:rPr>
        <w:t>strike could mean an interruption of vital community services. It was also thought that governments should not be forced to give up control of the public sector, in particular, control over budgets. There was also a concern that a unionized public sector would have too much power, in view of the services provided, and this would lead to excessive increases in compensation.</w:t>
      </w:r>
    </w:p>
    <w:p w14:paraId="7BFF9EC3"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Employee Associations</w:t>
      </w:r>
    </w:p>
    <w:p w14:paraId="187AA304" w14:textId="77777777" w:rsidR="0030282F" w:rsidRDefault="0030282F" w:rsidP="00DB605E">
      <w:pPr>
        <w:pStyle w:val="PFirstAftTitle"/>
        <w:spacing w:before="100" w:beforeAutospacing="1" w:after="100" w:afterAutospacing="1" w:line="240" w:lineRule="auto"/>
        <w:ind w:firstLine="720"/>
        <w:rPr>
          <w:sz w:val="24"/>
          <w:szCs w:val="24"/>
        </w:rPr>
      </w:pPr>
      <w:r w:rsidRPr="00B9191A">
        <w:rPr>
          <w:sz w:val="24"/>
          <w:szCs w:val="24"/>
        </w:rPr>
        <w:t xml:space="preserve">Prior to public-sector employees being granted the right to unionize, they formed employee associations to promote their interests. These were different from unions in several respects. Because these associations were not certified by a </w:t>
      </w:r>
      <w:proofErr w:type="spellStart"/>
      <w:r>
        <w:rPr>
          <w:sz w:val="24"/>
          <w:szCs w:val="24"/>
        </w:rPr>
        <w:t>l</w:t>
      </w:r>
      <w:r w:rsidRPr="00B9191A">
        <w:rPr>
          <w:sz w:val="24"/>
          <w:szCs w:val="24"/>
        </w:rPr>
        <w:t>abour</w:t>
      </w:r>
      <w:proofErr w:type="spellEnd"/>
      <w:r w:rsidRPr="00B9191A">
        <w:rPr>
          <w:sz w:val="24"/>
          <w:szCs w:val="24"/>
        </w:rPr>
        <w:t xml:space="preserve"> </w:t>
      </w:r>
      <w:r>
        <w:rPr>
          <w:sz w:val="24"/>
          <w:szCs w:val="24"/>
        </w:rPr>
        <w:t>r</w:t>
      </w:r>
      <w:r w:rsidRPr="00B9191A">
        <w:rPr>
          <w:sz w:val="24"/>
          <w:szCs w:val="24"/>
        </w:rPr>
        <w:t xml:space="preserve">elations </w:t>
      </w:r>
      <w:r>
        <w:rPr>
          <w:sz w:val="24"/>
          <w:szCs w:val="24"/>
        </w:rPr>
        <w:t>b</w:t>
      </w:r>
      <w:r w:rsidRPr="00B9191A">
        <w:rPr>
          <w:sz w:val="24"/>
          <w:szCs w:val="24"/>
        </w:rPr>
        <w:t xml:space="preserve">oard, they did not have the right to strike. They included members of management and did not join </w:t>
      </w:r>
      <w:proofErr w:type="spellStart"/>
      <w:r w:rsidRPr="00B9191A">
        <w:rPr>
          <w:sz w:val="24"/>
          <w:szCs w:val="24"/>
        </w:rPr>
        <w:t>labour</w:t>
      </w:r>
      <w:proofErr w:type="spellEnd"/>
      <w:r w:rsidRPr="00B9191A">
        <w:rPr>
          <w:sz w:val="24"/>
          <w:szCs w:val="24"/>
        </w:rPr>
        <w:t xml:space="preserve"> federations. The associations consulted with governments to voice employee concerns regarding compensation and working conditions; however, the employer maintained final decision-making authority. Eventually employees perceived that this process did not adequately protect their interests, and they sought the right to unionize. The associations were important, however, because they were the basis for public-sector unions that were able to develop rapidly when legislation extended collective bargaining rights to public-sector employees.</w:t>
      </w:r>
    </w:p>
    <w:p w14:paraId="3688F482"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Collective Bargaining Rights Extended to the Public Sector</w:t>
      </w:r>
    </w:p>
    <w:p w14:paraId="042922E8" w14:textId="3A16D1D3" w:rsidR="0030282F" w:rsidRPr="00DB605E" w:rsidRDefault="0030282F" w:rsidP="0030282F">
      <w:pPr>
        <w:ind w:firstLine="720"/>
        <w:rPr>
          <w:rFonts w:ascii="Times New Roman" w:hAnsi="Times New Roman" w:cs="Times New Roman"/>
          <w:sz w:val="24"/>
          <w:szCs w:val="24"/>
        </w:rPr>
      </w:pPr>
      <w:r w:rsidRPr="00DB605E">
        <w:rPr>
          <w:rFonts w:ascii="Times New Roman" w:hAnsi="Times New Roman" w:cs="Times New Roman"/>
          <w:sz w:val="24"/>
          <w:szCs w:val="24"/>
        </w:rPr>
        <w:t xml:space="preserve">In 1967, the federal government enacted the </w:t>
      </w:r>
      <w:r w:rsidRPr="000546A4">
        <w:rPr>
          <w:rStyle w:val="I"/>
          <w:sz w:val="24"/>
          <w:szCs w:val="24"/>
        </w:rPr>
        <w:t xml:space="preserve">Public Service Staff Relations Act which is </w:t>
      </w:r>
      <w:r w:rsidRPr="00DB605E">
        <w:rPr>
          <w:rFonts w:ascii="Times New Roman" w:hAnsi="Times New Roman" w:cs="Times New Roman"/>
          <w:sz w:val="24"/>
          <w:szCs w:val="24"/>
        </w:rPr>
        <w:t xml:space="preserve">now the </w:t>
      </w:r>
      <w:r w:rsidRPr="000546A4">
        <w:rPr>
          <w:rStyle w:val="I"/>
          <w:sz w:val="24"/>
          <w:szCs w:val="24"/>
        </w:rPr>
        <w:t xml:space="preserve">Public Service </w:t>
      </w:r>
      <w:proofErr w:type="spellStart"/>
      <w:r w:rsidRPr="000546A4">
        <w:rPr>
          <w:rStyle w:val="I"/>
          <w:sz w:val="24"/>
          <w:szCs w:val="24"/>
        </w:rPr>
        <w:t>Labour</w:t>
      </w:r>
      <w:proofErr w:type="spellEnd"/>
      <w:r w:rsidRPr="000546A4">
        <w:rPr>
          <w:rStyle w:val="I"/>
          <w:sz w:val="24"/>
          <w:szCs w:val="24"/>
        </w:rPr>
        <w:t xml:space="preserve"> Relations Act.  This Act</w:t>
      </w:r>
      <w:r w:rsidRPr="000546A4">
        <w:rPr>
          <w:rStyle w:val="I"/>
          <w:i w:val="0"/>
          <w:sz w:val="24"/>
          <w:szCs w:val="24"/>
        </w:rPr>
        <w:t xml:space="preserve"> </w:t>
      </w:r>
      <w:r w:rsidRPr="00DB605E">
        <w:rPr>
          <w:rFonts w:ascii="Times New Roman" w:hAnsi="Times New Roman" w:cs="Times New Roman"/>
          <w:sz w:val="24"/>
          <w:szCs w:val="24"/>
        </w:rPr>
        <w:t>gave federal government employees the right to unionize. A distinctive aspect of this legislation was a provision for a choice of contract dispute resolution mechanisms. Prior to the start of each contract negotiation, the union could choose either interest arbitration or a strike as the final dispute resolution mechanism. Subsequently, the provinces enacted legislation granting collective bargaining rights to their employees. In many jurisdictions, separate statutes covering parts of the public sector such as teachers or health workers were passed. There was a great deal of variation with respect to the right to strike in the provincial legislation. In some provinces, government and other public-sector employees were given the right to strike. In other provinces, employees were not allowed to strike, and interest arbitration was established as the contract dispute resolution mechanism.</w:t>
      </w:r>
    </w:p>
    <w:p w14:paraId="4B539FF9" w14:textId="79DE6F16" w:rsidR="0030282F" w:rsidRPr="00DB605E" w:rsidRDefault="0030282F" w:rsidP="00DB605E">
      <w:pPr>
        <w:pStyle w:val="Lev1Title"/>
        <w:keepNext w:val="0"/>
        <w:numPr>
          <w:ilvl w:val="0"/>
          <w:numId w:val="18"/>
        </w:numPr>
        <w:suppressAutoHyphens w:val="0"/>
        <w:spacing w:before="100" w:beforeAutospacing="1" w:after="100" w:afterAutospacing="1" w:line="240" w:lineRule="auto"/>
        <w:ind w:hanging="1080"/>
        <w:rPr>
          <w:b/>
          <w:bCs/>
          <w:sz w:val="24"/>
          <w:szCs w:val="24"/>
        </w:rPr>
      </w:pPr>
      <w:r w:rsidRPr="00DB605E">
        <w:rPr>
          <w:b/>
          <w:bCs/>
          <w:sz w:val="24"/>
          <w:szCs w:val="24"/>
        </w:rPr>
        <w:t xml:space="preserve">Distinctive Features of Public-Sector </w:t>
      </w:r>
      <w:proofErr w:type="spellStart"/>
      <w:r w:rsidRPr="00DB605E">
        <w:rPr>
          <w:b/>
          <w:bCs/>
          <w:sz w:val="24"/>
          <w:szCs w:val="24"/>
        </w:rPr>
        <w:t>Labour</w:t>
      </w:r>
      <w:proofErr w:type="spellEnd"/>
      <w:r w:rsidRPr="00DB605E">
        <w:rPr>
          <w:b/>
          <w:bCs/>
          <w:sz w:val="24"/>
          <w:szCs w:val="24"/>
        </w:rPr>
        <w:t xml:space="preserve"> Relations</w:t>
      </w:r>
    </w:p>
    <w:p w14:paraId="7067707A"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Employers</w:t>
      </w:r>
    </w:p>
    <w:p w14:paraId="4B52F167" w14:textId="77777777" w:rsidR="0030282F" w:rsidRDefault="0030282F" w:rsidP="00DB605E">
      <w:pPr>
        <w:pStyle w:val="PFirstAftTitle"/>
        <w:spacing w:before="100" w:beforeAutospacing="1" w:after="100" w:afterAutospacing="1" w:line="240" w:lineRule="auto"/>
        <w:ind w:firstLine="720"/>
        <w:rPr>
          <w:sz w:val="24"/>
          <w:szCs w:val="24"/>
        </w:rPr>
      </w:pPr>
      <w:r w:rsidRPr="00B9191A">
        <w:rPr>
          <w:sz w:val="24"/>
          <w:szCs w:val="24"/>
        </w:rPr>
        <w:t xml:space="preserve">Several unique features of public-sector employers affect </w:t>
      </w:r>
      <w:proofErr w:type="spellStart"/>
      <w:r w:rsidRPr="00B9191A">
        <w:rPr>
          <w:sz w:val="24"/>
          <w:szCs w:val="24"/>
        </w:rPr>
        <w:t>labour</w:t>
      </w:r>
      <w:proofErr w:type="spellEnd"/>
      <w:r w:rsidRPr="00B9191A">
        <w:rPr>
          <w:sz w:val="24"/>
          <w:szCs w:val="24"/>
        </w:rPr>
        <w:t xml:space="preserve"> relations.</w:t>
      </w:r>
    </w:p>
    <w:p w14:paraId="2C6EF68D" w14:textId="77777777" w:rsidR="00501F76" w:rsidRPr="00B9191A" w:rsidRDefault="00501F76" w:rsidP="00DB605E">
      <w:pPr>
        <w:pStyle w:val="PFirstAftTitle"/>
        <w:spacing w:before="100" w:beforeAutospacing="1" w:after="100" w:afterAutospacing="1" w:line="240" w:lineRule="auto"/>
        <w:ind w:firstLine="720"/>
        <w:rPr>
          <w:sz w:val="24"/>
          <w:szCs w:val="24"/>
        </w:rPr>
      </w:pPr>
    </w:p>
    <w:p w14:paraId="4803EAA3" w14:textId="77777777" w:rsidR="0030282F" w:rsidRPr="00B9191A" w:rsidRDefault="0030282F" w:rsidP="00DB605E">
      <w:pPr>
        <w:pStyle w:val="Lev3Title"/>
        <w:spacing w:before="100" w:beforeAutospacing="1" w:after="100" w:afterAutospacing="1" w:line="240" w:lineRule="auto"/>
        <w:ind w:firstLine="720"/>
        <w:rPr>
          <w:sz w:val="24"/>
          <w:szCs w:val="24"/>
        </w:rPr>
      </w:pPr>
      <w:r w:rsidRPr="00B9191A">
        <w:rPr>
          <w:rStyle w:val="Lev3Title1"/>
          <w:sz w:val="24"/>
          <w:szCs w:val="24"/>
        </w:rPr>
        <w:lastRenderedPageBreak/>
        <w:t>Dual Role</w:t>
      </w:r>
      <w:r w:rsidRPr="00B9191A">
        <w:rPr>
          <w:rStyle w:val="Lev3Title1"/>
          <w:sz w:val="24"/>
          <w:szCs w:val="24"/>
        </w:rPr>
        <w:t> </w:t>
      </w:r>
      <w:proofErr w:type="gramStart"/>
      <w:r w:rsidRPr="00B9191A">
        <w:rPr>
          <w:sz w:val="24"/>
          <w:szCs w:val="24"/>
        </w:rPr>
        <w:t>Some</w:t>
      </w:r>
      <w:proofErr w:type="gramEnd"/>
      <w:r w:rsidRPr="00B9191A">
        <w:rPr>
          <w:sz w:val="24"/>
          <w:szCs w:val="24"/>
        </w:rPr>
        <w:t xml:space="preserve"> public-sector employers have a dual role; they function as both an </w:t>
      </w:r>
      <w:r w:rsidRPr="007440C3">
        <w:rPr>
          <w:rStyle w:val="I"/>
          <w:sz w:val="24"/>
          <w:szCs w:val="24"/>
        </w:rPr>
        <w:t>employer</w:t>
      </w:r>
      <w:r w:rsidRPr="00D25B1E">
        <w:rPr>
          <w:i/>
          <w:sz w:val="24"/>
          <w:szCs w:val="24"/>
        </w:rPr>
        <w:t xml:space="preserve"> </w:t>
      </w:r>
      <w:r w:rsidRPr="007440C3">
        <w:rPr>
          <w:sz w:val="24"/>
          <w:szCs w:val="24"/>
        </w:rPr>
        <w:t>and a</w:t>
      </w:r>
      <w:r w:rsidRPr="00D25B1E">
        <w:rPr>
          <w:i/>
          <w:sz w:val="24"/>
          <w:szCs w:val="24"/>
        </w:rPr>
        <w:t xml:space="preserve"> </w:t>
      </w:r>
      <w:r w:rsidRPr="007440C3">
        <w:rPr>
          <w:rStyle w:val="I"/>
          <w:sz w:val="24"/>
          <w:szCs w:val="24"/>
        </w:rPr>
        <w:t>regulator</w:t>
      </w:r>
      <w:r w:rsidRPr="00B9191A">
        <w:rPr>
          <w:sz w:val="24"/>
          <w:szCs w:val="24"/>
        </w:rPr>
        <w:t xml:space="preserve"> of the system. Public-sector employers engage in contract negotiation and administration with unions; however, the capacity of some public-sector employers to legislate affects these processes and </w:t>
      </w:r>
      <w:proofErr w:type="spellStart"/>
      <w:r w:rsidRPr="00B9191A">
        <w:rPr>
          <w:sz w:val="24"/>
          <w:szCs w:val="24"/>
        </w:rPr>
        <w:t>labour</w:t>
      </w:r>
      <w:proofErr w:type="spellEnd"/>
      <w:r w:rsidRPr="00B9191A">
        <w:rPr>
          <w:sz w:val="24"/>
          <w:szCs w:val="24"/>
        </w:rPr>
        <w:t xml:space="preserve"> relations outcomes. Governments can pass legislation that grants or takes away the right to strike from specific public-sector employees such as teachers. Governments can also pass legislation that imposes wage restraints or freezes, affecting, for example, community college bargaining outcomes.</w:t>
      </w:r>
    </w:p>
    <w:p w14:paraId="594D5078" w14:textId="77777777" w:rsidR="0030282F" w:rsidRPr="00B9191A" w:rsidRDefault="0030282F" w:rsidP="00DB605E">
      <w:pPr>
        <w:pStyle w:val="Lev3Title"/>
        <w:spacing w:before="100" w:beforeAutospacing="1" w:after="100" w:afterAutospacing="1" w:line="240" w:lineRule="auto"/>
        <w:ind w:firstLine="720"/>
        <w:rPr>
          <w:sz w:val="24"/>
          <w:szCs w:val="24"/>
        </w:rPr>
      </w:pPr>
      <w:r w:rsidRPr="00B9191A">
        <w:rPr>
          <w:rStyle w:val="Lev3Title1"/>
          <w:sz w:val="24"/>
          <w:szCs w:val="24"/>
        </w:rPr>
        <w:t>Divided Authority</w:t>
      </w:r>
      <w:r w:rsidRPr="00B9191A">
        <w:rPr>
          <w:rStyle w:val="Lev3Title1"/>
          <w:sz w:val="24"/>
          <w:szCs w:val="24"/>
        </w:rPr>
        <w:t> </w:t>
      </w:r>
      <w:r w:rsidRPr="00B9191A">
        <w:rPr>
          <w:sz w:val="24"/>
          <w:szCs w:val="24"/>
        </w:rPr>
        <w:t xml:space="preserve">In the private sector, there is one voice for management, and it is usually known where the employer stands. In the public sector, management authority is sometimes divided, meaning that it is possible that corporate authority is divided between administrators the union usually deals with and elected government officials. This may prompt union leaders to attempt to go around management and influence federal or provincial </w:t>
      </w:r>
      <w:r>
        <w:rPr>
          <w:sz w:val="24"/>
          <w:szCs w:val="24"/>
        </w:rPr>
        <w:t>legislation</w:t>
      </w:r>
      <w:r w:rsidRPr="00B9191A">
        <w:rPr>
          <w:sz w:val="24"/>
          <w:szCs w:val="24"/>
        </w:rPr>
        <w:t>. For example, in the case of a public transit system, the union may determine that it will not be able to obtain a wage increase from the transit authority’s administrators negotiating for the employer, and it may attempt to pressure politicians to intervene in contract talks.</w:t>
      </w:r>
    </w:p>
    <w:p w14:paraId="061502F5" w14:textId="0ED6B3BA" w:rsidR="0030282F" w:rsidRPr="00B9191A" w:rsidRDefault="0030282F" w:rsidP="00DB605E">
      <w:pPr>
        <w:pStyle w:val="Lev3Title"/>
        <w:spacing w:before="100" w:beforeAutospacing="1" w:after="100" w:afterAutospacing="1" w:line="240" w:lineRule="auto"/>
        <w:ind w:firstLine="720"/>
        <w:rPr>
          <w:sz w:val="24"/>
          <w:szCs w:val="24"/>
        </w:rPr>
      </w:pPr>
      <w:r w:rsidRPr="00B9191A">
        <w:rPr>
          <w:rStyle w:val="Lev3Title1"/>
          <w:sz w:val="24"/>
          <w:szCs w:val="24"/>
        </w:rPr>
        <w:t>Political Bottom Line</w:t>
      </w:r>
      <w:r w:rsidRPr="00B9191A">
        <w:rPr>
          <w:rStyle w:val="Lev3Title1"/>
          <w:sz w:val="24"/>
          <w:szCs w:val="24"/>
        </w:rPr>
        <w:t> </w:t>
      </w:r>
      <w:r w:rsidRPr="00B9191A">
        <w:rPr>
          <w:sz w:val="24"/>
          <w:szCs w:val="24"/>
        </w:rPr>
        <w:t xml:space="preserve">In the private sector, employers are profit-seeking organizations, and collective agreement outcomes are largely determined by economic factors. The employer’s ability to pay and retain customers are </w:t>
      </w:r>
      <w:r>
        <w:rPr>
          <w:sz w:val="24"/>
          <w:szCs w:val="24"/>
        </w:rPr>
        <w:t>important</w:t>
      </w:r>
      <w:r w:rsidRPr="00B9191A">
        <w:rPr>
          <w:sz w:val="24"/>
          <w:szCs w:val="24"/>
        </w:rPr>
        <w:t xml:space="preserve"> factors. Wage increases that go beyond this ability cannot be sustained in the long run. In the public sector, the political factor is crucial. Governments are concerned with public opinion and how it affects re-election, not profits. Strikes in the private sector are a union </w:t>
      </w:r>
      <w:r>
        <w:rPr>
          <w:sz w:val="24"/>
          <w:szCs w:val="24"/>
        </w:rPr>
        <w:t>practice</w:t>
      </w:r>
      <w:r w:rsidRPr="00B9191A">
        <w:rPr>
          <w:sz w:val="24"/>
          <w:szCs w:val="24"/>
        </w:rPr>
        <w:t xml:space="preserve"> to impose losses on the employer so that it will agree to a wage increase or other key negotiating demands. In the public sector, governments do not always incur losses during a strike; they may actually save money due to not having to pay wages and benefit expenses for unionized public servants. The purpose of some public-sector strikes is really about influencing public opinion so that government will be pressured to agree to more </w:t>
      </w:r>
      <w:proofErr w:type="spellStart"/>
      <w:r w:rsidRPr="00B9191A">
        <w:rPr>
          <w:sz w:val="24"/>
          <w:szCs w:val="24"/>
        </w:rPr>
        <w:t>favourable</w:t>
      </w:r>
      <w:proofErr w:type="spellEnd"/>
      <w:r w:rsidRPr="00B9191A">
        <w:rPr>
          <w:sz w:val="24"/>
          <w:szCs w:val="24"/>
        </w:rPr>
        <w:t xml:space="preserve"> terms of employment. Some public-sector employees such as teachers and nurses attempt to frame</w:t>
      </w:r>
      <w:r>
        <w:rPr>
          <w:sz w:val="24"/>
          <w:szCs w:val="24"/>
        </w:rPr>
        <w:t xml:space="preserve"> some </w:t>
      </w:r>
      <w:r w:rsidRPr="00B9191A">
        <w:rPr>
          <w:sz w:val="24"/>
          <w:szCs w:val="24"/>
        </w:rPr>
        <w:t>dispute</w:t>
      </w:r>
      <w:r>
        <w:rPr>
          <w:sz w:val="24"/>
          <w:szCs w:val="24"/>
        </w:rPr>
        <w:t>s</w:t>
      </w:r>
      <w:r w:rsidRPr="00B9191A">
        <w:rPr>
          <w:sz w:val="24"/>
          <w:szCs w:val="24"/>
        </w:rPr>
        <w:t xml:space="preserve"> with the employer by referring to the quality of education or patient care to maximize a </w:t>
      </w:r>
      <w:proofErr w:type="spellStart"/>
      <w:r w:rsidRPr="00B9191A">
        <w:rPr>
          <w:sz w:val="24"/>
          <w:szCs w:val="24"/>
        </w:rPr>
        <w:t>favourable</w:t>
      </w:r>
      <w:proofErr w:type="spellEnd"/>
      <w:r w:rsidRPr="00B9191A">
        <w:rPr>
          <w:sz w:val="24"/>
          <w:szCs w:val="24"/>
        </w:rPr>
        <w:t xml:space="preserve"> reaction from the public. However, it is possible that some public-sector strikes will not generate public interest or support. For example, if the clerks who process payments of water bills at city hall go on strike, it is not likely that this will generate much public concern. In contrast, if professors strike, there will likely be calls after a short time for government action to end the disruption </w:t>
      </w:r>
      <w:r>
        <w:rPr>
          <w:sz w:val="24"/>
          <w:szCs w:val="24"/>
        </w:rPr>
        <w:t>to</w:t>
      </w:r>
      <w:r w:rsidRPr="00B9191A">
        <w:rPr>
          <w:sz w:val="24"/>
          <w:szCs w:val="24"/>
        </w:rPr>
        <w:t xml:space="preserve"> classes.</w:t>
      </w:r>
    </w:p>
    <w:p w14:paraId="1ACF9CF3" w14:textId="4A0781D5" w:rsidR="0030282F" w:rsidRPr="00B9191A" w:rsidRDefault="0030282F" w:rsidP="00DB605E">
      <w:pPr>
        <w:pStyle w:val="Lev3Title"/>
        <w:spacing w:before="100" w:beforeAutospacing="1" w:after="100" w:afterAutospacing="1" w:line="240" w:lineRule="auto"/>
        <w:ind w:firstLine="720"/>
        <w:rPr>
          <w:sz w:val="24"/>
          <w:szCs w:val="24"/>
        </w:rPr>
      </w:pPr>
      <w:r w:rsidRPr="00B9191A">
        <w:rPr>
          <w:rStyle w:val="Lev3Title1"/>
          <w:sz w:val="24"/>
          <w:szCs w:val="24"/>
        </w:rPr>
        <w:t>Financial Constraints</w:t>
      </w:r>
      <w:r w:rsidRPr="00B9191A">
        <w:rPr>
          <w:rStyle w:val="Lev3Title1"/>
          <w:sz w:val="24"/>
          <w:szCs w:val="24"/>
        </w:rPr>
        <w:t> </w:t>
      </w:r>
      <w:r w:rsidRPr="00B9191A">
        <w:rPr>
          <w:sz w:val="24"/>
          <w:szCs w:val="24"/>
        </w:rPr>
        <w:t xml:space="preserve">At one time, it was thought that the public sector was different because governments would have the authority to raise taxes when necessary to provide for wage increases granted for public-sector workers. In view of the economic and political climates in the last decade, this does not appear to be the case. The deficit spending undertaken by governments in response to the </w:t>
      </w:r>
      <w:r>
        <w:rPr>
          <w:sz w:val="24"/>
          <w:szCs w:val="24"/>
        </w:rPr>
        <w:t>COVID-19 pandemic,</w:t>
      </w:r>
      <w:r w:rsidRPr="00B9191A">
        <w:rPr>
          <w:sz w:val="24"/>
          <w:szCs w:val="24"/>
        </w:rPr>
        <w:t xml:space="preserve"> governments with increased debt that will make future contract negotiations more difficult.</w:t>
      </w:r>
    </w:p>
    <w:p w14:paraId="29C4DEBC"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Unions and Their Members</w:t>
      </w:r>
    </w:p>
    <w:p w14:paraId="00A19E94" w14:textId="37F53A58" w:rsidR="0030282F" w:rsidRPr="00B9191A" w:rsidRDefault="0030282F" w:rsidP="00DB605E">
      <w:pPr>
        <w:pStyle w:val="PFirstAftTitle"/>
        <w:spacing w:before="100" w:beforeAutospacing="1" w:after="100" w:afterAutospacing="1" w:line="240" w:lineRule="auto"/>
        <w:ind w:firstLine="360"/>
        <w:rPr>
          <w:sz w:val="24"/>
          <w:szCs w:val="24"/>
        </w:rPr>
      </w:pPr>
      <w:r w:rsidRPr="00B9191A">
        <w:rPr>
          <w:sz w:val="24"/>
          <w:szCs w:val="24"/>
        </w:rPr>
        <w:t xml:space="preserve">Public-sector union membership has changed, not only in numbers but also in composition, from the traditional trade union rank-and-file of the early 20th century. </w:t>
      </w:r>
      <w:r w:rsidR="000546A4">
        <w:rPr>
          <w:sz w:val="24"/>
          <w:szCs w:val="24"/>
        </w:rPr>
        <w:t>P</w:t>
      </w:r>
      <w:r w:rsidRPr="00B9191A">
        <w:rPr>
          <w:sz w:val="24"/>
          <w:szCs w:val="24"/>
        </w:rPr>
        <w:t xml:space="preserve">ublic-sector </w:t>
      </w:r>
      <w:r w:rsidRPr="00B9191A">
        <w:rPr>
          <w:sz w:val="24"/>
          <w:szCs w:val="24"/>
        </w:rPr>
        <w:lastRenderedPageBreak/>
        <w:t>unionization rates grew from7</w:t>
      </w:r>
      <w:r>
        <w:rPr>
          <w:sz w:val="24"/>
          <w:szCs w:val="24"/>
        </w:rPr>
        <w:t>5.4</w:t>
      </w:r>
      <w:r w:rsidRPr="00B9191A">
        <w:rPr>
          <w:sz w:val="24"/>
          <w:szCs w:val="24"/>
        </w:rPr>
        <w:t xml:space="preserve"> percent to 7</w:t>
      </w:r>
      <w:r>
        <w:rPr>
          <w:sz w:val="24"/>
          <w:szCs w:val="24"/>
        </w:rPr>
        <w:t>7.2</w:t>
      </w:r>
      <w:r w:rsidRPr="00B9191A">
        <w:rPr>
          <w:sz w:val="24"/>
          <w:szCs w:val="24"/>
        </w:rPr>
        <w:t xml:space="preserve"> percent, while private-sector rates fell from </w:t>
      </w:r>
      <w:r>
        <w:rPr>
          <w:sz w:val="24"/>
          <w:szCs w:val="24"/>
        </w:rPr>
        <w:t>16.4</w:t>
      </w:r>
      <w:r w:rsidRPr="00B9191A">
        <w:rPr>
          <w:sz w:val="24"/>
          <w:szCs w:val="24"/>
        </w:rPr>
        <w:t xml:space="preserve"> percent to 15.</w:t>
      </w:r>
      <w:r>
        <w:rPr>
          <w:sz w:val="24"/>
          <w:szCs w:val="24"/>
        </w:rPr>
        <w:t>3</w:t>
      </w:r>
      <w:r w:rsidRPr="00B9191A">
        <w:rPr>
          <w:sz w:val="24"/>
          <w:szCs w:val="24"/>
        </w:rPr>
        <w:t xml:space="preserve"> percent over the same period. These union members serve in white collar and professional roles, have post-secondary degrees or diplomas and focus on bargaining demands that support professional development and work-life balance. They also express bargaining demands that members of the public can relate to</w:t>
      </w:r>
      <w:r>
        <w:rPr>
          <w:sz w:val="24"/>
          <w:szCs w:val="24"/>
        </w:rPr>
        <w:t xml:space="preserve"> </w:t>
      </w:r>
      <w:r w:rsidRPr="00B9191A">
        <w:rPr>
          <w:sz w:val="24"/>
          <w:szCs w:val="24"/>
        </w:rPr>
        <w:t>smaller class sizes, reduced wait times for medical care and improved community safety and security.</w:t>
      </w:r>
    </w:p>
    <w:p w14:paraId="534D43CB" w14:textId="4FD3CD28" w:rsidR="0030282F" w:rsidRPr="00B9191A" w:rsidRDefault="0030282F" w:rsidP="0030282F">
      <w:pPr>
        <w:pStyle w:val="P"/>
        <w:spacing w:before="100" w:beforeAutospacing="1" w:after="100" w:afterAutospacing="1" w:line="240" w:lineRule="auto"/>
        <w:rPr>
          <w:sz w:val="24"/>
          <w:szCs w:val="24"/>
        </w:rPr>
      </w:pPr>
      <w:r w:rsidRPr="00B9191A">
        <w:rPr>
          <w:sz w:val="24"/>
          <w:szCs w:val="24"/>
        </w:rPr>
        <w:t>The importance of public opinion affects the methods unions employ to build support in their communities. Public-sector unions increasingly are turning to public town hall meetings and social media campaigns to achieve their objectives.</w:t>
      </w:r>
    </w:p>
    <w:p w14:paraId="562EAD25"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Legislative Framework</w:t>
      </w:r>
    </w:p>
    <w:p w14:paraId="57B5470C" w14:textId="77777777" w:rsidR="0030282F" w:rsidRPr="00B9191A" w:rsidRDefault="0030282F" w:rsidP="00DB605E">
      <w:pPr>
        <w:pStyle w:val="PFirstAftTitle"/>
        <w:spacing w:before="100" w:beforeAutospacing="1" w:after="100" w:afterAutospacing="1" w:line="240" w:lineRule="auto"/>
        <w:ind w:firstLine="720"/>
        <w:rPr>
          <w:sz w:val="24"/>
          <w:szCs w:val="24"/>
        </w:rPr>
      </w:pPr>
      <w:r w:rsidRPr="00B9191A">
        <w:rPr>
          <w:sz w:val="24"/>
          <w:szCs w:val="24"/>
        </w:rPr>
        <w:t xml:space="preserve">There are over 40 federal and provincial statutes across Canada regulating public-sector </w:t>
      </w:r>
      <w:proofErr w:type="spellStart"/>
      <w:r w:rsidRPr="00B9191A">
        <w:rPr>
          <w:sz w:val="24"/>
          <w:szCs w:val="24"/>
        </w:rPr>
        <w:t>labour</w:t>
      </w:r>
      <w:proofErr w:type="spellEnd"/>
      <w:r w:rsidRPr="00B9191A">
        <w:rPr>
          <w:sz w:val="24"/>
          <w:szCs w:val="24"/>
        </w:rPr>
        <w:t xml:space="preserve"> relations. Depending on the jurisdiction, there may be only two statutes or as many as seven separate </w:t>
      </w:r>
      <w:proofErr w:type="spellStart"/>
      <w:r w:rsidRPr="00B9191A">
        <w:rPr>
          <w:sz w:val="24"/>
          <w:szCs w:val="24"/>
        </w:rPr>
        <w:t>labour</w:t>
      </w:r>
      <w:proofErr w:type="spellEnd"/>
      <w:r w:rsidRPr="00B9191A">
        <w:rPr>
          <w:sz w:val="24"/>
          <w:szCs w:val="24"/>
        </w:rPr>
        <w:t xml:space="preserve"> laws affecting public-sector employees. The key point is that there is a patchwork of legislation across the country affecting those in the public sector, and groups such as teachers and nurses may or may not have the right to strike depending upon the jurisdiction.</w:t>
      </w:r>
    </w:p>
    <w:p w14:paraId="607372B2"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Establishment of Bargaining Rights</w:t>
      </w:r>
    </w:p>
    <w:p w14:paraId="4804009D" w14:textId="70EA669E" w:rsidR="0030282F" w:rsidRPr="00B9191A" w:rsidRDefault="0030282F" w:rsidP="00DB605E">
      <w:pPr>
        <w:pStyle w:val="PFirstAftTitle"/>
        <w:spacing w:before="100" w:beforeAutospacing="1" w:after="100" w:afterAutospacing="1" w:line="240" w:lineRule="auto"/>
        <w:ind w:firstLine="720"/>
        <w:rPr>
          <w:sz w:val="24"/>
          <w:szCs w:val="24"/>
        </w:rPr>
      </w:pPr>
      <w:r w:rsidRPr="00B9191A">
        <w:rPr>
          <w:sz w:val="24"/>
          <w:szCs w:val="24"/>
        </w:rPr>
        <w:t xml:space="preserve">In the private sector, </w:t>
      </w:r>
      <w:proofErr w:type="spellStart"/>
      <w:r>
        <w:rPr>
          <w:sz w:val="24"/>
          <w:szCs w:val="24"/>
        </w:rPr>
        <w:t>l</w:t>
      </w:r>
      <w:r w:rsidRPr="00B9191A">
        <w:rPr>
          <w:sz w:val="24"/>
          <w:szCs w:val="24"/>
        </w:rPr>
        <w:t>abour</w:t>
      </w:r>
      <w:proofErr w:type="spellEnd"/>
      <w:r w:rsidRPr="00B9191A">
        <w:rPr>
          <w:sz w:val="24"/>
          <w:szCs w:val="24"/>
        </w:rPr>
        <w:t xml:space="preserve"> </w:t>
      </w:r>
      <w:r>
        <w:rPr>
          <w:sz w:val="24"/>
          <w:szCs w:val="24"/>
        </w:rPr>
        <w:t>r</w:t>
      </w:r>
      <w:r w:rsidRPr="00B9191A">
        <w:rPr>
          <w:sz w:val="24"/>
          <w:szCs w:val="24"/>
        </w:rPr>
        <w:t xml:space="preserve">elations </w:t>
      </w:r>
      <w:r>
        <w:rPr>
          <w:sz w:val="24"/>
          <w:szCs w:val="24"/>
        </w:rPr>
        <w:t>b</w:t>
      </w:r>
      <w:r w:rsidRPr="00B9191A">
        <w:rPr>
          <w:sz w:val="24"/>
          <w:szCs w:val="24"/>
        </w:rPr>
        <w:t xml:space="preserve">oards affirm or may alter the composition of bargaining units after receiving input from the parties. In the public sector, bargaining units may be defined in legislation. For example, In British Columbia, the </w:t>
      </w:r>
      <w:r w:rsidRPr="00B9191A">
        <w:rPr>
          <w:rStyle w:val="I"/>
          <w:sz w:val="24"/>
          <w:szCs w:val="24"/>
        </w:rPr>
        <w:t xml:space="preserve">Public Service </w:t>
      </w:r>
      <w:proofErr w:type="spellStart"/>
      <w:r w:rsidRPr="00B9191A">
        <w:rPr>
          <w:rStyle w:val="I"/>
          <w:sz w:val="24"/>
          <w:szCs w:val="24"/>
        </w:rPr>
        <w:t>Labour</w:t>
      </w:r>
      <w:proofErr w:type="spellEnd"/>
      <w:r w:rsidRPr="00B9191A">
        <w:rPr>
          <w:rStyle w:val="I"/>
          <w:sz w:val="24"/>
          <w:szCs w:val="24"/>
        </w:rPr>
        <w:t xml:space="preserve"> Relations Act</w:t>
      </w:r>
      <w:r w:rsidRPr="00B9191A">
        <w:rPr>
          <w:sz w:val="24"/>
          <w:szCs w:val="24"/>
        </w:rPr>
        <w:t xml:space="preserve"> governs the collective bargaining relationship between the government and the unions that act as bargaining agents on behalf of public-service employees. This legislation establishes three bargaining units in the public service: a nurses’ unit, a professional employees’ unit and a unit for all other employees.</w:t>
      </w:r>
    </w:p>
    <w:p w14:paraId="5C985ABB"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Scope of Contract Negotiation</w:t>
      </w:r>
    </w:p>
    <w:p w14:paraId="5BDD8DA6" w14:textId="317512F1" w:rsidR="0030282F" w:rsidRPr="00B9191A" w:rsidRDefault="0030282F" w:rsidP="00DB605E">
      <w:pPr>
        <w:pStyle w:val="PFirstAftTitle"/>
        <w:spacing w:before="100" w:beforeAutospacing="1" w:after="100" w:afterAutospacing="1" w:line="240" w:lineRule="auto"/>
        <w:ind w:firstLine="720"/>
        <w:rPr>
          <w:sz w:val="24"/>
          <w:szCs w:val="24"/>
        </w:rPr>
      </w:pPr>
      <w:r w:rsidRPr="00B9191A">
        <w:rPr>
          <w:sz w:val="24"/>
          <w:szCs w:val="24"/>
        </w:rPr>
        <w:t xml:space="preserve">In the private sector, the parties are allowed to negotiate all terms of employment and also the scope, meaning the number of different jobs, of the bargaining unit. In the public sector, legislation can restrict the number of issues that can be the subject of negotiations. The </w:t>
      </w:r>
      <w:r w:rsidRPr="00B9191A">
        <w:rPr>
          <w:rStyle w:val="I"/>
          <w:sz w:val="24"/>
          <w:szCs w:val="24"/>
        </w:rPr>
        <w:t xml:space="preserve">Public Service </w:t>
      </w:r>
      <w:proofErr w:type="spellStart"/>
      <w:r w:rsidRPr="00B9191A">
        <w:rPr>
          <w:rStyle w:val="I"/>
          <w:sz w:val="24"/>
          <w:szCs w:val="24"/>
        </w:rPr>
        <w:t>Labour</w:t>
      </w:r>
      <w:proofErr w:type="spellEnd"/>
      <w:r w:rsidRPr="00B9191A">
        <w:rPr>
          <w:rStyle w:val="I"/>
          <w:sz w:val="24"/>
          <w:szCs w:val="24"/>
        </w:rPr>
        <w:t xml:space="preserve"> Relations Act</w:t>
      </w:r>
      <w:r w:rsidRPr="00B9191A">
        <w:rPr>
          <w:sz w:val="24"/>
          <w:szCs w:val="24"/>
        </w:rPr>
        <w:t xml:space="preserve"> prohibits bargaining over pensions, promotions and technological change in the federal public sector.</w:t>
      </w:r>
      <w:r>
        <w:rPr>
          <w:rStyle w:val="EndnoteReference"/>
          <w:sz w:val="24"/>
          <w:szCs w:val="24"/>
        </w:rPr>
        <w:endnoteReference w:id="1"/>
      </w:r>
      <w:r w:rsidRPr="00B9191A">
        <w:rPr>
          <w:sz w:val="24"/>
          <w:szCs w:val="24"/>
        </w:rPr>
        <w:t>. The scope of bargaining in the public sector</w:t>
      </w:r>
      <w:r>
        <w:rPr>
          <w:sz w:val="24"/>
          <w:szCs w:val="24"/>
        </w:rPr>
        <w:t xml:space="preserve"> </w:t>
      </w:r>
      <w:r w:rsidRPr="00B9191A">
        <w:rPr>
          <w:sz w:val="24"/>
          <w:szCs w:val="24"/>
        </w:rPr>
        <w:t>is narrower than in the private sector and reference should be made to the relevant legislation in the particular provincial jurisdiction.</w:t>
      </w:r>
    </w:p>
    <w:p w14:paraId="5D9011B7" w14:textId="77777777" w:rsidR="0030282F" w:rsidRPr="00DB605E" w:rsidRDefault="0030282F" w:rsidP="0030282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t>Contract Dispute Resolution</w:t>
      </w:r>
    </w:p>
    <w:p w14:paraId="7B046F58" w14:textId="0E62B345" w:rsidR="0030282F" w:rsidRDefault="0030282F" w:rsidP="0030282F">
      <w:pPr>
        <w:pStyle w:val="PFirstAftTitle"/>
        <w:spacing w:before="100" w:beforeAutospacing="1" w:after="100" w:afterAutospacing="1" w:line="240" w:lineRule="auto"/>
        <w:ind w:firstLine="720"/>
        <w:rPr>
          <w:sz w:val="24"/>
          <w:szCs w:val="24"/>
        </w:rPr>
      </w:pPr>
      <w:r w:rsidRPr="00B9191A">
        <w:rPr>
          <w:sz w:val="24"/>
          <w:szCs w:val="24"/>
        </w:rPr>
        <w:t xml:space="preserve">If the parties are not able to negotiate an agreement in the private sector, the final dispute resolution mechanism is a strike by the union or a lockout by the employer. In the public sector, because some services provided are essential to the public’s safety and welfare, it is not always possible to allow a strike or lockout. Thus, four primary methods of dispute resolution have </w:t>
      </w:r>
      <w:r w:rsidR="00501F76">
        <w:rPr>
          <w:sz w:val="24"/>
          <w:szCs w:val="24"/>
        </w:rPr>
        <w:br/>
      </w:r>
      <w:r w:rsidR="00501F76">
        <w:rPr>
          <w:sz w:val="24"/>
          <w:szCs w:val="24"/>
        </w:rPr>
        <w:br/>
      </w:r>
      <w:r w:rsidRPr="00B9191A">
        <w:rPr>
          <w:sz w:val="24"/>
          <w:szCs w:val="24"/>
        </w:rPr>
        <w:lastRenderedPageBreak/>
        <w:t>developed: an unrestricted right-to-strike model; a no-strike model that relies on interest arbitration; a designated or controlled strike model; and back-to-work legislation.</w:t>
      </w:r>
    </w:p>
    <w:p w14:paraId="0DE6EE89" w14:textId="77777777" w:rsidR="0030282F" w:rsidRDefault="0030282F" w:rsidP="0030282F">
      <w:pPr>
        <w:pStyle w:val="Lev3Title"/>
        <w:spacing w:before="100" w:beforeAutospacing="1" w:after="100" w:afterAutospacing="1" w:line="240" w:lineRule="auto"/>
        <w:rPr>
          <w:sz w:val="24"/>
          <w:szCs w:val="24"/>
        </w:rPr>
      </w:pPr>
      <w:r w:rsidRPr="00B9191A">
        <w:rPr>
          <w:rStyle w:val="Lev3Title1"/>
          <w:sz w:val="24"/>
          <w:szCs w:val="24"/>
        </w:rPr>
        <w:t>Unrestricted Strike Model</w:t>
      </w:r>
      <w:r w:rsidRPr="00B9191A">
        <w:rPr>
          <w:rStyle w:val="Lev3Title1"/>
          <w:sz w:val="24"/>
          <w:szCs w:val="24"/>
        </w:rPr>
        <w:t> </w:t>
      </w:r>
      <w:r w:rsidRPr="00B9191A">
        <w:rPr>
          <w:sz w:val="24"/>
          <w:szCs w:val="24"/>
        </w:rPr>
        <w:t xml:space="preserve">Parts of the public sector have been allowed to engage in unrestricted strikes in the same manner as the private sector. This model is typically applied to </w:t>
      </w:r>
      <w:r>
        <w:rPr>
          <w:sz w:val="24"/>
          <w:szCs w:val="24"/>
        </w:rPr>
        <w:t>employee</w:t>
      </w:r>
      <w:r w:rsidRPr="00B9191A">
        <w:rPr>
          <w:sz w:val="24"/>
          <w:szCs w:val="24"/>
        </w:rPr>
        <w:t xml:space="preserve">s, such as municipal clerks, doing work that is not essential to public safety. Some public-sector employees have been granted the right to strike despite the fact that their work appears to be essential. </w:t>
      </w:r>
    </w:p>
    <w:p w14:paraId="7BEB8BF4" w14:textId="5F5E008C" w:rsidR="0030282F" w:rsidRPr="00B9191A" w:rsidRDefault="0030282F" w:rsidP="0030282F">
      <w:pPr>
        <w:pStyle w:val="Lev3Title"/>
        <w:spacing w:before="100" w:beforeAutospacing="1" w:after="100" w:afterAutospacing="1" w:line="240" w:lineRule="auto"/>
        <w:rPr>
          <w:sz w:val="24"/>
          <w:szCs w:val="24"/>
        </w:rPr>
      </w:pPr>
      <w:r w:rsidRPr="00B9191A">
        <w:rPr>
          <w:rStyle w:val="Lev3Title1"/>
          <w:sz w:val="24"/>
          <w:szCs w:val="24"/>
        </w:rPr>
        <w:t>No-Strike, Interest Arbitration Model</w:t>
      </w:r>
      <w:r w:rsidRPr="00B9191A">
        <w:rPr>
          <w:rStyle w:val="Lev3Title1"/>
          <w:sz w:val="24"/>
          <w:szCs w:val="24"/>
        </w:rPr>
        <w:t> </w:t>
      </w:r>
      <w:r w:rsidRPr="00B9191A">
        <w:rPr>
          <w:sz w:val="24"/>
          <w:szCs w:val="24"/>
        </w:rPr>
        <w:t>Interest arbitration</w:t>
      </w:r>
      <w:r>
        <w:rPr>
          <w:sz w:val="24"/>
          <w:szCs w:val="24"/>
        </w:rPr>
        <w:t xml:space="preserve"> </w:t>
      </w:r>
      <w:r w:rsidRPr="00B9191A">
        <w:rPr>
          <w:sz w:val="24"/>
          <w:szCs w:val="24"/>
        </w:rPr>
        <w:t xml:space="preserve">is a third-party method used to resolve a deadlock in collective bargaining between management and the union. Both parties submit evidence to an arbitrator or an arbitration board that decides the terms of the collective agreement. The </w:t>
      </w:r>
      <w:r w:rsidRPr="00B9191A">
        <w:rPr>
          <w:rStyle w:val="Key"/>
          <w:sz w:val="24"/>
          <w:szCs w:val="24"/>
        </w:rPr>
        <w:t>replication principle</w:t>
      </w:r>
      <w:r w:rsidRPr="00B9191A">
        <w:rPr>
          <w:sz w:val="24"/>
          <w:szCs w:val="24"/>
        </w:rPr>
        <w:t>, a fundamental feature of interest arbitration, holds that an arbitration award should as much as possible reflect the agreement that the parties would have reached had they been able to do so in negotiations. This guiding principle is relevant to arbitration awards in the public sector due to the impact of such third-party decisions on governments and members of the public. In cases in which a memorandum of settlement has been recommended by a majority of the bargaining team, it has been given significant weight by the arbitrator. In one case in which the memorandum of settlement had only been supported by half of the union’s bargaining team, an arbitrator held that it should be given less weight and proceeded to award an additional increase to some employees. Accordingly, it has been recommended that the employer should attempt to ensure that a memorandum of settlement is unanimously recommended by the union bargaining team so that the chance of a higher award in subsequent interest arbitration cases is reduced if the agreement is not ratified. The employer could consider making an offer conditional upon unanimous approval of the union bargaining team.</w:t>
      </w:r>
    </w:p>
    <w:p w14:paraId="78B34F1A" w14:textId="77777777" w:rsidR="0030282F" w:rsidRPr="00B9191A" w:rsidRDefault="0030282F" w:rsidP="0030282F">
      <w:pPr>
        <w:pStyle w:val="P"/>
        <w:spacing w:before="100" w:beforeAutospacing="1" w:after="100" w:afterAutospacing="1" w:line="240" w:lineRule="auto"/>
        <w:rPr>
          <w:sz w:val="24"/>
          <w:szCs w:val="24"/>
        </w:rPr>
      </w:pPr>
      <w:r w:rsidRPr="00B9191A">
        <w:rPr>
          <w:sz w:val="24"/>
          <w:szCs w:val="24"/>
        </w:rPr>
        <w:t xml:space="preserve">The compensation and working conditions of employees at other workplaces, doing similar work, is a critical factor considered by arbitrators. For example, in the case of teachers, the union and the employer would present information regarding the salaries of teachers employed by other school boards. Arbitrators have also considered factors such as inflation, productivity increases and the need to maintain minimum cost-of-living standards, especially for lower-paid employees. In response to the possibility unions achieve higher compensation through arbitration than they would be able to obtain through the strike route, governments have passed legislation requiring arbitrators to consider the ability to pay and other factors. </w:t>
      </w:r>
    </w:p>
    <w:p w14:paraId="11EE7DD4" w14:textId="77777777" w:rsidR="0030282F" w:rsidRDefault="0030282F" w:rsidP="0030282F">
      <w:pPr>
        <w:pStyle w:val="Lev3Title"/>
        <w:spacing w:before="100" w:beforeAutospacing="1" w:after="100" w:afterAutospacing="1" w:line="240" w:lineRule="auto"/>
        <w:rPr>
          <w:sz w:val="24"/>
          <w:szCs w:val="24"/>
        </w:rPr>
      </w:pPr>
      <w:r w:rsidRPr="00B9191A">
        <w:rPr>
          <w:rStyle w:val="Lev3Title1"/>
          <w:sz w:val="24"/>
          <w:szCs w:val="24"/>
        </w:rPr>
        <w:t>Designated or Controlled Strike Model</w:t>
      </w:r>
      <w:r w:rsidRPr="00B9191A">
        <w:rPr>
          <w:rStyle w:val="Lev3Title1"/>
          <w:sz w:val="24"/>
          <w:szCs w:val="24"/>
        </w:rPr>
        <w:t> </w:t>
      </w:r>
      <w:r w:rsidRPr="00B9191A">
        <w:rPr>
          <w:sz w:val="24"/>
          <w:szCs w:val="24"/>
        </w:rPr>
        <w:t xml:space="preserve">In the </w:t>
      </w:r>
      <w:r w:rsidRPr="00B9191A">
        <w:rPr>
          <w:rStyle w:val="Key"/>
          <w:sz w:val="24"/>
          <w:szCs w:val="24"/>
        </w:rPr>
        <w:t>designated or controlled strike</w:t>
      </w:r>
      <w:r w:rsidRPr="00B9191A">
        <w:rPr>
          <w:sz w:val="24"/>
          <w:szCs w:val="24"/>
        </w:rPr>
        <w:t xml:space="preserve"> model, employees are given the right to strike, but an agreed-upon number of bargaining unit employees must continue working to provide essential public services. If this model was applied to workers maintaining roads in the winter, some </w:t>
      </w:r>
      <w:r>
        <w:rPr>
          <w:sz w:val="24"/>
          <w:szCs w:val="24"/>
        </w:rPr>
        <w:t>employee</w:t>
      </w:r>
      <w:r w:rsidRPr="00B9191A">
        <w:rPr>
          <w:sz w:val="24"/>
          <w:szCs w:val="24"/>
        </w:rPr>
        <w:t>s would have to remain on the job if there was a strike. This model is used in parts of the public sector in Canada’s federal jurisdiction, British Columbia, Manitoba, New Brunswick, Newfoundland and Labrador, Ontario, Quebec and Saskatchewan.</w:t>
      </w:r>
    </w:p>
    <w:p w14:paraId="01782826" w14:textId="77777777" w:rsidR="0030282F" w:rsidRPr="00B9191A" w:rsidRDefault="0030282F" w:rsidP="0030282F">
      <w:pPr>
        <w:pStyle w:val="P"/>
        <w:spacing w:before="100" w:beforeAutospacing="1" w:after="100" w:afterAutospacing="1" w:line="240" w:lineRule="auto"/>
        <w:rPr>
          <w:sz w:val="24"/>
          <w:szCs w:val="24"/>
        </w:rPr>
      </w:pPr>
      <w:bookmarkStart w:id="0" w:name="dd"/>
      <w:bookmarkEnd w:id="0"/>
      <w:r w:rsidRPr="00B9191A">
        <w:rPr>
          <w:sz w:val="24"/>
          <w:szCs w:val="24"/>
        </w:rPr>
        <w:t xml:space="preserve">The parties attempt to agree on who will continue to work in the event of a strike. If the union and the employer cannot agree on this, the dispute goes to the </w:t>
      </w:r>
      <w:proofErr w:type="spellStart"/>
      <w:r>
        <w:rPr>
          <w:sz w:val="24"/>
          <w:szCs w:val="24"/>
        </w:rPr>
        <w:t>l</w:t>
      </w:r>
      <w:r w:rsidRPr="00B9191A">
        <w:rPr>
          <w:sz w:val="24"/>
          <w:szCs w:val="24"/>
        </w:rPr>
        <w:t>abour</w:t>
      </w:r>
      <w:proofErr w:type="spellEnd"/>
      <w:r w:rsidRPr="00B9191A">
        <w:rPr>
          <w:sz w:val="24"/>
          <w:szCs w:val="24"/>
        </w:rPr>
        <w:t xml:space="preserve"> </w:t>
      </w:r>
      <w:r>
        <w:rPr>
          <w:sz w:val="24"/>
          <w:szCs w:val="24"/>
        </w:rPr>
        <w:t>r</w:t>
      </w:r>
      <w:r w:rsidRPr="00B9191A">
        <w:rPr>
          <w:sz w:val="24"/>
          <w:szCs w:val="24"/>
        </w:rPr>
        <w:t xml:space="preserve">elations </w:t>
      </w:r>
      <w:r>
        <w:rPr>
          <w:sz w:val="24"/>
          <w:szCs w:val="24"/>
        </w:rPr>
        <w:t>b</w:t>
      </w:r>
      <w:r w:rsidRPr="00B9191A">
        <w:rPr>
          <w:sz w:val="24"/>
          <w:szCs w:val="24"/>
        </w:rPr>
        <w:t xml:space="preserve">oard or a </w:t>
      </w:r>
      <w:r w:rsidRPr="00B9191A">
        <w:rPr>
          <w:sz w:val="24"/>
          <w:szCs w:val="24"/>
        </w:rPr>
        <w:lastRenderedPageBreak/>
        <w:t xml:space="preserve">board created by legislation governing the involved employees. Because the parties will have different preferences and objectives regarding who is deemed essential, an agreement may be difficult to reach. Employers prefer that as many </w:t>
      </w:r>
      <w:r>
        <w:rPr>
          <w:sz w:val="24"/>
          <w:szCs w:val="24"/>
        </w:rPr>
        <w:t>employee</w:t>
      </w:r>
      <w:r w:rsidRPr="00B9191A">
        <w:rPr>
          <w:sz w:val="24"/>
          <w:szCs w:val="24"/>
        </w:rPr>
        <w:t xml:space="preserve">s as possible be designated essential so that the disruption of service is reduced; unions prefer that a smaller number of </w:t>
      </w:r>
      <w:r>
        <w:rPr>
          <w:sz w:val="24"/>
          <w:szCs w:val="24"/>
        </w:rPr>
        <w:t>employee</w:t>
      </w:r>
      <w:r w:rsidRPr="00B9191A">
        <w:rPr>
          <w:sz w:val="24"/>
          <w:szCs w:val="24"/>
        </w:rPr>
        <w:t xml:space="preserve">s be designated essential so that the strike will be effective and create pressure for a settlement. The number of employees designated as essential varies extensively depending on the work done. Under the </w:t>
      </w:r>
      <w:r w:rsidRPr="00B9191A">
        <w:rPr>
          <w:rStyle w:val="I"/>
          <w:sz w:val="24"/>
          <w:szCs w:val="24"/>
        </w:rPr>
        <w:t xml:space="preserve">Public Service </w:t>
      </w:r>
      <w:proofErr w:type="spellStart"/>
      <w:r w:rsidRPr="00B9191A">
        <w:rPr>
          <w:rStyle w:val="I"/>
          <w:sz w:val="24"/>
          <w:szCs w:val="24"/>
        </w:rPr>
        <w:t>Labour</w:t>
      </w:r>
      <w:proofErr w:type="spellEnd"/>
      <w:r w:rsidRPr="00B9191A">
        <w:rPr>
          <w:rStyle w:val="I"/>
          <w:sz w:val="24"/>
          <w:szCs w:val="24"/>
        </w:rPr>
        <w:t xml:space="preserve"> Relations Act</w:t>
      </w:r>
      <w:r w:rsidRPr="00B9191A">
        <w:rPr>
          <w:sz w:val="24"/>
          <w:szCs w:val="24"/>
        </w:rPr>
        <w:t>, 2 percent of librarians and 100 percent of air traffic controllers have been designated as essential.</w:t>
      </w:r>
    </w:p>
    <w:p w14:paraId="64CDD6FE" w14:textId="3BAB9246" w:rsidR="0030282F" w:rsidRDefault="0030282F" w:rsidP="0030282F">
      <w:pPr>
        <w:pStyle w:val="Lev3Title"/>
        <w:spacing w:before="100" w:beforeAutospacing="1" w:after="100" w:afterAutospacing="1" w:line="240" w:lineRule="auto"/>
        <w:rPr>
          <w:sz w:val="24"/>
          <w:szCs w:val="24"/>
        </w:rPr>
      </w:pPr>
      <w:r w:rsidRPr="00B9191A">
        <w:rPr>
          <w:rStyle w:val="Lev3Title1"/>
          <w:sz w:val="24"/>
          <w:szCs w:val="24"/>
        </w:rPr>
        <w:t>Back-to-Work Legislation</w:t>
      </w:r>
      <w:r w:rsidRPr="00B9191A">
        <w:rPr>
          <w:rStyle w:val="Lev3Title1"/>
          <w:sz w:val="24"/>
          <w:szCs w:val="24"/>
        </w:rPr>
        <w:t> </w:t>
      </w:r>
      <w:r w:rsidRPr="00B9191A">
        <w:rPr>
          <w:sz w:val="24"/>
          <w:szCs w:val="24"/>
        </w:rPr>
        <w:t xml:space="preserve">Governments can also pass back-to-work legislation to end a strike and resolve a contract dispute. In most cases, such legislation provides for the dispute between the union and the employer to be resolved by interest arbitration. However, some statutes have instead set out the terms and conditions of work. Prior to the Supreme Court of Canada’s decision in the </w:t>
      </w:r>
      <w:r w:rsidRPr="00B9191A">
        <w:rPr>
          <w:rStyle w:val="I"/>
          <w:sz w:val="24"/>
          <w:szCs w:val="24"/>
        </w:rPr>
        <w:t>Health Services</w:t>
      </w:r>
      <w:r w:rsidRPr="00B9191A">
        <w:rPr>
          <w:sz w:val="24"/>
          <w:szCs w:val="24"/>
        </w:rPr>
        <w:t xml:space="preserve"> case, a government could pass legislation nullifying the terms of previously negotiated collective agreements. </w:t>
      </w:r>
      <w:r>
        <w:rPr>
          <w:sz w:val="24"/>
          <w:szCs w:val="24"/>
        </w:rPr>
        <w:t>I</w:t>
      </w:r>
      <w:r w:rsidRPr="00B9191A">
        <w:rPr>
          <w:sz w:val="24"/>
          <w:szCs w:val="24"/>
        </w:rPr>
        <w:t xml:space="preserve">n 2007 the Supreme Court held that legislation that substantially interferes with the union’s collective bargaining rights violates the </w:t>
      </w:r>
      <w:r w:rsidRPr="00B9191A">
        <w:rPr>
          <w:rStyle w:val="I"/>
          <w:sz w:val="24"/>
          <w:szCs w:val="24"/>
        </w:rPr>
        <w:t>Charter</w:t>
      </w:r>
      <w:r w:rsidRPr="00B9191A">
        <w:rPr>
          <w:sz w:val="24"/>
          <w:szCs w:val="24"/>
        </w:rPr>
        <w:t>. Accordingly, there is now a constraint on legislation that purports to invalidate existing collective agreements or impose restrictions upon contract negotiations.</w:t>
      </w:r>
    </w:p>
    <w:p w14:paraId="69B2750F" w14:textId="77777777" w:rsidR="002B79BF" w:rsidRPr="00DB605E" w:rsidRDefault="002B79BF" w:rsidP="00DB605E">
      <w:pPr>
        <w:pStyle w:val="Lev3Title"/>
        <w:numPr>
          <w:ilvl w:val="0"/>
          <w:numId w:val="18"/>
        </w:numPr>
        <w:spacing w:before="100" w:beforeAutospacing="1" w:after="100" w:afterAutospacing="1" w:line="240" w:lineRule="auto"/>
        <w:ind w:left="720"/>
        <w:rPr>
          <w:rStyle w:val="Lev3Title1"/>
          <w:bCs w:val="0"/>
          <w:caps w:val="0"/>
          <w:sz w:val="24"/>
          <w:szCs w:val="24"/>
        </w:rPr>
      </w:pPr>
      <w:r w:rsidRPr="00DB605E">
        <w:rPr>
          <w:rStyle w:val="Lev3Title1"/>
          <w:bCs w:val="0"/>
          <w:caps w:val="0"/>
          <w:sz w:val="24"/>
          <w:szCs w:val="24"/>
        </w:rPr>
        <w:t>Comparing Alternative Contract Dispute Resolution Methods</w:t>
      </w:r>
      <w:r w:rsidRPr="00DB605E">
        <w:rPr>
          <w:rStyle w:val="Lev3Title1"/>
          <w:bCs w:val="0"/>
          <w:caps w:val="0"/>
          <w:sz w:val="24"/>
          <w:szCs w:val="24"/>
        </w:rPr>
        <w:t> </w:t>
      </w:r>
    </w:p>
    <w:p w14:paraId="4017574E" w14:textId="05D82A7D" w:rsidR="0030282F" w:rsidRDefault="002B79BF" w:rsidP="002B79BF">
      <w:pPr>
        <w:pStyle w:val="Lev3Title"/>
        <w:spacing w:before="100" w:beforeAutospacing="1" w:after="100" w:afterAutospacing="1" w:line="240" w:lineRule="auto"/>
        <w:ind w:firstLine="360"/>
        <w:rPr>
          <w:sz w:val="24"/>
          <w:szCs w:val="24"/>
        </w:rPr>
      </w:pPr>
      <w:r w:rsidRPr="00B9191A">
        <w:rPr>
          <w:sz w:val="24"/>
          <w:szCs w:val="24"/>
        </w:rPr>
        <w:t xml:space="preserve">Why don’t we simply ban all public-sector strikes and provide for interest arbitration in all cases where the parties cannot reach an agreement? </w:t>
      </w:r>
      <w:r>
        <w:rPr>
          <w:sz w:val="24"/>
          <w:szCs w:val="24"/>
        </w:rPr>
        <w:t xml:space="preserve">Consider </w:t>
      </w:r>
      <w:r w:rsidRPr="00B9191A">
        <w:rPr>
          <w:sz w:val="24"/>
          <w:szCs w:val="24"/>
        </w:rPr>
        <w:t>the possible advantages and disadvantages of unrestricted strikes, no-strike interest arbitration and designated or controlled strike and back-to-work legislation</w:t>
      </w:r>
      <w:r>
        <w:rPr>
          <w:sz w:val="24"/>
          <w:szCs w:val="24"/>
        </w:rPr>
        <w:t>.</w:t>
      </w:r>
    </w:p>
    <w:p w14:paraId="2D10ABA5" w14:textId="77777777" w:rsidR="002B79BF" w:rsidRPr="00B9191A" w:rsidRDefault="002B79BF" w:rsidP="002B79BF">
      <w:pPr>
        <w:pStyle w:val="Lev4Title"/>
        <w:spacing w:before="240" w:beforeAutospacing="1" w:after="100" w:afterAutospacing="1" w:line="240" w:lineRule="auto"/>
        <w:rPr>
          <w:sz w:val="24"/>
          <w:szCs w:val="24"/>
        </w:rPr>
      </w:pPr>
      <w:r w:rsidRPr="00B9191A">
        <w:rPr>
          <w:rStyle w:val="Lev4Title1"/>
          <w:sz w:val="24"/>
          <w:szCs w:val="24"/>
        </w:rPr>
        <w:t>Interest Arbitration</w:t>
      </w:r>
      <w:r w:rsidRPr="00B9191A">
        <w:rPr>
          <w:rStyle w:val="Lev4Title1"/>
          <w:sz w:val="24"/>
          <w:szCs w:val="24"/>
        </w:rPr>
        <w:t> </w:t>
      </w:r>
      <w:r w:rsidRPr="00B9191A">
        <w:rPr>
          <w:sz w:val="24"/>
          <w:szCs w:val="24"/>
        </w:rPr>
        <w:t>Interest arbitration should ensure the provision of essential services because strikes are not allowed. Although there have been situations in which employees have gone on strike even though a strike is not legal, these are exceptions. Interest arbitration means that the parties avoid spending time and energy negotiating a designated employee agreement. However, interest arbitration reduces the likelihood that the parties will be able to negotiate their own agreement because of the chilling and narcotic effects. A bargaining impasse was more likely in the health care sector, especially among hospitals. It was also found that a centralized bargaining structure, such as used by participating members of the Ontario Hospital Association, led to higher levels of impasse. This may be due to the fact that in centralized bargaining the parties are seeking a common solution to various localized problems. Also, there is a possibility that when an arbitrat</w:t>
      </w:r>
      <w:r>
        <w:rPr>
          <w:sz w:val="24"/>
          <w:szCs w:val="24"/>
        </w:rPr>
        <w:t>or</w:t>
      </w:r>
      <w:r w:rsidRPr="00B9191A">
        <w:rPr>
          <w:sz w:val="24"/>
          <w:szCs w:val="24"/>
        </w:rPr>
        <w:t xml:space="preserve"> determines the outcomes, they may be less acceptable to the parties. In particular, employers may perceive that arbitration will lead to the union gaining terms it would not be able to obtain by going on strike. It is also noteworthy that strikes are not the only form of industrial conflict. There is evidence that when strikes are banned and replaced with interest arbitration, other forms of conflict such as grievances and work slowdowns increase.</w:t>
      </w:r>
    </w:p>
    <w:p w14:paraId="7395A8E3" w14:textId="77777777" w:rsidR="002B79BF" w:rsidRPr="00B9191A" w:rsidRDefault="002B79BF" w:rsidP="002B79BF">
      <w:pPr>
        <w:pStyle w:val="Lev4Title"/>
        <w:spacing w:before="100" w:beforeAutospacing="1" w:after="100" w:afterAutospacing="1" w:line="240" w:lineRule="auto"/>
        <w:rPr>
          <w:sz w:val="24"/>
          <w:szCs w:val="24"/>
        </w:rPr>
      </w:pPr>
      <w:r w:rsidRPr="00B9191A">
        <w:rPr>
          <w:rStyle w:val="Lev4Title1"/>
          <w:sz w:val="24"/>
          <w:szCs w:val="24"/>
        </w:rPr>
        <w:t>Strikes</w:t>
      </w:r>
      <w:r w:rsidRPr="00B9191A">
        <w:rPr>
          <w:rStyle w:val="Lev4Title1"/>
          <w:sz w:val="24"/>
          <w:szCs w:val="24"/>
        </w:rPr>
        <w:t> </w:t>
      </w:r>
      <w:r w:rsidRPr="00B9191A">
        <w:rPr>
          <w:sz w:val="24"/>
          <w:szCs w:val="24"/>
        </w:rPr>
        <w:t xml:space="preserve">The unrestricted strike model is more efficient than the designation model because the parties do not have to negotiate a designated employee agreement. It should encourage a voluntary settlement because it imposes higher costs than the other two methods. But it poses the highest risk of disruption of service to the public, and accordingly should only be used where </w:t>
      </w:r>
      <w:r w:rsidRPr="00B9191A">
        <w:rPr>
          <w:sz w:val="24"/>
          <w:szCs w:val="24"/>
        </w:rPr>
        <w:lastRenderedPageBreak/>
        <w:t xml:space="preserve">disruption does not entail a danger to the public. Allowing clerks who process income tax returns to strike makes sense, whereas allowing firefighters to strike does not. There is also the possibility that a strike will not produce a settlement and eventually back-to-work legislation will have to be imposed. </w:t>
      </w:r>
      <w:r w:rsidRPr="00B9191A">
        <w:rPr>
          <w:rStyle w:val="Lev4Title1"/>
          <w:sz w:val="24"/>
          <w:szCs w:val="24"/>
        </w:rPr>
        <w:t>Designated Employees</w:t>
      </w:r>
      <w:r w:rsidRPr="00B9191A">
        <w:rPr>
          <w:rStyle w:val="Lev4Title1"/>
          <w:sz w:val="24"/>
          <w:szCs w:val="24"/>
        </w:rPr>
        <w:t> </w:t>
      </w:r>
      <w:r w:rsidRPr="00B9191A">
        <w:rPr>
          <w:sz w:val="24"/>
          <w:szCs w:val="24"/>
        </w:rPr>
        <w:t xml:space="preserve">The designation model has the advantage of avoiding a complete loss of services. Because some costs are imposed on the parties, a voluntary settlement is encouraged. However, the parties will have to spend time and energy negotiating the designated employees. A first designated employee agreement between the parties has posed a problem in a number of cases, resulting in proceedings to the </w:t>
      </w:r>
      <w:proofErr w:type="spellStart"/>
      <w:r>
        <w:rPr>
          <w:sz w:val="24"/>
          <w:szCs w:val="24"/>
        </w:rPr>
        <w:t>l</w:t>
      </w:r>
      <w:r w:rsidRPr="00B9191A">
        <w:rPr>
          <w:sz w:val="24"/>
          <w:szCs w:val="24"/>
        </w:rPr>
        <w:t>abour</w:t>
      </w:r>
      <w:proofErr w:type="spellEnd"/>
      <w:r w:rsidRPr="00B9191A">
        <w:rPr>
          <w:sz w:val="24"/>
          <w:szCs w:val="24"/>
        </w:rPr>
        <w:t xml:space="preserve"> </w:t>
      </w:r>
      <w:r>
        <w:rPr>
          <w:sz w:val="24"/>
          <w:szCs w:val="24"/>
        </w:rPr>
        <w:t>r</w:t>
      </w:r>
      <w:r w:rsidRPr="00B9191A">
        <w:rPr>
          <w:sz w:val="24"/>
          <w:szCs w:val="24"/>
        </w:rPr>
        <w:t xml:space="preserve">elations </w:t>
      </w:r>
      <w:r>
        <w:rPr>
          <w:sz w:val="24"/>
          <w:szCs w:val="24"/>
        </w:rPr>
        <w:t>b</w:t>
      </w:r>
      <w:r w:rsidRPr="00B9191A">
        <w:rPr>
          <w:sz w:val="24"/>
          <w:szCs w:val="24"/>
        </w:rPr>
        <w:t>oard to resolve the matter. There is also the possibility that the designation levels might be set too high or too low.</w:t>
      </w:r>
    </w:p>
    <w:p w14:paraId="2B824804" w14:textId="4BE4AC2E" w:rsidR="002B79BF" w:rsidRDefault="002B79BF" w:rsidP="00DB605E">
      <w:pPr>
        <w:pStyle w:val="Lev1Title"/>
        <w:keepNext w:val="0"/>
        <w:numPr>
          <w:ilvl w:val="0"/>
          <w:numId w:val="18"/>
        </w:numPr>
        <w:suppressAutoHyphens w:val="0"/>
        <w:spacing w:before="100" w:beforeAutospacing="1" w:after="100" w:afterAutospacing="1" w:line="240" w:lineRule="auto"/>
        <w:ind w:left="720"/>
        <w:jc w:val="both"/>
        <w:rPr>
          <w:b/>
          <w:bCs/>
          <w:sz w:val="24"/>
          <w:szCs w:val="24"/>
        </w:rPr>
      </w:pPr>
      <w:bookmarkStart w:id="1" w:name="_Hlk110424983"/>
      <w:r w:rsidRPr="00DB605E">
        <w:rPr>
          <w:b/>
          <w:bCs/>
          <w:sz w:val="24"/>
          <w:szCs w:val="24"/>
        </w:rPr>
        <w:t xml:space="preserve">Recent Developments in Public-Sector </w:t>
      </w:r>
      <w:proofErr w:type="spellStart"/>
      <w:r w:rsidRPr="00DB605E">
        <w:rPr>
          <w:b/>
          <w:bCs/>
          <w:sz w:val="24"/>
          <w:szCs w:val="24"/>
        </w:rPr>
        <w:t>Labour</w:t>
      </w:r>
      <w:proofErr w:type="spellEnd"/>
      <w:r w:rsidRPr="00DB605E">
        <w:rPr>
          <w:b/>
          <w:bCs/>
          <w:sz w:val="24"/>
          <w:szCs w:val="24"/>
        </w:rPr>
        <w:t xml:space="preserve"> Relations</w:t>
      </w:r>
    </w:p>
    <w:p w14:paraId="1EAE4F02" w14:textId="3DFA1940" w:rsidR="002B79BF" w:rsidRDefault="002B79BF" w:rsidP="002B79BF">
      <w:pPr>
        <w:pStyle w:val="Lev1Title"/>
        <w:keepNext w:val="0"/>
        <w:suppressAutoHyphens w:val="0"/>
        <w:spacing w:before="100" w:beforeAutospacing="1" w:after="100" w:afterAutospacing="1" w:line="240" w:lineRule="auto"/>
        <w:jc w:val="both"/>
        <w:rPr>
          <w:b/>
          <w:bCs/>
          <w:sz w:val="24"/>
          <w:szCs w:val="24"/>
        </w:rPr>
      </w:pPr>
      <w:r>
        <w:rPr>
          <w:b/>
          <w:bCs/>
          <w:sz w:val="24"/>
          <w:szCs w:val="24"/>
        </w:rPr>
        <w:t>Economics</w:t>
      </w:r>
    </w:p>
    <w:p w14:paraId="3EA78E68" w14:textId="307F39E0" w:rsidR="002B79BF" w:rsidRDefault="002B79BF" w:rsidP="002B79BF">
      <w:pPr>
        <w:pStyle w:val="Lev1Title"/>
        <w:keepNext w:val="0"/>
        <w:suppressAutoHyphens w:val="0"/>
        <w:spacing w:before="100" w:beforeAutospacing="1" w:after="100" w:afterAutospacing="1" w:line="240" w:lineRule="auto"/>
        <w:ind w:firstLine="720"/>
        <w:jc w:val="both"/>
        <w:rPr>
          <w:sz w:val="24"/>
          <w:szCs w:val="24"/>
        </w:rPr>
      </w:pPr>
      <w:r w:rsidRPr="00B9191A">
        <w:rPr>
          <w:sz w:val="24"/>
          <w:szCs w:val="24"/>
        </w:rPr>
        <w:t>In ec</w:t>
      </w:r>
      <w:r>
        <w:rPr>
          <w:sz w:val="24"/>
          <w:szCs w:val="24"/>
        </w:rPr>
        <w:t>o</w:t>
      </w:r>
      <w:r w:rsidRPr="00B9191A">
        <w:rPr>
          <w:sz w:val="24"/>
          <w:szCs w:val="24"/>
        </w:rPr>
        <w:t>nomics, the debt-to-GDP ratio is the ratio between a country’s government debt (a cumulative amount) and its gross domestic product (GDP). A low debt-to-GDP ratio indicates an economy that produces and sells goods and services sufficient to pay back debts without incurring further debt. Debt used in moderation can help stimulate economic growth while excessive government debt can lead to problems. The debt-to-GDP ratio is designed to help investors determine if a country has too much debt. High debt-to-GDP ratios are caused by an unexpected slowdown in the economy, demographic changes in the population and increases in government spending. Solutions to curb the debt-to-GDP ratio include cuts to government spending, encouragement of growth by lowering interest rates on borrowing and increasing income tax rates</w:t>
      </w:r>
      <w:r>
        <w:rPr>
          <w:sz w:val="24"/>
          <w:szCs w:val="24"/>
        </w:rPr>
        <w:t>.</w:t>
      </w:r>
    </w:p>
    <w:p w14:paraId="5A8CEF8B" w14:textId="12933469" w:rsidR="002B79BF" w:rsidRDefault="002B79BF" w:rsidP="002B79BF">
      <w:pPr>
        <w:pStyle w:val="P"/>
        <w:spacing w:before="100" w:beforeAutospacing="1" w:after="100" w:afterAutospacing="1" w:line="240" w:lineRule="auto"/>
        <w:rPr>
          <w:sz w:val="24"/>
          <w:szCs w:val="24"/>
        </w:rPr>
      </w:pPr>
      <w:r>
        <w:rPr>
          <w:sz w:val="24"/>
          <w:szCs w:val="24"/>
        </w:rPr>
        <w:t xml:space="preserve">Beginning </w:t>
      </w:r>
      <w:r w:rsidRPr="00B9191A">
        <w:rPr>
          <w:sz w:val="24"/>
          <w:szCs w:val="24"/>
        </w:rPr>
        <w:t xml:space="preserve">in </w:t>
      </w:r>
      <w:r>
        <w:rPr>
          <w:sz w:val="24"/>
          <w:szCs w:val="24"/>
        </w:rPr>
        <w:t>2020</w:t>
      </w:r>
      <w:r w:rsidRPr="00B9191A">
        <w:rPr>
          <w:sz w:val="24"/>
          <w:szCs w:val="24"/>
        </w:rPr>
        <w:t xml:space="preserve"> due to the </w:t>
      </w:r>
      <w:r>
        <w:rPr>
          <w:sz w:val="24"/>
          <w:szCs w:val="24"/>
        </w:rPr>
        <w:t>COVID-19 pandemic</w:t>
      </w:r>
      <w:r w:rsidRPr="00B9191A">
        <w:rPr>
          <w:sz w:val="24"/>
          <w:szCs w:val="24"/>
        </w:rPr>
        <w:t>, many Canadian governments began to run budgetary deficits and accumulate more debt</w:t>
      </w:r>
      <w:r>
        <w:rPr>
          <w:sz w:val="24"/>
          <w:szCs w:val="24"/>
        </w:rPr>
        <w:t xml:space="preserve"> to support both Canadians and businesses negatively impacted by lock downs and closures due to the pandemic</w:t>
      </w:r>
      <w:r w:rsidRPr="00B9191A">
        <w:rPr>
          <w:sz w:val="24"/>
          <w:szCs w:val="24"/>
        </w:rPr>
        <w:t xml:space="preserve">. It is important to note that while government deficits can stimulate a stagnant economy, the debt still needs to be repaid—eventually. Translating federal and provincial government debt helps us understand in a more realistic way the extent of this liability. For example, </w:t>
      </w:r>
      <w:r w:rsidRPr="002C57AF">
        <w:rPr>
          <w:sz w:val="24"/>
          <w:szCs w:val="24"/>
        </w:rPr>
        <w:t>Nova Scotia has the</w:t>
      </w:r>
      <w:r>
        <w:rPr>
          <w:sz w:val="24"/>
          <w:szCs w:val="24"/>
        </w:rPr>
        <w:t xml:space="preserve"> </w:t>
      </w:r>
      <w:r w:rsidRPr="002C57AF">
        <w:rPr>
          <w:sz w:val="24"/>
          <w:szCs w:val="24"/>
        </w:rPr>
        <w:t>highest combined federal-provincial debt-to</w:t>
      </w:r>
      <w:r>
        <w:rPr>
          <w:sz w:val="24"/>
          <w:szCs w:val="24"/>
        </w:rPr>
        <w:t xml:space="preserve"> </w:t>
      </w:r>
      <w:r w:rsidRPr="002C57AF">
        <w:rPr>
          <w:sz w:val="24"/>
          <w:szCs w:val="24"/>
        </w:rPr>
        <w:t xml:space="preserve">GDP ratio </w:t>
      </w:r>
      <w:r>
        <w:rPr>
          <w:sz w:val="24"/>
          <w:szCs w:val="24"/>
        </w:rPr>
        <w:t xml:space="preserve">at </w:t>
      </w:r>
      <w:r w:rsidRPr="002C57AF">
        <w:rPr>
          <w:sz w:val="24"/>
          <w:szCs w:val="24"/>
        </w:rPr>
        <w:t>106.0%</w:t>
      </w:r>
      <w:r>
        <w:rPr>
          <w:sz w:val="24"/>
          <w:szCs w:val="24"/>
        </w:rPr>
        <w:t xml:space="preserve">.  While Alberta has the lowest </w:t>
      </w:r>
      <w:r w:rsidRPr="002C57AF">
        <w:rPr>
          <w:sz w:val="24"/>
          <w:szCs w:val="24"/>
        </w:rPr>
        <w:t>debt-to</w:t>
      </w:r>
      <w:r>
        <w:rPr>
          <w:sz w:val="24"/>
          <w:szCs w:val="24"/>
        </w:rPr>
        <w:t xml:space="preserve"> </w:t>
      </w:r>
      <w:r w:rsidRPr="002C57AF">
        <w:rPr>
          <w:sz w:val="24"/>
          <w:szCs w:val="24"/>
        </w:rPr>
        <w:t xml:space="preserve">GDP ratio </w:t>
      </w:r>
      <w:r>
        <w:rPr>
          <w:sz w:val="24"/>
          <w:szCs w:val="24"/>
        </w:rPr>
        <w:t xml:space="preserve">at </w:t>
      </w:r>
      <w:r w:rsidRPr="002C57AF">
        <w:rPr>
          <w:sz w:val="24"/>
          <w:szCs w:val="24"/>
        </w:rPr>
        <w:t>66.1%</w:t>
      </w:r>
      <w:r>
        <w:rPr>
          <w:sz w:val="24"/>
          <w:szCs w:val="24"/>
        </w:rPr>
        <w:t xml:space="preserve">.  </w:t>
      </w:r>
      <w:r w:rsidRPr="00B9191A">
        <w:rPr>
          <w:sz w:val="24"/>
          <w:szCs w:val="24"/>
        </w:rPr>
        <w:t xml:space="preserve"> </w:t>
      </w:r>
      <w:r>
        <w:rPr>
          <w:sz w:val="24"/>
          <w:szCs w:val="24"/>
        </w:rPr>
        <w:t xml:space="preserve">Notably, </w:t>
      </w:r>
      <w:r w:rsidRPr="002C57AF">
        <w:rPr>
          <w:sz w:val="24"/>
          <w:szCs w:val="24"/>
        </w:rPr>
        <w:t>Newfoundland &amp; Labrador has the</w:t>
      </w:r>
      <w:r>
        <w:rPr>
          <w:sz w:val="24"/>
          <w:szCs w:val="24"/>
        </w:rPr>
        <w:t xml:space="preserve"> </w:t>
      </w:r>
      <w:r w:rsidRPr="002C57AF">
        <w:rPr>
          <w:sz w:val="24"/>
          <w:szCs w:val="24"/>
        </w:rPr>
        <w:t>hi</w:t>
      </w:r>
      <w:r>
        <w:rPr>
          <w:sz w:val="24"/>
          <w:szCs w:val="24"/>
        </w:rPr>
        <w:t xml:space="preserve">ghest combined debt per person at </w:t>
      </w:r>
      <w:r w:rsidRPr="002C57AF">
        <w:rPr>
          <w:sz w:val="24"/>
          <w:szCs w:val="24"/>
        </w:rPr>
        <w:t>$64,224</w:t>
      </w:r>
      <w:r>
        <w:rPr>
          <w:sz w:val="24"/>
          <w:szCs w:val="24"/>
        </w:rPr>
        <w:t xml:space="preserve">, followed by </w:t>
      </w:r>
      <w:r w:rsidRPr="00B9191A">
        <w:rPr>
          <w:sz w:val="24"/>
          <w:szCs w:val="24"/>
        </w:rPr>
        <w:t>Ontario had the second highest at $</w:t>
      </w:r>
      <w:r>
        <w:rPr>
          <w:sz w:val="24"/>
          <w:szCs w:val="24"/>
        </w:rPr>
        <w:t>58,559</w:t>
      </w:r>
      <w:r w:rsidRPr="00B9191A">
        <w:rPr>
          <w:sz w:val="24"/>
          <w:szCs w:val="24"/>
        </w:rPr>
        <w:t xml:space="preserve"> per person, </w:t>
      </w:r>
      <w:r>
        <w:rPr>
          <w:sz w:val="24"/>
          <w:szCs w:val="24"/>
        </w:rPr>
        <w:t>with the lowest held by British Columbia residents</w:t>
      </w:r>
      <w:r w:rsidRPr="00B9191A">
        <w:rPr>
          <w:sz w:val="24"/>
          <w:szCs w:val="24"/>
        </w:rPr>
        <w:t xml:space="preserve"> at $</w:t>
      </w:r>
      <w:r>
        <w:rPr>
          <w:sz w:val="24"/>
          <w:szCs w:val="24"/>
        </w:rPr>
        <w:t>43,635</w:t>
      </w:r>
      <w:r w:rsidRPr="00B9191A">
        <w:rPr>
          <w:sz w:val="24"/>
          <w:szCs w:val="24"/>
        </w:rPr>
        <w:t xml:space="preserve"> per person. </w:t>
      </w:r>
      <w:r>
        <w:rPr>
          <w:sz w:val="24"/>
          <w:szCs w:val="24"/>
        </w:rPr>
        <w:t xml:space="preserve"> </w:t>
      </w:r>
    </w:p>
    <w:p w14:paraId="344E6C1F" w14:textId="1BCC9466" w:rsidR="002B79BF" w:rsidRDefault="002B79BF" w:rsidP="002B79BF">
      <w:pPr>
        <w:pStyle w:val="P"/>
        <w:spacing w:before="100" w:beforeAutospacing="1" w:after="100" w:afterAutospacing="1" w:line="240" w:lineRule="auto"/>
        <w:rPr>
          <w:sz w:val="24"/>
          <w:szCs w:val="24"/>
        </w:rPr>
      </w:pPr>
      <w:r>
        <w:rPr>
          <w:sz w:val="24"/>
          <w:szCs w:val="24"/>
        </w:rPr>
        <w:t>A</w:t>
      </w:r>
      <w:r w:rsidRPr="00B9191A">
        <w:rPr>
          <w:sz w:val="24"/>
          <w:szCs w:val="24"/>
        </w:rPr>
        <w:t xml:space="preserve">t the federal level, </w:t>
      </w:r>
      <w:r>
        <w:rPr>
          <w:sz w:val="24"/>
          <w:szCs w:val="24"/>
        </w:rPr>
        <w:t xml:space="preserve">the </w:t>
      </w:r>
      <w:r w:rsidRPr="00B9191A">
        <w:rPr>
          <w:sz w:val="24"/>
          <w:szCs w:val="24"/>
        </w:rPr>
        <w:t>Canad</w:t>
      </w:r>
      <w:r>
        <w:rPr>
          <w:sz w:val="24"/>
          <w:szCs w:val="24"/>
        </w:rPr>
        <w:t>ian federal government, provinces, and territories will need to develop comprehensive plans to manage the ongoing debt issues.  After the economic impacts of the COVID-19 pandemic, the combined federal, provincial, and territorial debt is anticipated to exceed $2 trillion dollars.  Both federal and provincial debt to GDP ratios have substantially increased.</w:t>
      </w:r>
      <w:r w:rsidRPr="00B9191A">
        <w:rPr>
          <w:sz w:val="24"/>
          <w:szCs w:val="24"/>
        </w:rPr>
        <w:t xml:space="preserve"> The Conference Board of Canada has indicated it would ideally prefer to see a federal debt-GDP ratio of around 30 percent and declining, as was the case in the mid-2000s. A lower and falling federal debt ratio creates room to add significant federal stimulus in a deep recession without concerns about managing future debt</w:t>
      </w:r>
      <w:r>
        <w:rPr>
          <w:sz w:val="24"/>
          <w:szCs w:val="24"/>
        </w:rPr>
        <w:t>.</w:t>
      </w:r>
    </w:p>
    <w:p w14:paraId="635220E9" w14:textId="77777777" w:rsidR="002B79BF" w:rsidRPr="00DB605E" w:rsidRDefault="002B79BF" w:rsidP="002B79BF">
      <w:pPr>
        <w:pStyle w:val="Lev2Title"/>
        <w:keepNext w:val="0"/>
        <w:suppressAutoHyphens w:val="0"/>
        <w:spacing w:before="100" w:beforeAutospacing="1" w:after="100" w:afterAutospacing="1" w:line="240" w:lineRule="auto"/>
        <w:jc w:val="both"/>
        <w:rPr>
          <w:b/>
          <w:bCs/>
          <w:spacing w:val="0"/>
          <w:sz w:val="24"/>
          <w:szCs w:val="24"/>
        </w:rPr>
      </w:pPr>
      <w:r w:rsidRPr="00DB605E">
        <w:rPr>
          <w:b/>
          <w:bCs/>
          <w:spacing w:val="0"/>
          <w:sz w:val="24"/>
          <w:szCs w:val="24"/>
        </w:rPr>
        <w:lastRenderedPageBreak/>
        <w:t>Political and Social Environment</w:t>
      </w:r>
    </w:p>
    <w:p w14:paraId="60C579B0" w14:textId="2887F9EB" w:rsidR="002B79BF" w:rsidRPr="00B9191A" w:rsidRDefault="002B79BF" w:rsidP="00DB605E">
      <w:pPr>
        <w:pStyle w:val="PFirstAftTitle"/>
        <w:spacing w:before="100" w:beforeAutospacing="1" w:after="100" w:afterAutospacing="1" w:line="240" w:lineRule="auto"/>
        <w:ind w:firstLine="360"/>
        <w:rPr>
          <w:sz w:val="24"/>
          <w:szCs w:val="24"/>
        </w:rPr>
      </w:pPr>
      <w:r w:rsidRPr="00B9191A">
        <w:rPr>
          <w:sz w:val="24"/>
          <w:szCs w:val="24"/>
        </w:rPr>
        <w:t xml:space="preserve">In Canada, 90 percent of employers are regulated by a provincial government with the remaining 10 percent of workplaces within a federal government mandate. This is important to keep in mind when considering the relationship between a government’s ability to sustain and expand its funding commitments to public-sector employers. External factors, such as slow economic growth, the impact of international trade agreements and sanctions as well as demographic trends do affect political and societal choices that a government make regarding whether or not to apply constraints or reductions in public-sector </w:t>
      </w:r>
      <w:proofErr w:type="spellStart"/>
      <w:r w:rsidRPr="00B9191A">
        <w:rPr>
          <w:sz w:val="24"/>
          <w:szCs w:val="24"/>
        </w:rPr>
        <w:t>labour</w:t>
      </w:r>
      <w:proofErr w:type="spellEnd"/>
      <w:r w:rsidRPr="00B9191A">
        <w:rPr>
          <w:sz w:val="24"/>
          <w:szCs w:val="24"/>
        </w:rPr>
        <w:t xml:space="preserve"> costs. In light of these challenges, governments have three options.</w:t>
      </w:r>
    </w:p>
    <w:p w14:paraId="12DA361F" w14:textId="77777777" w:rsidR="002B79BF" w:rsidRPr="00B9191A" w:rsidRDefault="002B79BF" w:rsidP="002B79BF">
      <w:pPr>
        <w:pStyle w:val="OlLiFirstP"/>
        <w:tabs>
          <w:tab w:val="right" w:pos="240"/>
        </w:tabs>
        <w:spacing w:before="100" w:beforeAutospacing="1" w:after="100" w:afterAutospacing="1" w:line="240" w:lineRule="auto"/>
        <w:ind w:hanging="360"/>
        <w:rPr>
          <w:sz w:val="24"/>
          <w:szCs w:val="24"/>
        </w:rPr>
      </w:pPr>
      <w:r w:rsidRPr="00B9191A">
        <w:rPr>
          <w:rStyle w:val="NLNUM"/>
          <w:sz w:val="24"/>
          <w:szCs w:val="24"/>
        </w:rPr>
        <w:tab/>
        <w:t>1.</w:t>
      </w:r>
      <w:r w:rsidRPr="00B9191A">
        <w:rPr>
          <w:rStyle w:val="NLNUM"/>
          <w:sz w:val="24"/>
          <w:szCs w:val="24"/>
        </w:rPr>
        <w:tab/>
      </w:r>
      <w:r w:rsidRPr="00B9191A">
        <w:rPr>
          <w:sz w:val="24"/>
          <w:szCs w:val="24"/>
        </w:rPr>
        <w:t xml:space="preserve">Government can reduce </w:t>
      </w:r>
      <w:proofErr w:type="spellStart"/>
      <w:r w:rsidRPr="00B9191A">
        <w:rPr>
          <w:sz w:val="24"/>
          <w:szCs w:val="24"/>
        </w:rPr>
        <w:t>labour</w:t>
      </w:r>
      <w:proofErr w:type="spellEnd"/>
      <w:r w:rsidRPr="00B9191A">
        <w:rPr>
          <w:sz w:val="24"/>
          <w:szCs w:val="24"/>
        </w:rPr>
        <w:t xml:space="preserve"> costs through collective bargaining. This would involve demanding reductions in wages and benefits from the unions that governments negotiate with directly. The demands might be supported by threats of contracting out or privatization. Where employees have the right to strike, governments will have to be willing to bear a strike. Where government is providing funding to employers, for example, in the health and education sectors, funding could be reduced so that employers would be forced to pursue reducing compensation in contract negotiations.</w:t>
      </w:r>
    </w:p>
    <w:p w14:paraId="585B0D4A" w14:textId="77777777" w:rsidR="002B79BF" w:rsidRPr="00B9191A" w:rsidRDefault="002B79BF" w:rsidP="002B79BF">
      <w:pPr>
        <w:pStyle w:val="OlLiP"/>
        <w:tabs>
          <w:tab w:val="right" w:pos="240"/>
        </w:tabs>
        <w:spacing w:before="100" w:beforeAutospacing="1" w:after="100" w:afterAutospacing="1" w:line="240" w:lineRule="auto"/>
        <w:ind w:hanging="360"/>
        <w:rPr>
          <w:sz w:val="24"/>
          <w:szCs w:val="24"/>
        </w:rPr>
      </w:pPr>
      <w:r w:rsidRPr="00B9191A">
        <w:rPr>
          <w:rStyle w:val="NLNUM"/>
          <w:sz w:val="24"/>
          <w:szCs w:val="24"/>
        </w:rPr>
        <w:tab/>
        <w:t>2.</w:t>
      </w:r>
      <w:r w:rsidRPr="00B9191A">
        <w:rPr>
          <w:rStyle w:val="NLNUM"/>
          <w:sz w:val="24"/>
          <w:szCs w:val="24"/>
        </w:rPr>
        <w:tab/>
      </w:r>
      <w:r w:rsidRPr="00B9191A">
        <w:rPr>
          <w:sz w:val="24"/>
          <w:szCs w:val="24"/>
        </w:rPr>
        <w:t>The second approach is a cooperative one in which governments approach unions with the problem, share information and attempt to resolve the issue. Unions might agree to wage concessions in return for job security provisions, or the parties might develop other options such as early retirement plans that save money.</w:t>
      </w:r>
    </w:p>
    <w:p w14:paraId="3819BB68" w14:textId="77777777" w:rsidR="002B79BF" w:rsidRPr="00B9191A" w:rsidRDefault="002B79BF" w:rsidP="002B79BF">
      <w:pPr>
        <w:pStyle w:val="OlLiLastP"/>
        <w:tabs>
          <w:tab w:val="right" w:pos="240"/>
        </w:tabs>
        <w:spacing w:before="100" w:beforeAutospacing="1" w:after="100" w:afterAutospacing="1" w:line="240" w:lineRule="auto"/>
        <w:ind w:hanging="360"/>
        <w:rPr>
          <w:sz w:val="24"/>
          <w:szCs w:val="24"/>
        </w:rPr>
      </w:pPr>
      <w:r w:rsidRPr="00B9191A">
        <w:rPr>
          <w:rStyle w:val="NLNUM"/>
          <w:sz w:val="24"/>
          <w:szCs w:val="24"/>
        </w:rPr>
        <w:tab/>
        <w:t>3.</w:t>
      </w:r>
      <w:r w:rsidRPr="00B9191A">
        <w:rPr>
          <w:rStyle w:val="NLNUM"/>
          <w:sz w:val="24"/>
          <w:szCs w:val="24"/>
        </w:rPr>
        <w:tab/>
      </w:r>
      <w:r w:rsidRPr="00B9191A">
        <w:rPr>
          <w:sz w:val="24"/>
          <w:szCs w:val="24"/>
        </w:rPr>
        <w:t>The third approach involves changing compensation and working conditions unilaterally through legislation. In the past, this has been done by passing legislation that imposes restrictions on compensation, or directly imposes the terms of a new agreement.</w:t>
      </w:r>
    </w:p>
    <w:p w14:paraId="4E37515C" w14:textId="77777777" w:rsidR="002B79BF" w:rsidRPr="00B9191A" w:rsidRDefault="002B79BF" w:rsidP="002B79BF">
      <w:pPr>
        <w:pStyle w:val="P"/>
        <w:spacing w:before="100" w:beforeAutospacing="1" w:after="100" w:afterAutospacing="1" w:line="240" w:lineRule="auto"/>
        <w:rPr>
          <w:sz w:val="24"/>
          <w:szCs w:val="24"/>
        </w:rPr>
      </w:pPr>
      <w:r w:rsidRPr="00B9191A">
        <w:rPr>
          <w:sz w:val="24"/>
          <w:szCs w:val="24"/>
        </w:rPr>
        <w:t xml:space="preserve">The collective bargaining approach is slow and uncertain; and in situations where interest arbitration is the final dispute resolution mechanism, it is not guaranteed that an arbitrator would award reduced compensation. The cooperative approach is no faster or </w:t>
      </w:r>
      <w:r>
        <w:rPr>
          <w:sz w:val="24"/>
          <w:szCs w:val="24"/>
        </w:rPr>
        <w:t>certain</w:t>
      </w:r>
      <w:r w:rsidRPr="00B9191A">
        <w:rPr>
          <w:sz w:val="24"/>
          <w:szCs w:val="24"/>
        </w:rPr>
        <w:t xml:space="preserve">. Accordingly, the legislative approach is attractive to governments. However, because the </w:t>
      </w:r>
      <w:r w:rsidRPr="00B9191A">
        <w:rPr>
          <w:rStyle w:val="I"/>
          <w:sz w:val="24"/>
          <w:szCs w:val="24"/>
        </w:rPr>
        <w:t>Charter</w:t>
      </w:r>
      <w:r w:rsidRPr="00B9191A">
        <w:rPr>
          <w:sz w:val="24"/>
          <w:szCs w:val="24"/>
        </w:rPr>
        <w:t xml:space="preserve"> now protects collective bargaining, governments will have to ensure that they do not substantially interfere with that process. Unless a government is willing to rely on the </w:t>
      </w:r>
      <w:r w:rsidRPr="00B9191A">
        <w:rPr>
          <w:rStyle w:val="I"/>
          <w:sz w:val="24"/>
          <w:szCs w:val="24"/>
        </w:rPr>
        <w:t>Charter’s</w:t>
      </w:r>
      <w:r w:rsidRPr="00B9191A">
        <w:rPr>
          <w:sz w:val="24"/>
          <w:szCs w:val="24"/>
        </w:rPr>
        <w:t xml:space="preserve"> notwithstanding clause, this will impose a constraint on the use of legislation to resolve disputes.</w:t>
      </w:r>
      <w:r>
        <w:rPr>
          <w:sz w:val="24"/>
          <w:szCs w:val="24"/>
        </w:rPr>
        <w:t xml:space="preserve">  </w:t>
      </w:r>
      <w:r w:rsidRPr="00B9191A">
        <w:rPr>
          <w:sz w:val="24"/>
          <w:szCs w:val="24"/>
        </w:rPr>
        <w:t>In recent years, governments have relied more on legislation or the threat of legislation than on collective bargaining or the cooperative approaches referred to above.</w:t>
      </w:r>
    </w:p>
    <w:p w14:paraId="3B390253" w14:textId="3D9B86EB" w:rsidR="002B79BF" w:rsidRDefault="002B79BF" w:rsidP="002B79BF">
      <w:pPr>
        <w:pStyle w:val="P"/>
        <w:spacing w:before="100" w:beforeAutospacing="1" w:after="100" w:afterAutospacing="1" w:line="240" w:lineRule="auto"/>
        <w:rPr>
          <w:sz w:val="24"/>
          <w:szCs w:val="24"/>
        </w:rPr>
      </w:pPr>
      <w:r w:rsidRPr="00B9191A">
        <w:rPr>
          <w:sz w:val="24"/>
          <w:szCs w:val="24"/>
        </w:rPr>
        <w:t xml:space="preserve">It is important to note that the governments that adopted the legislative approach were able to do so without political penalty. Gene Swimmer noted that although some governments that resorted to the legislative approach were not re-elected, there is little evidence that their handling of public-sector </w:t>
      </w:r>
      <w:proofErr w:type="spellStart"/>
      <w:r w:rsidRPr="00B9191A">
        <w:rPr>
          <w:sz w:val="24"/>
          <w:szCs w:val="24"/>
        </w:rPr>
        <w:t>labour</w:t>
      </w:r>
      <w:proofErr w:type="spellEnd"/>
      <w:r w:rsidRPr="00B9191A">
        <w:rPr>
          <w:sz w:val="24"/>
          <w:szCs w:val="24"/>
        </w:rPr>
        <w:t xml:space="preserve"> relations was a factor in their defeat. Swimmer concludes that public-sector </w:t>
      </w:r>
      <w:proofErr w:type="spellStart"/>
      <w:r w:rsidRPr="00B9191A">
        <w:rPr>
          <w:sz w:val="24"/>
          <w:szCs w:val="24"/>
        </w:rPr>
        <w:t>labour</w:t>
      </w:r>
      <w:proofErr w:type="spellEnd"/>
      <w:r w:rsidRPr="00B9191A">
        <w:rPr>
          <w:sz w:val="24"/>
          <w:szCs w:val="24"/>
        </w:rPr>
        <w:t xml:space="preserve"> relations have been permanently changed. He notes that employers should consider the costs associated with rejecting the traditional collective bargaining model, including lost productivity. He submits that it is in government’s self-interest to return to the collective bargaining model instead of relying on legislation. </w:t>
      </w:r>
      <w:r>
        <w:rPr>
          <w:sz w:val="24"/>
          <w:szCs w:val="24"/>
        </w:rPr>
        <w:t>Th</w:t>
      </w:r>
      <w:r w:rsidRPr="00B9191A">
        <w:rPr>
          <w:sz w:val="24"/>
          <w:szCs w:val="24"/>
        </w:rPr>
        <w:t xml:space="preserve">e challenges governments to think of </w:t>
      </w:r>
      <w:r w:rsidRPr="00B9191A">
        <w:rPr>
          <w:sz w:val="24"/>
          <w:szCs w:val="24"/>
        </w:rPr>
        <w:lastRenderedPageBreak/>
        <w:t>employees as a source of value rather than a cost to be reduced. On the union side, Swimmer observes that unions will have to come to terms with the new environment. Taking a no concessions position will encourage the government to take unilateral action.</w:t>
      </w:r>
    </w:p>
    <w:bookmarkEnd w:id="1"/>
    <w:p w14:paraId="20E3F973" w14:textId="342279FA" w:rsidR="00B04576" w:rsidRPr="0091135D" w:rsidRDefault="00C83075" w:rsidP="0091135D">
      <w:pPr>
        <w:pStyle w:val="Heading1"/>
        <w:ind w:left="0"/>
        <w:jc w:val="both"/>
        <w:rPr>
          <w:rFonts w:cs="Times New Roman"/>
          <w:b w:val="0"/>
          <w:bCs w:val="0"/>
        </w:rPr>
      </w:pPr>
      <w:r>
        <w:rPr>
          <w:rFonts w:cs="Times New Roman"/>
          <w:spacing w:val="-3"/>
        </w:rPr>
        <w:t xml:space="preserve">V. </w:t>
      </w:r>
      <w:r w:rsidR="006F2664" w:rsidRPr="0091135D">
        <w:rPr>
          <w:rFonts w:cs="Times New Roman"/>
        </w:rPr>
        <w:t>Review</w:t>
      </w:r>
      <w:r w:rsidR="006F2664" w:rsidRPr="0091135D">
        <w:rPr>
          <w:rFonts w:cs="Times New Roman"/>
          <w:spacing w:val="-4"/>
        </w:rPr>
        <w:t xml:space="preserve"> </w:t>
      </w:r>
      <w:r w:rsidR="006F2664" w:rsidRPr="0091135D">
        <w:rPr>
          <w:rFonts w:cs="Times New Roman"/>
        </w:rPr>
        <w:t>Questions</w:t>
      </w:r>
    </w:p>
    <w:p w14:paraId="20E3F974" w14:textId="77777777" w:rsidR="00B04576" w:rsidRPr="0091135D" w:rsidRDefault="00B04576" w:rsidP="0091135D">
      <w:pPr>
        <w:jc w:val="both"/>
        <w:rPr>
          <w:rFonts w:ascii="Times New Roman" w:hAnsi="Times New Roman" w:cs="Times New Roman"/>
          <w:sz w:val="24"/>
          <w:szCs w:val="24"/>
        </w:rPr>
      </w:pPr>
    </w:p>
    <w:p w14:paraId="20E3F975" w14:textId="29AE2A9D" w:rsidR="00B04576" w:rsidRPr="00DB605E" w:rsidRDefault="00B60179" w:rsidP="0091135D">
      <w:pPr>
        <w:numPr>
          <w:ilvl w:val="0"/>
          <w:numId w:val="5"/>
        </w:numPr>
        <w:tabs>
          <w:tab w:val="left" w:pos="469"/>
        </w:tabs>
        <w:ind w:firstLine="9"/>
        <w:jc w:val="both"/>
        <w:rPr>
          <w:rFonts w:ascii="Times New Roman" w:eastAsia="Times New Roman" w:hAnsi="Times New Roman" w:cs="Times New Roman"/>
          <w:b/>
          <w:bCs/>
          <w:sz w:val="24"/>
          <w:szCs w:val="24"/>
        </w:rPr>
      </w:pPr>
      <w:r w:rsidRPr="00DB605E">
        <w:rPr>
          <w:rFonts w:ascii="Times New Roman" w:eastAsia="Times New Roman" w:hAnsi="Times New Roman" w:cs="Times New Roman"/>
          <w:b/>
          <w:bCs/>
          <w:sz w:val="24"/>
          <w:szCs w:val="24"/>
        </w:rPr>
        <w:t xml:space="preserve">In what ways is the public sector an important element of Canadian </w:t>
      </w:r>
      <w:r w:rsidR="00C83075" w:rsidRPr="00DB605E">
        <w:rPr>
          <w:rFonts w:ascii="Times New Roman" w:eastAsia="Times New Roman" w:hAnsi="Times New Roman" w:cs="Times New Roman"/>
          <w:b/>
          <w:bCs/>
          <w:sz w:val="24"/>
          <w:szCs w:val="24"/>
        </w:rPr>
        <w:t>s</w:t>
      </w:r>
      <w:r w:rsidRPr="00DB605E">
        <w:rPr>
          <w:rFonts w:ascii="Times New Roman" w:eastAsia="Times New Roman" w:hAnsi="Times New Roman" w:cs="Times New Roman"/>
          <w:b/>
          <w:bCs/>
          <w:sz w:val="24"/>
          <w:szCs w:val="24"/>
        </w:rPr>
        <w:t>ociety?</w:t>
      </w:r>
    </w:p>
    <w:p w14:paraId="20E3F976" w14:textId="77777777" w:rsidR="00B04576" w:rsidRPr="000546A4" w:rsidRDefault="00B04576" w:rsidP="0091135D">
      <w:pPr>
        <w:jc w:val="both"/>
        <w:rPr>
          <w:rFonts w:ascii="Times New Roman" w:hAnsi="Times New Roman" w:cs="Times New Roman"/>
          <w:sz w:val="24"/>
          <w:szCs w:val="24"/>
        </w:rPr>
      </w:pPr>
    </w:p>
    <w:p w14:paraId="20E3F977" w14:textId="77777777" w:rsidR="00B04576" w:rsidRPr="000546A4" w:rsidRDefault="006F2664" w:rsidP="0091135D">
      <w:pPr>
        <w:pStyle w:val="BodyText"/>
        <w:ind w:left="0"/>
        <w:jc w:val="both"/>
        <w:rPr>
          <w:rFonts w:cs="Times New Roman"/>
        </w:rPr>
      </w:pPr>
      <w:r w:rsidRPr="000546A4">
        <w:rPr>
          <w:rFonts w:cs="Times New Roman"/>
        </w:rPr>
        <w:t>The</w:t>
      </w:r>
      <w:r w:rsidRPr="000546A4">
        <w:rPr>
          <w:rFonts w:cs="Times New Roman"/>
          <w:spacing w:val="-5"/>
        </w:rPr>
        <w:t xml:space="preserve"> </w:t>
      </w:r>
      <w:r w:rsidRPr="000546A4">
        <w:rPr>
          <w:rFonts w:cs="Times New Roman"/>
        </w:rPr>
        <w:t>public</w:t>
      </w:r>
      <w:r w:rsidRPr="000546A4">
        <w:rPr>
          <w:rFonts w:cs="Times New Roman"/>
          <w:spacing w:val="-4"/>
        </w:rPr>
        <w:t xml:space="preserve"> </w:t>
      </w:r>
      <w:r w:rsidRPr="000546A4">
        <w:rPr>
          <w:rFonts w:cs="Times New Roman"/>
        </w:rPr>
        <w:t>sector</w:t>
      </w:r>
      <w:r w:rsidRPr="000546A4">
        <w:rPr>
          <w:rFonts w:cs="Times New Roman"/>
          <w:spacing w:val="-4"/>
        </w:rPr>
        <w:t xml:space="preserve"> </w:t>
      </w:r>
      <w:r w:rsidRPr="000546A4">
        <w:rPr>
          <w:rFonts w:cs="Times New Roman"/>
        </w:rPr>
        <w:t>is</w:t>
      </w:r>
      <w:r w:rsidRPr="000546A4">
        <w:rPr>
          <w:rFonts w:cs="Times New Roman"/>
          <w:spacing w:val="-4"/>
        </w:rPr>
        <w:t xml:space="preserve"> </w:t>
      </w:r>
      <w:r w:rsidRPr="000546A4">
        <w:rPr>
          <w:rFonts w:cs="Times New Roman"/>
        </w:rPr>
        <w:t>important</w:t>
      </w:r>
      <w:r w:rsidRPr="000546A4">
        <w:rPr>
          <w:rFonts w:cs="Times New Roman"/>
          <w:spacing w:val="-4"/>
        </w:rPr>
        <w:t xml:space="preserve"> </w:t>
      </w:r>
      <w:r w:rsidRPr="000546A4">
        <w:rPr>
          <w:rFonts w:cs="Times New Roman"/>
        </w:rPr>
        <w:t>for</w:t>
      </w:r>
      <w:r w:rsidRPr="000546A4">
        <w:rPr>
          <w:rFonts w:cs="Times New Roman"/>
          <w:spacing w:val="-4"/>
        </w:rPr>
        <w:t xml:space="preserve"> </w:t>
      </w:r>
      <w:r w:rsidRPr="000546A4">
        <w:rPr>
          <w:rFonts w:cs="Times New Roman"/>
        </w:rPr>
        <w:t>the</w:t>
      </w:r>
      <w:r w:rsidRPr="000546A4">
        <w:rPr>
          <w:rFonts w:cs="Times New Roman"/>
          <w:spacing w:val="-4"/>
        </w:rPr>
        <w:t xml:space="preserve"> </w:t>
      </w:r>
      <w:r w:rsidRPr="000546A4">
        <w:rPr>
          <w:rFonts w:cs="Times New Roman"/>
        </w:rPr>
        <w:t>following</w:t>
      </w:r>
      <w:r w:rsidRPr="000546A4">
        <w:rPr>
          <w:rFonts w:cs="Times New Roman"/>
          <w:spacing w:val="-4"/>
        </w:rPr>
        <w:t xml:space="preserve"> </w:t>
      </w:r>
      <w:r w:rsidRPr="000546A4">
        <w:rPr>
          <w:rFonts w:cs="Times New Roman"/>
        </w:rPr>
        <w:t>reasons:</w:t>
      </w:r>
    </w:p>
    <w:p w14:paraId="20E3F978" w14:textId="77777777" w:rsidR="00B04576" w:rsidRPr="000546A4" w:rsidRDefault="006F2664" w:rsidP="007C2FD0">
      <w:pPr>
        <w:pStyle w:val="BodyText"/>
        <w:numPr>
          <w:ilvl w:val="1"/>
          <w:numId w:val="5"/>
        </w:numPr>
        <w:tabs>
          <w:tab w:val="left" w:pos="819"/>
        </w:tabs>
        <w:ind w:left="357" w:hanging="357"/>
        <w:jc w:val="both"/>
        <w:rPr>
          <w:rFonts w:cs="Times New Roman"/>
        </w:rPr>
      </w:pPr>
      <w:r w:rsidRPr="000546A4">
        <w:rPr>
          <w:rFonts w:cs="Times New Roman"/>
        </w:rPr>
        <w:t>the</w:t>
      </w:r>
      <w:r w:rsidRPr="000546A4">
        <w:rPr>
          <w:rFonts w:cs="Times New Roman"/>
          <w:spacing w:val="-5"/>
        </w:rPr>
        <w:t xml:space="preserve"> </w:t>
      </w:r>
      <w:r w:rsidRPr="000546A4">
        <w:rPr>
          <w:rFonts w:cs="Times New Roman"/>
        </w:rPr>
        <w:t>large</w:t>
      </w:r>
      <w:r w:rsidRPr="000546A4">
        <w:rPr>
          <w:rFonts w:cs="Times New Roman"/>
          <w:spacing w:val="-4"/>
        </w:rPr>
        <w:t xml:space="preserve"> </w:t>
      </w:r>
      <w:r w:rsidRPr="000546A4">
        <w:rPr>
          <w:rFonts w:cs="Times New Roman"/>
        </w:rPr>
        <w:t>number</w:t>
      </w:r>
      <w:r w:rsidRPr="000546A4">
        <w:rPr>
          <w:rFonts w:cs="Times New Roman"/>
          <w:spacing w:val="-5"/>
        </w:rPr>
        <w:t xml:space="preserve"> </w:t>
      </w:r>
      <w:r w:rsidRPr="000546A4">
        <w:rPr>
          <w:rFonts w:cs="Times New Roman"/>
        </w:rPr>
        <w:t>of</w:t>
      </w:r>
      <w:r w:rsidRPr="000546A4">
        <w:rPr>
          <w:rFonts w:cs="Times New Roman"/>
          <w:spacing w:val="-4"/>
        </w:rPr>
        <w:t xml:space="preserve"> </w:t>
      </w:r>
      <w:r w:rsidRPr="000546A4">
        <w:rPr>
          <w:rFonts w:cs="Times New Roman"/>
        </w:rPr>
        <w:t>employees</w:t>
      </w:r>
      <w:r w:rsidRPr="000546A4">
        <w:rPr>
          <w:rFonts w:cs="Times New Roman"/>
          <w:spacing w:val="-5"/>
        </w:rPr>
        <w:t xml:space="preserve"> </w:t>
      </w:r>
      <w:r w:rsidRPr="000546A4">
        <w:rPr>
          <w:rFonts w:cs="Times New Roman"/>
        </w:rPr>
        <w:t>involved,</w:t>
      </w:r>
      <w:r w:rsidRPr="000546A4">
        <w:rPr>
          <w:rFonts w:cs="Times New Roman"/>
          <w:spacing w:val="-4"/>
        </w:rPr>
        <w:t xml:space="preserve"> </w:t>
      </w:r>
      <w:r w:rsidRPr="000546A4">
        <w:rPr>
          <w:rFonts w:cs="Times New Roman"/>
        </w:rPr>
        <w:t>24</w:t>
      </w:r>
      <w:r w:rsidRPr="000546A4">
        <w:rPr>
          <w:rFonts w:cs="Times New Roman"/>
          <w:spacing w:val="-5"/>
        </w:rPr>
        <w:t xml:space="preserve"> </w:t>
      </w:r>
      <w:r w:rsidRPr="000546A4">
        <w:rPr>
          <w:rFonts w:cs="Times New Roman"/>
        </w:rPr>
        <w:t>percent</w:t>
      </w:r>
      <w:r w:rsidRPr="000546A4">
        <w:rPr>
          <w:rFonts w:cs="Times New Roman"/>
          <w:spacing w:val="-4"/>
        </w:rPr>
        <w:t xml:space="preserve"> </w:t>
      </w:r>
      <w:r w:rsidRPr="000546A4">
        <w:rPr>
          <w:rFonts w:cs="Times New Roman"/>
        </w:rPr>
        <w:t>of</w:t>
      </w:r>
      <w:r w:rsidRPr="000546A4">
        <w:rPr>
          <w:rFonts w:cs="Times New Roman"/>
          <w:spacing w:val="-5"/>
        </w:rPr>
        <w:t xml:space="preserve"> </w:t>
      </w:r>
      <w:r w:rsidRPr="000546A4">
        <w:rPr>
          <w:rFonts w:cs="Times New Roman"/>
        </w:rPr>
        <w:t>employees</w:t>
      </w:r>
      <w:r w:rsidRPr="000546A4">
        <w:rPr>
          <w:rFonts w:cs="Times New Roman"/>
          <w:spacing w:val="-4"/>
        </w:rPr>
        <w:t xml:space="preserve"> </w:t>
      </w:r>
      <w:r w:rsidRPr="000546A4">
        <w:rPr>
          <w:rFonts w:cs="Times New Roman"/>
        </w:rPr>
        <w:t>are</w:t>
      </w:r>
      <w:r w:rsidRPr="000546A4">
        <w:rPr>
          <w:rFonts w:cs="Times New Roman"/>
          <w:spacing w:val="-5"/>
        </w:rPr>
        <w:t xml:space="preserve"> </w:t>
      </w:r>
      <w:r w:rsidRPr="000546A4">
        <w:rPr>
          <w:rFonts w:cs="Times New Roman"/>
        </w:rPr>
        <w:t>in</w:t>
      </w:r>
      <w:r w:rsidRPr="000546A4">
        <w:rPr>
          <w:rFonts w:cs="Times New Roman"/>
          <w:spacing w:val="-4"/>
        </w:rPr>
        <w:t xml:space="preserve"> </w:t>
      </w:r>
      <w:r w:rsidRPr="000546A4">
        <w:rPr>
          <w:rFonts w:cs="Times New Roman"/>
        </w:rPr>
        <w:t>the</w:t>
      </w:r>
      <w:r w:rsidRPr="000546A4">
        <w:rPr>
          <w:rFonts w:cs="Times New Roman"/>
          <w:spacing w:val="-5"/>
        </w:rPr>
        <w:t xml:space="preserve"> </w:t>
      </w:r>
      <w:r w:rsidRPr="000546A4">
        <w:rPr>
          <w:rFonts w:cs="Times New Roman"/>
        </w:rPr>
        <w:t>public</w:t>
      </w:r>
      <w:r w:rsidRPr="000546A4">
        <w:rPr>
          <w:rFonts w:cs="Times New Roman"/>
          <w:spacing w:val="-4"/>
        </w:rPr>
        <w:t xml:space="preserve"> </w:t>
      </w:r>
      <w:r w:rsidRPr="000546A4">
        <w:rPr>
          <w:rFonts w:cs="Times New Roman"/>
        </w:rPr>
        <w:t>sector,</w:t>
      </w:r>
    </w:p>
    <w:p w14:paraId="20E3F979" w14:textId="77777777" w:rsidR="00B04576" w:rsidRPr="000546A4" w:rsidRDefault="006F2664" w:rsidP="007C2FD0">
      <w:pPr>
        <w:pStyle w:val="BodyText"/>
        <w:numPr>
          <w:ilvl w:val="1"/>
          <w:numId w:val="5"/>
        </w:numPr>
        <w:tabs>
          <w:tab w:val="left" w:pos="819"/>
        </w:tabs>
        <w:ind w:left="357" w:hanging="357"/>
        <w:jc w:val="both"/>
        <w:rPr>
          <w:rFonts w:cs="Times New Roman"/>
        </w:rPr>
      </w:pPr>
      <w:r w:rsidRPr="000546A4">
        <w:rPr>
          <w:rFonts w:cs="Times New Roman"/>
        </w:rPr>
        <w:t>the</w:t>
      </w:r>
      <w:r w:rsidRPr="000546A4">
        <w:rPr>
          <w:rFonts w:cs="Times New Roman"/>
          <w:spacing w:val="-5"/>
        </w:rPr>
        <w:t xml:space="preserve"> </w:t>
      </w:r>
      <w:r w:rsidRPr="000546A4">
        <w:rPr>
          <w:rFonts w:cs="Times New Roman"/>
        </w:rPr>
        <w:t>provision</w:t>
      </w:r>
      <w:r w:rsidRPr="000546A4">
        <w:rPr>
          <w:rFonts w:cs="Times New Roman"/>
          <w:spacing w:val="-4"/>
        </w:rPr>
        <w:t xml:space="preserve"> </w:t>
      </w:r>
      <w:r w:rsidRPr="000546A4">
        <w:rPr>
          <w:rFonts w:cs="Times New Roman"/>
        </w:rPr>
        <w:t>of</w:t>
      </w:r>
      <w:r w:rsidRPr="000546A4">
        <w:rPr>
          <w:rFonts w:cs="Times New Roman"/>
          <w:spacing w:val="-5"/>
        </w:rPr>
        <w:t xml:space="preserve"> </w:t>
      </w:r>
      <w:r w:rsidRPr="000546A4">
        <w:rPr>
          <w:rFonts w:cs="Times New Roman"/>
        </w:rPr>
        <w:t>essential</w:t>
      </w:r>
      <w:r w:rsidRPr="000546A4">
        <w:rPr>
          <w:rFonts w:cs="Times New Roman"/>
          <w:spacing w:val="-4"/>
        </w:rPr>
        <w:t xml:space="preserve"> </w:t>
      </w:r>
      <w:r w:rsidRPr="000546A4">
        <w:rPr>
          <w:rFonts w:cs="Times New Roman"/>
        </w:rPr>
        <w:t>services</w:t>
      </w:r>
      <w:r w:rsidRPr="000546A4">
        <w:rPr>
          <w:rFonts w:cs="Times New Roman"/>
          <w:spacing w:val="-4"/>
        </w:rPr>
        <w:t xml:space="preserve"> </w:t>
      </w:r>
      <w:r w:rsidRPr="000546A4">
        <w:rPr>
          <w:rFonts w:cs="Times New Roman"/>
        </w:rPr>
        <w:t>such</w:t>
      </w:r>
      <w:r w:rsidRPr="000546A4">
        <w:rPr>
          <w:rFonts w:cs="Times New Roman"/>
          <w:spacing w:val="-5"/>
        </w:rPr>
        <w:t xml:space="preserve"> </w:t>
      </w:r>
      <w:r w:rsidRPr="000546A4">
        <w:rPr>
          <w:rFonts w:cs="Times New Roman"/>
        </w:rPr>
        <w:t>as</w:t>
      </w:r>
      <w:r w:rsidRPr="000546A4">
        <w:rPr>
          <w:rFonts w:cs="Times New Roman"/>
          <w:spacing w:val="-4"/>
        </w:rPr>
        <w:t xml:space="preserve"> </w:t>
      </w:r>
      <w:r w:rsidRPr="000546A4">
        <w:rPr>
          <w:rFonts w:cs="Times New Roman"/>
        </w:rPr>
        <w:t>health</w:t>
      </w:r>
      <w:r w:rsidRPr="000546A4">
        <w:rPr>
          <w:rFonts w:cs="Times New Roman"/>
          <w:spacing w:val="-4"/>
        </w:rPr>
        <w:t xml:space="preserve"> </w:t>
      </w:r>
      <w:r w:rsidRPr="000546A4">
        <w:rPr>
          <w:rFonts w:cs="Times New Roman"/>
        </w:rPr>
        <w:t>care,</w:t>
      </w:r>
      <w:r w:rsidRPr="000546A4">
        <w:rPr>
          <w:rFonts w:cs="Times New Roman"/>
          <w:spacing w:val="-5"/>
        </w:rPr>
        <w:t xml:space="preserve"> </w:t>
      </w:r>
      <w:r w:rsidRPr="000546A4">
        <w:rPr>
          <w:rFonts w:cs="Times New Roman"/>
        </w:rPr>
        <w:t>education,</w:t>
      </w:r>
      <w:r w:rsidRPr="000546A4">
        <w:rPr>
          <w:rFonts w:cs="Times New Roman"/>
          <w:spacing w:val="-4"/>
        </w:rPr>
        <w:t xml:space="preserve"> </w:t>
      </w:r>
      <w:r w:rsidRPr="000546A4">
        <w:rPr>
          <w:rFonts w:cs="Times New Roman"/>
        </w:rPr>
        <w:t>police</w:t>
      </w:r>
      <w:r w:rsidRPr="000546A4">
        <w:rPr>
          <w:rFonts w:cs="Times New Roman"/>
          <w:spacing w:val="-4"/>
        </w:rPr>
        <w:t xml:space="preserve"> </w:t>
      </w:r>
      <w:r w:rsidRPr="000546A4">
        <w:rPr>
          <w:rFonts w:cs="Times New Roman"/>
        </w:rPr>
        <w:t>and</w:t>
      </w:r>
      <w:r w:rsidRPr="000546A4">
        <w:rPr>
          <w:rFonts w:cs="Times New Roman"/>
          <w:spacing w:val="-5"/>
        </w:rPr>
        <w:t xml:space="preserve"> </w:t>
      </w:r>
      <w:r w:rsidRPr="000546A4">
        <w:rPr>
          <w:rFonts w:cs="Times New Roman"/>
        </w:rPr>
        <w:t>fire</w:t>
      </w:r>
      <w:r w:rsidRPr="000546A4">
        <w:rPr>
          <w:rFonts w:cs="Times New Roman"/>
          <w:spacing w:val="-4"/>
        </w:rPr>
        <w:t xml:space="preserve"> </w:t>
      </w:r>
      <w:r w:rsidRPr="000546A4">
        <w:rPr>
          <w:rFonts w:cs="Times New Roman"/>
        </w:rPr>
        <w:t>protection,</w:t>
      </w:r>
    </w:p>
    <w:p w14:paraId="20E3F97A" w14:textId="77777777" w:rsidR="00B04576" w:rsidRPr="000546A4" w:rsidRDefault="006F2664" w:rsidP="007C2FD0">
      <w:pPr>
        <w:pStyle w:val="BodyText"/>
        <w:numPr>
          <w:ilvl w:val="1"/>
          <w:numId w:val="5"/>
        </w:numPr>
        <w:tabs>
          <w:tab w:val="left" w:pos="819"/>
        </w:tabs>
        <w:ind w:left="357" w:hanging="357"/>
        <w:jc w:val="both"/>
        <w:rPr>
          <w:rFonts w:cs="Times New Roman"/>
        </w:rPr>
      </w:pPr>
      <w:r w:rsidRPr="000546A4">
        <w:rPr>
          <w:rFonts w:cs="Times New Roman"/>
        </w:rPr>
        <w:t>more</w:t>
      </w:r>
      <w:r w:rsidRPr="000546A4">
        <w:rPr>
          <w:rFonts w:cs="Times New Roman"/>
          <w:spacing w:val="-3"/>
        </w:rPr>
        <w:t xml:space="preserve"> </w:t>
      </w:r>
      <w:r w:rsidRPr="000546A4">
        <w:rPr>
          <w:rFonts w:cs="Times New Roman"/>
        </w:rPr>
        <w:t>than</w:t>
      </w:r>
      <w:r w:rsidRPr="000546A4">
        <w:rPr>
          <w:rFonts w:cs="Times New Roman"/>
          <w:spacing w:val="-3"/>
        </w:rPr>
        <w:t xml:space="preserve"> </w:t>
      </w:r>
      <w:r w:rsidRPr="000546A4">
        <w:rPr>
          <w:rFonts w:cs="Times New Roman"/>
        </w:rPr>
        <w:t>half</w:t>
      </w:r>
      <w:r w:rsidRPr="000546A4">
        <w:rPr>
          <w:rFonts w:cs="Times New Roman"/>
          <w:spacing w:val="-3"/>
        </w:rPr>
        <w:t xml:space="preserve"> </w:t>
      </w:r>
      <w:r w:rsidRPr="000546A4">
        <w:rPr>
          <w:rFonts w:cs="Times New Roman"/>
        </w:rPr>
        <w:t>of</w:t>
      </w:r>
      <w:r w:rsidRPr="000546A4">
        <w:rPr>
          <w:rFonts w:cs="Times New Roman"/>
          <w:spacing w:val="-3"/>
        </w:rPr>
        <w:t xml:space="preserve"> </w:t>
      </w:r>
      <w:r w:rsidRPr="000546A4">
        <w:rPr>
          <w:rFonts w:cs="Times New Roman"/>
        </w:rPr>
        <w:t>all</w:t>
      </w:r>
      <w:r w:rsidRPr="000546A4">
        <w:rPr>
          <w:rFonts w:cs="Times New Roman"/>
          <w:spacing w:val="-3"/>
        </w:rPr>
        <w:t xml:space="preserve"> </w:t>
      </w:r>
      <w:r w:rsidRPr="000546A4">
        <w:rPr>
          <w:rFonts w:cs="Times New Roman"/>
        </w:rPr>
        <w:t>union</w:t>
      </w:r>
      <w:r w:rsidRPr="000546A4">
        <w:rPr>
          <w:rFonts w:cs="Times New Roman"/>
          <w:spacing w:val="-3"/>
        </w:rPr>
        <w:t xml:space="preserve"> </w:t>
      </w:r>
      <w:r w:rsidRPr="000546A4">
        <w:rPr>
          <w:rFonts w:cs="Times New Roman"/>
        </w:rPr>
        <w:t>members</w:t>
      </w:r>
      <w:r w:rsidRPr="000546A4">
        <w:rPr>
          <w:rFonts w:cs="Times New Roman"/>
          <w:spacing w:val="-3"/>
        </w:rPr>
        <w:t xml:space="preserve"> </w:t>
      </w:r>
      <w:r w:rsidRPr="000546A4">
        <w:rPr>
          <w:rFonts w:cs="Times New Roman"/>
        </w:rPr>
        <w:t>are</w:t>
      </w:r>
      <w:r w:rsidRPr="000546A4">
        <w:rPr>
          <w:rFonts w:cs="Times New Roman"/>
          <w:spacing w:val="-3"/>
        </w:rPr>
        <w:t xml:space="preserve"> </w:t>
      </w:r>
      <w:r w:rsidRPr="000546A4">
        <w:rPr>
          <w:rFonts w:cs="Times New Roman"/>
        </w:rPr>
        <w:t>in</w:t>
      </w:r>
      <w:r w:rsidRPr="000546A4">
        <w:rPr>
          <w:rFonts w:cs="Times New Roman"/>
          <w:spacing w:val="-3"/>
        </w:rPr>
        <w:t xml:space="preserve"> </w:t>
      </w:r>
      <w:r w:rsidRPr="000546A4">
        <w:rPr>
          <w:rFonts w:cs="Times New Roman"/>
        </w:rPr>
        <w:t>the</w:t>
      </w:r>
      <w:r w:rsidRPr="000546A4">
        <w:rPr>
          <w:rFonts w:cs="Times New Roman"/>
          <w:spacing w:val="-3"/>
        </w:rPr>
        <w:t xml:space="preserve"> </w:t>
      </w:r>
      <w:r w:rsidRPr="000546A4">
        <w:rPr>
          <w:rFonts w:cs="Times New Roman"/>
        </w:rPr>
        <w:t>public</w:t>
      </w:r>
      <w:r w:rsidRPr="000546A4">
        <w:rPr>
          <w:rFonts w:cs="Times New Roman"/>
          <w:spacing w:val="-3"/>
        </w:rPr>
        <w:t xml:space="preserve"> </w:t>
      </w:r>
      <w:r w:rsidRPr="000546A4">
        <w:rPr>
          <w:rFonts w:cs="Times New Roman"/>
        </w:rPr>
        <w:t>sector</w:t>
      </w:r>
      <w:r w:rsidRPr="000546A4">
        <w:rPr>
          <w:rFonts w:cs="Times New Roman"/>
          <w:spacing w:val="-3"/>
        </w:rPr>
        <w:t xml:space="preserve"> </w:t>
      </w:r>
      <w:r w:rsidRPr="000546A4">
        <w:rPr>
          <w:rFonts w:cs="Times New Roman"/>
        </w:rPr>
        <w:t>and</w:t>
      </w:r>
      <w:r w:rsidRPr="000546A4">
        <w:rPr>
          <w:rFonts w:cs="Times New Roman"/>
          <w:spacing w:val="-3"/>
        </w:rPr>
        <w:t xml:space="preserve"> </w:t>
      </w:r>
      <w:r w:rsidRPr="000546A4">
        <w:rPr>
          <w:rFonts w:cs="Times New Roman"/>
        </w:rPr>
        <w:t>the</w:t>
      </w:r>
      <w:r w:rsidRPr="000546A4">
        <w:rPr>
          <w:rFonts w:cs="Times New Roman"/>
          <w:spacing w:val="-3"/>
        </w:rPr>
        <w:t xml:space="preserve"> </w:t>
      </w:r>
      <w:r w:rsidRPr="000546A4">
        <w:rPr>
          <w:rFonts w:cs="Times New Roman"/>
        </w:rPr>
        <w:t>sector</w:t>
      </w:r>
      <w:r w:rsidRPr="000546A4">
        <w:rPr>
          <w:rFonts w:cs="Times New Roman"/>
          <w:spacing w:val="-3"/>
        </w:rPr>
        <w:t xml:space="preserve"> </w:t>
      </w:r>
      <w:r w:rsidRPr="000546A4">
        <w:rPr>
          <w:rFonts w:cs="Times New Roman"/>
        </w:rPr>
        <w:t>has</w:t>
      </w:r>
      <w:r w:rsidRPr="000546A4">
        <w:rPr>
          <w:rFonts w:cs="Times New Roman"/>
          <w:spacing w:val="-3"/>
        </w:rPr>
        <w:t xml:space="preserve"> </w:t>
      </w:r>
      <w:r w:rsidRPr="000546A4">
        <w:rPr>
          <w:rFonts w:cs="Times New Roman"/>
        </w:rPr>
        <w:t>a</w:t>
      </w:r>
      <w:r w:rsidRPr="000546A4">
        <w:rPr>
          <w:rFonts w:cs="Times New Roman"/>
          <w:spacing w:val="-3"/>
        </w:rPr>
        <w:t xml:space="preserve"> </w:t>
      </w:r>
      <w:r w:rsidRPr="000546A4">
        <w:rPr>
          <w:rFonts w:cs="Times New Roman"/>
        </w:rPr>
        <w:t>high</w:t>
      </w:r>
      <w:r w:rsidRPr="000546A4">
        <w:rPr>
          <w:rFonts w:cs="Times New Roman"/>
          <w:spacing w:val="-3"/>
        </w:rPr>
        <w:t xml:space="preserve"> </w:t>
      </w:r>
      <w:r w:rsidRPr="000546A4">
        <w:rPr>
          <w:rFonts w:cs="Times New Roman"/>
        </w:rPr>
        <w:t>union density.</w:t>
      </w:r>
    </w:p>
    <w:p w14:paraId="20E3F97B" w14:textId="77777777" w:rsidR="00B04576" w:rsidRPr="000546A4" w:rsidRDefault="00B04576" w:rsidP="0091135D">
      <w:pPr>
        <w:jc w:val="both"/>
        <w:rPr>
          <w:rFonts w:ascii="Times New Roman" w:hAnsi="Times New Roman" w:cs="Times New Roman"/>
          <w:sz w:val="24"/>
          <w:szCs w:val="24"/>
        </w:rPr>
      </w:pPr>
    </w:p>
    <w:p w14:paraId="1F72FE5C" w14:textId="77777777" w:rsidR="00DB605E" w:rsidRDefault="006F2664" w:rsidP="0091135D">
      <w:pPr>
        <w:pStyle w:val="Heading1"/>
        <w:numPr>
          <w:ilvl w:val="0"/>
          <w:numId w:val="5"/>
        </w:numPr>
        <w:tabs>
          <w:tab w:val="left" w:pos="340"/>
        </w:tabs>
        <w:ind w:left="0" w:firstLine="0"/>
        <w:jc w:val="both"/>
        <w:rPr>
          <w:rFonts w:cs="Times New Roman"/>
        </w:rPr>
      </w:pPr>
      <w:r w:rsidRPr="00DB605E">
        <w:rPr>
          <w:rFonts w:cs="Times New Roman"/>
        </w:rPr>
        <w:t>Why</w:t>
      </w:r>
      <w:r w:rsidRPr="00DB605E">
        <w:rPr>
          <w:rFonts w:cs="Times New Roman"/>
          <w:spacing w:val="-3"/>
        </w:rPr>
        <w:t xml:space="preserve"> </w:t>
      </w:r>
      <w:r w:rsidRPr="00DB605E">
        <w:rPr>
          <w:rFonts w:cs="Times New Roman"/>
        </w:rPr>
        <w:t>were</w:t>
      </w:r>
      <w:r w:rsidRPr="00DB605E">
        <w:rPr>
          <w:rFonts w:cs="Times New Roman"/>
          <w:spacing w:val="-3"/>
        </w:rPr>
        <w:t xml:space="preserve"> </w:t>
      </w:r>
      <w:r w:rsidRPr="00DB605E">
        <w:rPr>
          <w:rFonts w:cs="Times New Roman"/>
        </w:rPr>
        <w:t>public</w:t>
      </w:r>
      <w:r w:rsidRPr="00DB605E">
        <w:rPr>
          <w:rFonts w:cs="Times New Roman"/>
          <w:spacing w:val="-2"/>
        </w:rPr>
        <w:t xml:space="preserve"> </w:t>
      </w:r>
      <w:r w:rsidRPr="00DB605E">
        <w:rPr>
          <w:rFonts w:cs="Times New Roman"/>
        </w:rPr>
        <w:t>sector</w:t>
      </w:r>
      <w:r w:rsidRPr="00DB605E">
        <w:rPr>
          <w:rFonts w:cs="Times New Roman"/>
          <w:spacing w:val="-3"/>
        </w:rPr>
        <w:t xml:space="preserve"> </w:t>
      </w:r>
      <w:r w:rsidRPr="00DB605E">
        <w:rPr>
          <w:rFonts w:cs="Times New Roman"/>
        </w:rPr>
        <w:t>employees</w:t>
      </w:r>
      <w:r w:rsidRPr="00DB605E">
        <w:rPr>
          <w:rFonts w:cs="Times New Roman"/>
          <w:spacing w:val="-2"/>
        </w:rPr>
        <w:t xml:space="preserve"> </w:t>
      </w:r>
      <w:r w:rsidRPr="00DB605E">
        <w:rPr>
          <w:rFonts w:cs="Times New Roman"/>
        </w:rPr>
        <w:t>not</w:t>
      </w:r>
      <w:r w:rsidRPr="00DB605E">
        <w:rPr>
          <w:rFonts w:cs="Times New Roman"/>
          <w:spacing w:val="-3"/>
        </w:rPr>
        <w:t xml:space="preserve"> </w:t>
      </w:r>
      <w:r w:rsidRPr="00DB605E">
        <w:rPr>
          <w:rFonts w:cs="Times New Roman"/>
        </w:rPr>
        <w:t>provided</w:t>
      </w:r>
      <w:r w:rsidRPr="00DB605E">
        <w:rPr>
          <w:rFonts w:cs="Times New Roman"/>
          <w:spacing w:val="-2"/>
        </w:rPr>
        <w:t xml:space="preserve"> </w:t>
      </w:r>
      <w:r w:rsidRPr="00DB605E">
        <w:rPr>
          <w:rFonts w:cs="Times New Roman"/>
        </w:rPr>
        <w:t>the</w:t>
      </w:r>
      <w:r w:rsidRPr="00DB605E">
        <w:rPr>
          <w:rFonts w:cs="Times New Roman"/>
          <w:spacing w:val="-3"/>
        </w:rPr>
        <w:t xml:space="preserve"> </w:t>
      </w:r>
      <w:r w:rsidRPr="00DB605E">
        <w:rPr>
          <w:rFonts w:cs="Times New Roman"/>
        </w:rPr>
        <w:t>right</w:t>
      </w:r>
      <w:r w:rsidRPr="00DB605E">
        <w:rPr>
          <w:rFonts w:cs="Times New Roman"/>
          <w:spacing w:val="-3"/>
        </w:rPr>
        <w:t xml:space="preserve"> </w:t>
      </w:r>
      <w:r w:rsidRPr="00DB605E">
        <w:rPr>
          <w:rFonts w:cs="Times New Roman"/>
        </w:rPr>
        <w:t>to</w:t>
      </w:r>
      <w:r w:rsidRPr="00DB605E">
        <w:rPr>
          <w:rFonts w:cs="Times New Roman"/>
          <w:spacing w:val="-2"/>
        </w:rPr>
        <w:t xml:space="preserve"> </w:t>
      </w:r>
      <w:r w:rsidRPr="00DB605E">
        <w:rPr>
          <w:rFonts w:cs="Times New Roman"/>
        </w:rPr>
        <w:t>unionize</w:t>
      </w:r>
      <w:r w:rsidRPr="00DB605E">
        <w:rPr>
          <w:rFonts w:cs="Times New Roman"/>
          <w:spacing w:val="-3"/>
        </w:rPr>
        <w:t xml:space="preserve"> </w:t>
      </w:r>
      <w:r w:rsidRPr="00DB605E">
        <w:rPr>
          <w:rFonts w:cs="Times New Roman"/>
        </w:rPr>
        <w:t>at</w:t>
      </w:r>
      <w:r w:rsidRPr="00DB605E">
        <w:rPr>
          <w:rFonts w:cs="Times New Roman"/>
          <w:spacing w:val="-2"/>
        </w:rPr>
        <w:t xml:space="preserve"> </w:t>
      </w:r>
      <w:r w:rsidRPr="00DB605E">
        <w:rPr>
          <w:rFonts w:cs="Times New Roman"/>
        </w:rPr>
        <w:t>the</w:t>
      </w:r>
      <w:r w:rsidRPr="00DB605E">
        <w:rPr>
          <w:rFonts w:cs="Times New Roman"/>
          <w:spacing w:val="-3"/>
        </w:rPr>
        <w:t xml:space="preserve"> </w:t>
      </w:r>
      <w:r w:rsidRPr="00DB605E">
        <w:rPr>
          <w:rFonts w:cs="Times New Roman"/>
        </w:rPr>
        <w:t>same</w:t>
      </w:r>
      <w:r w:rsidRPr="00DB605E">
        <w:rPr>
          <w:rFonts w:cs="Times New Roman"/>
          <w:spacing w:val="-2"/>
        </w:rPr>
        <w:t xml:space="preserve"> </w:t>
      </w:r>
      <w:r w:rsidRPr="00DB605E">
        <w:rPr>
          <w:rFonts w:cs="Times New Roman"/>
        </w:rPr>
        <w:t>time</w:t>
      </w:r>
      <w:r w:rsidRPr="00DB605E">
        <w:rPr>
          <w:rFonts w:cs="Times New Roman"/>
          <w:spacing w:val="-3"/>
        </w:rPr>
        <w:t xml:space="preserve"> </w:t>
      </w:r>
      <w:r w:rsidRPr="00DB605E">
        <w:rPr>
          <w:rFonts w:cs="Times New Roman"/>
        </w:rPr>
        <w:t>as</w:t>
      </w:r>
    </w:p>
    <w:p w14:paraId="20E3F97C" w14:textId="697277C3" w:rsidR="00B04576" w:rsidRPr="00DB605E" w:rsidRDefault="00DB605E" w:rsidP="00DB605E">
      <w:pPr>
        <w:pStyle w:val="Heading1"/>
        <w:tabs>
          <w:tab w:val="left" w:pos="340"/>
        </w:tabs>
        <w:ind w:left="0"/>
        <w:jc w:val="both"/>
        <w:rPr>
          <w:rFonts w:cs="Times New Roman"/>
        </w:rPr>
      </w:pPr>
      <w:r>
        <w:rPr>
          <w:rFonts w:cs="Times New Roman"/>
        </w:rPr>
        <w:tab/>
      </w:r>
      <w:r w:rsidR="006F2664" w:rsidRPr="00DB605E">
        <w:rPr>
          <w:rFonts w:cs="Times New Roman"/>
        </w:rPr>
        <w:t>employees</w:t>
      </w:r>
      <w:r w:rsidR="006F2664" w:rsidRPr="00DB605E">
        <w:rPr>
          <w:rFonts w:cs="Times New Roman"/>
          <w:spacing w:val="-4"/>
        </w:rPr>
        <w:t xml:space="preserve"> </w:t>
      </w:r>
      <w:r w:rsidR="006F2664" w:rsidRPr="00DB605E">
        <w:rPr>
          <w:rFonts w:cs="Times New Roman"/>
        </w:rPr>
        <w:t>in</w:t>
      </w:r>
      <w:r w:rsidR="006F2664" w:rsidRPr="00DB605E">
        <w:rPr>
          <w:rFonts w:cs="Times New Roman"/>
          <w:spacing w:val="-3"/>
        </w:rPr>
        <w:t xml:space="preserve"> </w:t>
      </w:r>
      <w:r w:rsidR="006F2664" w:rsidRPr="00DB605E">
        <w:rPr>
          <w:rFonts w:cs="Times New Roman"/>
        </w:rPr>
        <w:t>the</w:t>
      </w:r>
      <w:r w:rsidR="006F2664" w:rsidRPr="00DB605E">
        <w:rPr>
          <w:rFonts w:cs="Times New Roman"/>
          <w:spacing w:val="-3"/>
        </w:rPr>
        <w:t xml:space="preserve"> </w:t>
      </w:r>
      <w:r w:rsidR="006F2664" w:rsidRPr="00DB605E">
        <w:rPr>
          <w:rFonts w:cs="Times New Roman"/>
        </w:rPr>
        <w:t>private</w:t>
      </w:r>
      <w:r w:rsidR="006F2664" w:rsidRPr="00DB605E">
        <w:rPr>
          <w:rFonts w:cs="Times New Roman"/>
          <w:spacing w:val="-3"/>
        </w:rPr>
        <w:t xml:space="preserve"> </w:t>
      </w:r>
      <w:r w:rsidR="006F2664" w:rsidRPr="00DB605E">
        <w:rPr>
          <w:rFonts w:cs="Times New Roman"/>
        </w:rPr>
        <w:t>sector</w:t>
      </w:r>
      <w:r w:rsidR="006F2664" w:rsidRPr="00DB605E">
        <w:rPr>
          <w:rFonts w:cs="Times New Roman"/>
          <w:spacing w:val="-3"/>
        </w:rPr>
        <w:t xml:space="preserve"> </w:t>
      </w:r>
      <w:r w:rsidR="006F2664" w:rsidRPr="00DB605E">
        <w:rPr>
          <w:rFonts w:cs="Times New Roman"/>
        </w:rPr>
        <w:t>in</w:t>
      </w:r>
      <w:r w:rsidR="006F2664" w:rsidRPr="00DB605E">
        <w:rPr>
          <w:rFonts w:cs="Times New Roman"/>
          <w:spacing w:val="-4"/>
        </w:rPr>
        <w:t xml:space="preserve"> </w:t>
      </w:r>
      <w:r w:rsidR="006F2664" w:rsidRPr="00DB605E">
        <w:rPr>
          <w:rFonts w:cs="Times New Roman"/>
        </w:rPr>
        <w:t>most</w:t>
      </w:r>
      <w:r w:rsidR="006F2664" w:rsidRPr="00DB605E">
        <w:rPr>
          <w:rFonts w:cs="Times New Roman"/>
          <w:spacing w:val="-3"/>
        </w:rPr>
        <w:t xml:space="preserve"> </w:t>
      </w:r>
      <w:r w:rsidR="006F2664" w:rsidRPr="00DB605E">
        <w:rPr>
          <w:rFonts w:cs="Times New Roman"/>
        </w:rPr>
        <w:t>jurisdictions</w:t>
      </w:r>
      <w:r w:rsidR="00EB68C0" w:rsidRPr="00DB605E">
        <w:rPr>
          <w:rFonts w:cs="Times New Roman"/>
        </w:rPr>
        <w:t>?</w:t>
      </w:r>
    </w:p>
    <w:p w14:paraId="20E3F97E" w14:textId="77777777" w:rsidR="00B04576" w:rsidRPr="0091135D" w:rsidRDefault="00B04576" w:rsidP="0091135D">
      <w:pPr>
        <w:jc w:val="both"/>
        <w:rPr>
          <w:rFonts w:ascii="Times New Roman" w:hAnsi="Times New Roman" w:cs="Times New Roman"/>
          <w:sz w:val="24"/>
          <w:szCs w:val="24"/>
        </w:rPr>
      </w:pPr>
    </w:p>
    <w:p w14:paraId="20E3F97F" w14:textId="77777777" w:rsidR="00B04576" w:rsidRPr="0091135D" w:rsidRDefault="006F2664" w:rsidP="0091135D">
      <w:pPr>
        <w:pStyle w:val="BodyText"/>
        <w:ind w:left="0" w:firstLine="9"/>
        <w:jc w:val="both"/>
        <w:rPr>
          <w:rFonts w:cs="Times New Roman"/>
        </w:rPr>
      </w:pPr>
      <w:r w:rsidRPr="0091135D">
        <w:rPr>
          <w:rFonts w:cs="Times New Roman"/>
        </w:rPr>
        <w:t>Private</w:t>
      </w:r>
      <w:r w:rsidRPr="0091135D">
        <w:rPr>
          <w:rFonts w:cs="Times New Roman"/>
          <w:spacing w:val="-4"/>
        </w:rPr>
        <w:t xml:space="preserve"> </w:t>
      </w:r>
      <w:r w:rsidRPr="0091135D">
        <w:rPr>
          <w:rFonts w:cs="Times New Roman"/>
        </w:rPr>
        <w:t>sector</w:t>
      </w:r>
      <w:r w:rsidRPr="0091135D">
        <w:rPr>
          <w:rFonts w:cs="Times New Roman"/>
          <w:spacing w:val="-4"/>
        </w:rPr>
        <w:t xml:space="preserve"> </w:t>
      </w:r>
      <w:r w:rsidRPr="0091135D">
        <w:rPr>
          <w:rFonts w:cs="Times New Roman"/>
        </w:rPr>
        <w:t>employees</w:t>
      </w:r>
      <w:r w:rsidRPr="0091135D">
        <w:rPr>
          <w:rFonts w:cs="Times New Roman"/>
          <w:spacing w:val="-3"/>
        </w:rPr>
        <w:t xml:space="preserve"> </w:t>
      </w:r>
      <w:r w:rsidRPr="0091135D">
        <w:rPr>
          <w:rFonts w:cs="Times New Roman"/>
        </w:rPr>
        <w:t>were</w:t>
      </w:r>
      <w:r w:rsidRPr="0091135D">
        <w:rPr>
          <w:rFonts w:cs="Times New Roman"/>
          <w:spacing w:val="-4"/>
        </w:rPr>
        <w:t xml:space="preserve"> </w:t>
      </w:r>
      <w:r w:rsidRPr="0091135D">
        <w:rPr>
          <w:rFonts w:cs="Times New Roman"/>
        </w:rPr>
        <w:t>granted</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right</w:t>
      </w:r>
      <w:r w:rsidRPr="0091135D">
        <w:rPr>
          <w:rFonts w:cs="Times New Roman"/>
          <w:spacing w:val="-4"/>
        </w:rPr>
        <w:t xml:space="preserve"> </w:t>
      </w:r>
      <w:r w:rsidRPr="0091135D">
        <w:rPr>
          <w:rFonts w:cs="Times New Roman"/>
        </w:rPr>
        <w:t>to</w:t>
      </w:r>
      <w:r w:rsidRPr="0091135D">
        <w:rPr>
          <w:rFonts w:cs="Times New Roman"/>
          <w:spacing w:val="-3"/>
        </w:rPr>
        <w:t xml:space="preserve"> </w:t>
      </w:r>
      <w:r w:rsidRPr="0091135D">
        <w:rPr>
          <w:rFonts w:cs="Times New Roman"/>
        </w:rPr>
        <w:t>unionize</w:t>
      </w:r>
      <w:r w:rsidRPr="0091135D">
        <w:rPr>
          <w:rFonts w:cs="Times New Roman"/>
          <w:spacing w:val="-4"/>
        </w:rPr>
        <w:t xml:space="preserve"> </w:t>
      </w:r>
      <w:r w:rsidRPr="0091135D">
        <w:rPr>
          <w:rFonts w:cs="Times New Roman"/>
        </w:rPr>
        <w:t>by</w:t>
      </w:r>
      <w:r w:rsidRPr="0091135D">
        <w:rPr>
          <w:rFonts w:cs="Times New Roman"/>
          <w:spacing w:val="-4"/>
        </w:rPr>
        <w:t xml:space="preserve"> </w:t>
      </w:r>
      <w:r w:rsidRPr="0091135D">
        <w:rPr>
          <w:rFonts w:cs="Times New Roman"/>
          <w:i/>
        </w:rPr>
        <w:t>PC</w:t>
      </w:r>
      <w:r w:rsidRPr="0091135D">
        <w:rPr>
          <w:rFonts w:cs="Times New Roman"/>
          <w:i/>
          <w:spacing w:val="-3"/>
        </w:rPr>
        <w:t xml:space="preserve"> </w:t>
      </w:r>
      <w:r w:rsidRPr="0091135D">
        <w:rPr>
          <w:rFonts w:cs="Times New Roman"/>
          <w:i/>
        </w:rPr>
        <w:t>1003</w:t>
      </w:r>
      <w:r w:rsidRPr="0091135D">
        <w:rPr>
          <w:rFonts w:cs="Times New Roman"/>
          <w:i/>
          <w:spacing w:val="-4"/>
        </w:rPr>
        <w:t xml:space="preserve"> </w:t>
      </w:r>
      <w:r w:rsidRPr="0091135D">
        <w:rPr>
          <w:rFonts w:cs="Times New Roman"/>
        </w:rPr>
        <w:t>in</w:t>
      </w:r>
      <w:r w:rsidRPr="0091135D">
        <w:rPr>
          <w:rFonts w:cs="Times New Roman"/>
          <w:spacing w:val="-3"/>
        </w:rPr>
        <w:t xml:space="preserve"> </w:t>
      </w:r>
      <w:r w:rsidRPr="0091135D">
        <w:rPr>
          <w:rFonts w:cs="Times New Roman"/>
        </w:rPr>
        <w:t>1944</w:t>
      </w:r>
      <w:r w:rsidRPr="0091135D">
        <w:rPr>
          <w:rFonts w:cs="Times New Roman"/>
          <w:spacing w:val="-4"/>
        </w:rPr>
        <w:t xml:space="preserve"> </w:t>
      </w:r>
      <w:r w:rsidRPr="0091135D">
        <w:rPr>
          <w:rFonts w:cs="Times New Roman"/>
        </w:rPr>
        <w:t>and</w:t>
      </w:r>
      <w:r w:rsidRPr="0091135D">
        <w:rPr>
          <w:rFonts w:cs="Times New Roman"/>
          <w:spacing w:val="-4"/>
        </w:rPr>
        <w:t xml:space="preserve"> </w:t>
      </w:r>
      <w:r w:rsidRPr="0091135D">
        <w:rPr>
          <w:rFonts w:cs="Times New Roman"/>
        </w:rPr>
        <w:t>subsequent</w:t>
      </w:r>
      <w:r w:rsidRPr="0091135D">
        <w:rPr>
          <w:rFonts w:cs="Times New Roman"/>
          <w:w w:val="99"/>
        </w:rPr>
        <w:t xml:space="preserve"> </w:t>
      </w:r>
      <w:r w:rsidRPr="0091135D">
        <w:rPr>
          <w:rFonts w:cs="Times New Roman"/>
        </w:rPr>
        <w:t>provincial</w:t>
      </w:r>
      <w:r w:rsidRPr="0091135D">
        <w:rPr>
          <w:rFonts w:cs="Times New Roman"/>
          <w:spacing w:val="-5"/>
        </w:rPr>
        <w:t xml:space="preserve"> </w:t>
      </w:r>
      <w:proofErr w:type="spellStart"/>
      <w:r w:rsidRPr="0091135D">
        <w:rPr>
          <w:rFonts w:cs="Times New Roman"/>
        </w:rPr>
        <w:t>labour</w:t>
      </w:r>
      <w:proofErr w:type="spellEnd"/>
      <w:r w:rsidRPr="0091135D">
        <w:rPr>
          <w:rFonts w:cs="Times New Roman"/>
          <w:spacing w:val="-4"/>
        </w:rPr>
        <w:t xml:space="preserve"> </w:t>
      </w:r>
      <w:r w:rsidRPr="0091135D">
        <w:rPr>
          <w:rFonts w:cs="Times New Roman"/>
        </w:rPr>
        <w:t>relations</w:t>
      </w:r>
      <w:r w:rsidRPr="0091135D">
        <w:rPr>
          <w:rFonts w:cs="Times New Roman"/>
          <w:spacing w:val="-4"/>
        </w:rPr>
        <w:t xml:space="preserve"> </w:t>
      </w:r>
      <w:r w:rsidRPr="0091135D">
        <w:rPr>
          <w:rFonts w:cs="Times New Roman"/>
        </w:rPr>
        <w:t>statutes.</w:t>
      </w:r>
      <w:r w:rsidRPr="0091135D">
        <w:rPr>
          <w:rFonts w:cs="Times New Roman"/>
          <w:spacing w:val="52"/>
        </w:rPr>
        <w:t xml:space="preserve"> </w:t>
      </w:r>
      <w:r w:rsidRPr="0091135D">
        <w:rPr>
          <w:rFonts w:cs="Times New Roman"/>
        </w:rPr>
        <w:t>Most</w:t>
      </w:r>
      <w:r w:rsidRPr="0091135D">
        <w:rPr>
          <w:rFonts w:cs="Times New Roman"/>
          <w:spacing w:val="-5"/>
        </w:rPr>
        <w:t xml:space="preserve"> </w:t>
      </w:r>
      <w:r w:rsidRPr="0091135D">
        <w:rPr>
          <w:rFonts w:cs="Times New Roman"/>
        </w:rPr>
        <w:t>public</w:t>
      </w:r>
      <w:r w:rsidRPr="0091135D">
        <w:rPr>
          <w:rFonts w:cs="Times New Roman"/>
          <w:spacing w:val="-4"/>
        </w:rPr>
        <w:t xml:space="preserve"> </w:t>
      </w:r>
      <w:r w:rsidRPr="0091135D">
        <w:rPr>
          <w:rFonts w:cs="Times New Roman"/>
        </w:rPr>
        <w:t>sector</w:t>
      </w:r>
      <w:r w:rsidRPr="0091135D">
        <w:rPr>
          <w:rFonts w:cs="Times New Roman"/>
          <w:spacing w:val="-4"/>
        </w:rPr>
        <w:t xml:space="preserve"> </w:t>
      </w:r>
      <w:r w:rsidRPr="0091135D">
        <w:rPr>
          <w:rFonts w:cs="Times New Roman"/>
        </w:rPr>
        <w:t>employees</w:t>
      </w:r>
      <w:r w:rsidRPr="0091135D">
        <w:rPr>
          <w:rFonts w:cs="Times New Roman"/>
          <w:spacing w:val="-4"/>
        </w:rPr>
        <w:t xml:space="preserve"> </w:t>
      </w:r>
      <w:r w:rsidRPr="0091135D">
        <w:rPr>
          <w:rFonts w:cs="Times New Roman"/>
        </w:rPr>
        <w:t>did</w:t>
      </w:r>
      <w:r w:rsidRPr="0091135D">
        <w:rPr>
          <w:rFonts w:cs="Times New Roman"/>
          <w:spacing w:val="-4"/>
        </w:rPr>
        <w:t xml:space="preserve"> </w:t>
      </w:r>
      <w:r w:rsidRPr="0091135D">
        <w:rPr>
          <w:rFonts w:cs="Times New Roman"/>
        </w:rPr>
        <w:t>not</w:t>
      </w:r>
      <w:r w:rsidRPr="0091135D">
        <w:rPr>
          <w:rFonts w:cs="Times New Roman"/>
          <w:spacing w:val="-4"/>
        </w:rPr>
        <w:t xml:space="preserve"> </w:t>
      </w:r>
      <w:r w:rsidRPr="0091135D">
        <w:rPr>
          <w:rFonts w:cs="Times New Roman"/>
        </w:rPr>
        <w:t>obtain</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right</w:t>
      </w:r>
      <w:r w:rsidRPr="0091135D">
        <w:rPr>
          <w:rFonts w:cs="Times New Roman"/>
          <w:spacing w:val="-4"/>
        </w:rPr>
        <w:t xml:space="preserve"> </w:t>
      </w:r>
      <w:r w:rsidRPr="0091135D">
        <w:rPr>
          <w:rFonts w:cs="Times New Roman"/>
        </w:rPr>
        <w:t>to unionize</w:t>
      </w:r>
      <w:r w:rsidRPr="0091135D">
        <w:rPr>
          <w:rFonts w:cs="Times New Roman"/>
          <w:spacing w:val="-4"/>
        </w:rPr>
        <w:t xml:space="preserve"> </w:t>
      </w:r>
      <w:r w:rsidRPr="0091135D">
        <w:rPr>
          <w:rFonts w:cs="Times New Roman"/>
        </w:rPr>
        <w:t>until</w:t>
      </w:r>
      <w:r w:rsidRPr="0091135D">
        <w:rPr>
          <w:rFonts w:cs="Times New Roman"/>
          <w:spacing w:val="-4"/>
        </w:rPr>
        <w:t xml:space="preserve"> </w:t>
      </w:r>
      <w:r w:rsidRPr="0091135D">
        <w:rPr>
          <w:rFonts w:cs="Times New Roman"/>
        </w:rPr>
        <w:t>after</w:t>
      </w:r>
      <w:r w:rsidRPr="0091135D">
        <w:rPr>
          <w:rFonts w:cs="Times New Roman"/>
          <w:spacing w:val="-3"/>
        </w:rPr>
        <w:t xml:space="preserve"> </w:t>
      </w:r>
      <w:r w:rsidRPr="0091135D">
        <w:rPr>
          <w:rFonts w:cs="Times New Roman"/>
        </w:rPr>
        <w:t>1967.</w:t>
      </w:r>
      <w:r w:rsidRPr="0091135D">
        <w:rPr>
          <w:rFonts w:cs="Times New Roman"/>
          <w:spacing w:val="52"/>
        </w:rPr>
        <w:t xml:space="preserve"> </w:t>
      </w:r>
      <w:r w:rsidRPr="0091135D">
        <w:rPr>
          <w:rFonts w:cs="Times New Roman"/>
        </w:rPr>
        <w:t>There</w:t>
      </w:r>
      <w:r w:rsidRPr="0091135D">
        <w:rPr>
          <w:rFonts w:cs="Times New Roman"/>
          <w:spacing w:val="-3"/>
        </w:rPr>
        <w:t xml:space="preserve"> </w:t>
      </w:r>
      <w:r w:rsidRPr="0091135D">
        <w:rPr>
          <w:rFonts w:cs="Times New Roman"/>
        </w:rPr>
        <w:t>are</w:t>
      </w:r>
      <w:r w:rsidRPr="0091135D">
        <w:rPr>
          <w:rFonts w:cs="Times New Roman"/>
          <w:spacing w:val="-4"/>
        </w:rPr>
        <w:t xml:space="preserve"> </w:t>
      </w:r>
      <w:r w:rsidRPr="0091135D">
        <w:rPr>
          <w:rFonts w:cs="Times New Roman"/>
        </w:rPr>
        <w:t>several</w:t>
      </w:r>
      <w:r w:rsidRPr="0091135D">
        <w:rPr>
          <w:rFonts w:cs="Times New Roman"/>
          <w:spacing w:val="-4"/>
        </w:rPr>
        <w:t xml:space="preserve"> </w:t>
      </w:r>
      <w:r w:rsidRPr="0091135D">
        <w:rPr>
          <w:rFonts w:cs="Times New Roman"/>
        </w:rPr>
        <w:t>reasons</w:t>
      </w:r>
      <w:r w:rsidRPr="0091135D">
        <w:rPr>
          <w:rFonts w:cs="Times New Roman"/>
          <w:spacing w:val="-3"/>
        </w:rPr>
        <w:t xml:space="preserve"> </w:t>
      </w:r>
      <w:r w:rsidRPr="0091135D">
        <w:rPr>
          <w:rFonts w:cs="Times New Roman"/>
        </w:rPr>
        <w:t>for</w:t>
      </w:r>
      <w:r w:rsidRPr="0091135D">
        <w:rPr>
          <w:rFonts w:cs="Times New Roman"/>
          <w:spacing w:val="-4"/>
        </w:rPr>
        <w:t xml:space="preserve"> </w:t>
      </w:r>
      <w:r w:rsidRPr="0091135D">
        <w:rPr>
          <w:rFonts w:cs="Times New Roman"/>
        </w:rPr>
        <w:t>this</w:t>
      </w:r>
      <w:r w:rsidRPr="0091135D">
        <w:rPr>
          <w:rFonts w:cs="Times New Roman"/>
          <w:spacing w:val="-4"/>
        </w:rPr>
        <w:t xml:space="preserve"> </w:t>
      </w:r>
      <w:r w:rsidRPr="0091135D">
        <w:rPr>
          <w:rFonts w:cs="Times New Roman"/>
        </w:rPr>
        <w:t>delay</w:t>
      </w:r>
      <w:r w:rsidRPr="0091135D">
        <w:rPr>
          <w:rFonts w:cs="Times New Roman"/>
          <w:spacing w:val="-3"/>
        </w:rPr>
        <w:t xml:space="preserve"> </w:t>
      </w:r>
      <w:r w:rsidRPr="0091135D">
        <w:rPr>
          <w:rFonts w:cs="Times New Roman"/>
        </w:rPr>
        <w:t>in</w:t>
      </w:r>
      <w:r w:rsidRPr="0091135D">
        <w:rPr>
          <w:rFonts w:cs="Times New Roman"/>
          <w:spacing w:val="-4"/>
        </w:rPr>
        <w:t xml:space="preserve"> </w:t>
      </w:r>
      <w:r w:rsidRPr="0091135D">
        <w:rPr>
          <w:rFonts w:cs="Times New Roman"/>
        </w:rPr>
        <w:t>granting</w:t>
      </w:r>
      <w:r w:rsidRPr="0091135D">
        <w:rPr>
          <w:rFonts w:cs="Times New Roman"/>
          <w:spacing w:val="-4"/>
        </w:rPr>
        <w:t xml:space="preserve"> </w:t>
      </w:r>
      <w:r w:rsidRPr="0091135D">
        <w:rPr>
          <w:rFonts w:cs="Times New Roman"/>
        </w:rPr>
        <w:t>bargaining</w:t>
      </w:r>
      <w:r w:rsidRPr="0091135D">
        <w:rPr>
          <w:rFonts w:cs="Times New Roman"/>
          <w:spacing w:val="-3"/>
        </w:rPr>
        <w:t xml:space="preserve"> </w:t>
      </w:r>
      <w:r w:rsidRPr="0091135D">
        <w:rPr>
          <w:rFonts w:cs="Times New Roman"/>
        </w:rPr>
        <w:t>rights</w:t>
      </w:r>
      <w:r w:rsidRPr="0091135D">
        <w:rPr>
          <w:rFonts w:cs="Times New Roman"/>
          <w:spacing w:val="-4"/>
        </w:rPr>
        <w:t xml:space="preserve"> </w:t>
      </w:r>
      <w:r w:rsidRPr="0091135D">
        <w:rPr>
          <w:rFonts w:cs="Times New Roman"/>
        </w:rPr>
        <w:t>to public</w:t>
      </w:r>
      <w:r w:rsidRPr="0091135D">
        <w:rPr>
          <w:rFonts w:cs="Times New Roman"/>
          <w:spacing w:val="-10"/>
        </w:rPr>
        <w:t xml:space="preserve"> </w:t>
      </w:r>
      <w:r w:rsidRPr="0091135D">
        <w:rPr>
          <w:rFonts w:cs="Times New Roman"/>
        </w:rPr>
        <w:t>sector</w:t>
      </w:r>
      <w:r w:rsidRPr="0091135D">
        <w:rPr>
          <w:rFonts w:cs="Times New Roman"/>
          <w:spacing w:val="-9"/>
        </w:rPr>
        <w:t xml:space="preserve"> </w:t>
      </w:r>
      <w:r w:rsidRPr="0091135D">
        <w:rPr>
          <w:rFonts w:cs="Times New Roman"/>
        </w:rPr>
        <w:t>employees:</w:t>
      </w:r>
    </w:p>
    <w:p w14:paraId="20E3F980" w14:textId="77777777" w:rsidR="00B04576" w:rsidRPr="0091135D" w:rsidRDefault="00B04576" w:rsidP="0091135D">
      <w:pPr>
        <w:jc w:val="both"/>
        <w:rPr>
          <w:rFonts w:ascii="Times New Roman" w:hAnsi="Times New Roman" w:cs="Times New Roman"/>
          <w:sz w:val="24"/>
          <w:szCs w:val="24"/>
        </w:rPr>
      </w:pPr>
    </w:p>
    <w:p w14:paraId="20E3F981" w14:textId="77777777" w:rsidR="00B04576" w:rsidRPr="0091135D" w:rsidRDefault="006F2664" w:rsidP="0091135D">
      <w:pPr>
        <w:pStyle w:val="BodyText"/>
        <w:numPr>
          <w:ilvl w:val="0"/>
          <w:numId w:val="4"/>
        </w:numPr>
        <w:tabs>
          <w:tab w:val="left" w:pos="460"/>
        </w:tabs>
        <w:ind w:left="0" w:firstLine="0"/>
        <w:jc w:val="both"/>
        <w:rPr>
          <w:rFonts w:cs="Times New Roman"/>
        </w:rPr>
      </w:pPr>
      <w:r w:rsidRPr="0091135D">
        <w:rPr>
          <w:rFonts w:cs="Times New Roman"/>
        </w:rPr>
        <w:t>loss</w:t>
      </w:r>
      <w:r w:rsidRPr="0091135D">
        <w:rPr>
          <w:rFonts w:cs="Times New Roman"/>
          <w:spacing w:val="-4"/>
        </w:rPr>
        <w:t xml:space="preserve"> </w:t>
      </w:r>
      <w:r w:rsidRPr="0091135D">
        <w:rPr>
          <w:rFonts w:cs="Times New Roman"/>
        </w:rPr>
        <w:t>of</w:t>
      </w:r>
      <w:r w:rsidRPr="0091135D">
        <w:rPr>
          <w:rFonts w:cs="Times New Roman"/>
          <w:spacing w:val="-3"/>
        </w:rPr>
        <w:t xml:space="preserve"> </w:t>
      </w:r>
      <w:r w:rsidRPr="0091135D">
        <w:rPr>
          <w:rFonts w:cs="Times New Roman"/>
        </w:rPr>
        <w:t>control.</w:t>
      </w:r>
      <w:r w:rsidRPr="0091135D">
        <w:rPr>
          <w:rFonts w:cs="Times New Roman"/>
          <w:spacing w:val="53"/>
        </w:rPr>
        <w:t xml:space="preserve"> </w:t>
      </w:r>
      <w:r w:rsidRPr="0091135D">
        <w:rPr>
          <w:rFonts w:cs="Times New Roman"/>
        </w:rPr>
        <w:t>It</w:t>
      </w:r>
      <w:r w:rsidRPr="0091135D">
        <w:rPr>
          <w:rFonts w:cs="Times New Roman"/>
          <w:spacing w:val="-4"/>
        </w:rPr>
        <w:t xml:space="preserve"> </w:t>
      </w:r>
      <w:r w:rsidRPr="0091135D">
        <w:rPr>
          <w:rFonts w:cs="Times New Roman"/>
        </w:rPr>
        <w:t>was</w:t>
      </w:r>
      <w:r w:rsidRPr="0091135D">
        <w:rPr>
          <w:rFonts w:cs="Times New Roman"/>
          <w:spacing w:val="-3"/>
        </w:rPr>
        <w:t xml:space="preserve"> </w:t>
      </w:r>
      <w:r w:rsidRPr="0091135D">
        <w:rPr>
          <w:rFonts w:cs="Times New Roman"/>
        </w:rPr>
        <w:t>thought</w:t>
      </w:r>
      <w:r w:rsidRPr="0091135D">
        <w:rPr>
          <w:rFonts w:cs="Times New Roman"/>
          <w:spacing w:val="-4"/>
        </w:rPr>
        <w:t xml:space="preserve"> </w:t>
      </w:r>
      <w:r w:rsidRPr="0091135D">
        <w:rPr>
          <w:rFonts w:cs="Times New Roman"/>
        </w:rPr>
        <w:t>that</w:t>
      </w:r>
      <w:r w:rsidRPr="0091135D">
        <w:rPr>
          <w:rFonts w:cs="Times New Roman"/>
          <w:spacing w:val="-3"/>
        </w:rPr>
        <w:t xml:space="preserve"> </w:t>
      </w:r>
      <w:r w:rsidRPr="0091135D">
        <w:rPr>
          <w:rFonts w:cs="Times New Roman"/>
        </w:rPr>
        <w:t>governments</w:t>
      </w:r>
      <w:r w:rsidRPr="0091135D">
        <w:rPr>
          <w:rFonts w:cs="Times New Roman"/>
          <w:spacing w:val="-4"/>
        </w:rPr>
        <w:t xml:space="preserve"> </w:t>
      </w:r>
      <w:r w:rsidRPr="0091135D">
        <w:rPr>
          <w:rFonts w:cs="Times New Roman"/>
        </w:rPr>
        <w:t>would</w:t>
      </w:r>
      <w:r w:rsidRPr="0091135D">
        <w:rPr>
          <w:rFonts w:cs="Times New Roman"/>
          <w:spacing w:val="-3"/>
        </w:rPr>
        <w:t xml:space="preserve"> </w:t>
      </w:r>
      <w:r w:rsidRPr="0091135D">
        <w:rPr>
          <w:rFonts w:cs="Times New Roman"/>
        </w:rPr>
        <w:t>be</w:t>
      </w:r>
      <w:r w:rsidRPr="0091135D">
        <w:rPr>
          <w:rFonts w:cs="Times New Roman"/>
          <w:spacing w:val="-4"/>
        </w:rPr>
        <w:t xml:space="preserve"> </w:t>
      </w:r>
      <w:r w:rsidRPr="0091135D">
        <w:rPr>
          <w:rFonts w:cs="Times New Roman"/>
        </w:rPr>
        <w:t>giving</w:t>
      </w:r>
      <w:r w:rsidRPr="0091135D">
        <w:rPr>
          <w:rFonts w:cs="Times New Roman"/>
          <w:spacing w:val="-3"/>
        </w:rPr>
        <w:t xml:space="preserve"> </w:t>
      </w:r>
      <w:r w:rsidRPr="0091135D">
        <w:rPr>
          <w:rFonts w:cs="Times New Roman"/>
        </w:rPr>
        <w:t>up</w:t>
      </w:r>
      <w:r w:rsidRPr="0091135D">
        <w:rPr>
          <w:rFonts w:cs="Times New Roman"/>
          <w:spacing w:val="-4"/>
        </w:rPr>
        <w:t xml:space="preserve"> </w:t>
      </w:r>
      <w:r w:rsidRPr="0091135D">
        <w:rPr>
          <w:rFonts w:cs="Times New Roman"/>
        </w:rPr>
        <w:t>control</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their</w:t>
      </w:r>
      <w:r w:rsidRPr="0091135D">
        <w:rPr>
          <w:rFonts w:cs="Times New Roman"/>
          <w:spacing w:val="-3"/>
        </w:rPr>
        <w:t xml:space="preserve"> </w:t>
      </w:r>
      <w:r w:rsidRPr="0091135D">
        <w:rPr>
          <w:rFonts w:cs="Times New Roman"/>
        </w:rPr>
        <w:t>budgets</w:t>
      </w:r>
      <w:r w:rsidRPr="0091135D">
        <w:rPr>
          <w:rFonts w:cs="Times New Roman"/>
          <w:spacing w:val="-4"/>
        </w:rPr>
        <w:t xml:space="preserve"> </w:t>
      </w:r>
      <w:r w:rsidRPr="0091135D">
        <w:rPr>
          <w:rFonts w:cs="Times New Roman"/>
        </w:rPr>
        <w:t>if they</w:t>
      </w:r>
      <w:r w:rsidRPr="0091135D">
        <w:rPr>
          <w:rFonts w:cs="Times New Roman"/>
          <w:spacing w:val="-7"/>
        </w:rPr>
        <w:t xml:space="preserve"> </w:t>
      </w:r>
      <w:r w:rsidRPr="0091135D">
        <w:rPr>
          <w:rFonts w:cs="Times New Roman"/>
        </w:rPr>
        <w:t>allowed</w:t>
      </w:r>
      <w:r w:rsidRPr="0091135D">
        <w:rPr>
          <w:rFonts w:cs="Times New Roman"/>
          <w:spacing w:val="-6"/>
        </w:rPr>
        <w:t xml:space="preserve"> </w:t>
      </w:r>
      <w:r w:rsidRPr="0091135D">
        <w:rPr>
          <w:rFonts w:cs="Times New Roman"/>
        </w:rPr>
        <w:t>employees</w:t>
      </w:r>
      <w:r w:rsidRPr="0091135D">
        <w:rPr>
          <w:rFonts w:cs="Times New Roman"/>
          <w:spacing w:val="-6"/>
        </w:rPr>
        <w:t xml:space="preserve"> </w:t>
      </w:r>
      <w:r w:rsidRPr="0091135D">
        <w:rPr>
          <w:rFonts w:cs="Times New Roman"/>
        </w:rPr>
        <w:t>to</w:t>
      </w:r>
      <w:r w:rsidRPr="0091135D">
        <w:rPr>
          <w:rFonts w:cs="Times New Roman"/>
          <w:spacing w:val="-6"/>
        </w:rPr>
        <w:t xml:space="preserve"> </w:t>
      </w:r>
      <w:r w:rsidRPr="0091135D">
        <w:rPr>
          <w:rFonts w:cs="Times New Roman"/>
        </w:rPr>
        <w:t>unionize.</w:t>
      </w:r>
    </w:p>
    <w:p w14:paraId="20E3F982" w14:textId="77777777" w:rsidR="00B04576" w:rsidRPr="0091135D" w:rsidRDefault="00B04576" w:rsidP="0091135D">
      <w:pPr>
        <w:jc w:val="both"/>
        <w:rPr>
          <w:rFonts w:ascii="Times New Roman" w:hAnsi="Times New Roman" w:cs="Times New Roman"/>
          <w:sz w:val="24"/>
          <w:szCs w:val="24"/>
        </w:rPr>
      </w:pPr>
    </w:p>
    <w:p w14:paraId="20E3F983" w14:textId="77777777" w:rsidR="00B04576" w:rsidRPr="0091135D" w:rsidRDefault="006F2664" w:rsidP="0091135D">
      <w:pPr>
        <w:pStyle w:val="BodyText"/>
        <w:numPr>
          <w:ilvl w:val="0"/>
          <w:numId w:val="4"/>
        </w:numPr>
        <w:tabs>
          <w:tab w:val="left" w:pos="460"/>
        </w:tabs>
        <w:ind w:left="0" w:firstLine="0"/>
        <w:jc w:val="both"/>
        <w:rPr>
          <w:rFonts w:cs="Times New Roman"/>
        </w:rPr>
      </w:pPr>
      <w:r w:rsidRPr="0091135D">
        <w:rPr>
          <w:rFonts w:cs="Times New Roman"/>
        </w:rPr>
        <w:t>fear</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unions</w:t>
      </w:r>
      <w:r w:rsidRPr="0091135D">
        <w:rPr>
          <w:rFonts w:cs="Times New Roman"/>
          <w:spacing w:val="-4"/>
        </w:rPr>
        <w:t xml:space="preserve"> </w:t>
      </w:r>
      <w:r w:rsidRPr="0091135D">
        <w:rPr>
          <w:rFonts w:cs="Times New Roman"/>
        </w:rPr>
        <w:t>would</w:t>
      </w:r>
      <w:r w:rsidRPr="0091135D">
        <w:rPr>
          <w:rFonts w:cs="Times New Roman"/>
          <w:spacing w:val="-4"/>
        </w:rPr>
        <w:t xml:space="preserve"> </w:t>
      </w:r>
      <w:r w:rsidRPr="0091135D">
        <w:rPr>
          <w:rFonts w:cs="Times New Roman"/>
        </w:rPr>
        <w:t>have</w:t>
      </w:r>
      <w:r w:rsidRPr="0091135D">
        <w:rPr>
          <w:rFonts w:cs="Times New Roman"/>
          <w:spacing w:val="-4"/>
        </w:rPr>
        <w:t xml:space="preserve"> </w:t>
      </w:r>
      <w:r w:rsidRPr="0091135D">
        <w:rPr>
          <w:rFonts w:cs="Times New Roman"/>
        </w:rPr>
        <w:t>too</w:t>
      </w:r>
      <w:r w:rsidRPr="0091135D">
        <w:rPr>
          <w:rFonts w:cs="Times New Roman"/>
          <w:spacing w:val="-3"/>
        </w:rPr>
        <w:t xml:space="preserve"> </w:t>
      </w:r>
      <w:r w:rsidRPr="0091135D">
        <w:rPr>
          <w:rFonts w:cs="Times New Roman"/>
        </w:rPr>
        <w:t>much</w:t>
      </w:r>
      <w:r w:rsidRPr="0091135D">
        <w:rPr>
          <w:rFonts w:cs="Times New Roman"/>
          <w:spacing w:val="-4"/>
        </w:rPr>
        <w:t xml:space="preserve"> </w:t>
      </w:r>
      <w:r w:rsidRPr="0091135D">
        <w:rPr>
          <w:rFonts w:cs="Times New Roman"/>
        </w:rPr>
        <w:t>power.</w:t>
      </w:r>
      <w:r w:rsidRPr="0091135D">
        <w:rPr>
          <w:rFonts w:cs="Times New Roman"/>
          <w:spacing w:val="52"/>
        </w:rPr>
        <w:t xml:space="preserve"> </w:t>
      </w:r>
      <w:r w:rsidRPr="0091135D">
        <w:rPr>
          <w:rFonts w:cs="Times New Roman"/>
        </w:rPr>
        <w:t>Because</w:t>
      </w:r>
      <w:r w:rsidRPr="0091135D">
        <w:rPr>
          <w:rFonts w:cs="Times New Roman"/>
          <w:spacing w:val="-4"/>
        </w:rPr>
        <w:t xml:space="preserve"> </w:t>
      </w:r>
      <w:r w:rsidRPr="0091135D">
        <w:rPr>
          <w:rFonts w:cs="Times New Roman"/>
        </w:rPr>
        <w:t>some</w:t>
      </w:r>
      <w:r w:rsidRPr="0091135D">
        <w:rPr>
          <w:rFonts w:cs="Times New Roman"/>
          <w:spacing w:val="-3"/>
        </w:rPr>
        <w:t xml:space="preserve"> </w:t>
      </w:r>
      <w:r w:rsidRPr="0091135D">
        <w:rPr>
          <w:rFonts w:cs="Times New Roman"/>
        </w:rPr>
        <w:t>public</w:t>
      </w:r>
      <w:r w:rsidRPr="0091135D">
        <w:rPr>
          <w:rFonts w:cs="Times New Roman"/>
          <w:spacing w:val="-4"/>
        </w:rPr>
        <w:t xml:space="preserve"> </w:t>
      </w:r>
      <w:r w:rsidRPr="0091135D">
        <w:rPr>
          <w:rFonts w:cs="Times New Roman"/>
        </w:rPr>
        <w:t>sector</w:t>
      </w:r>
      <w:r w:rsidRPr="0091135D">
        <w:rPr>
          <w:rFonts w:cs="Times New Roman"/>
          <w:spacing w:val="-4"/>
        </w:rPr>
        <w:t xml:space="preserve"> </w:t>
      </w:r>
      <w:r w:rsidRPr="0091135D">
        <w:rPr>
          <w:rFonts w:cs="Times New Roman"/>
        </w:rPr>
        <w:t>employees</w:t>
      </w:r>
      <w:r w:rsidRPr="0091135D">
        <w:rPr>
          <w:rFonts w:cs="Times New Roman"/>
          <w:spacing w:val="-4"/>
        </w:rPr>
        <w:t xml:space="preserve"> </w:t>
      </w:r>
      <w:r w:rsidRPr="0091135D">
        <w:rPr>
          <w:rFonts w:cs="Times New Roman"/>
        </w:rPr>
        <w:t>are</w:t>
      </w:r>
      <w:r w:rsidRPr="0091135D">
        <w:rPr>
          <w:rFonts w:cs="Times New Roman"/>
          <w:w w:val="99"/>
        </w:rPr>
        <w:t xml:space="preserve"> </w:t>
      </w:r>
      <w:r w:rsidRPr="0091135D">
        <w:rPr>
          <w:rFonts w:cs="Times New Roman"/>
        </w:rPr>
        <w:t>involved</w:t>
      </w:r>
      <w:r w:rsidRPr="0091135D">
        <w:rPr>
          <w:rFonts w:cs="Times New Roman"/>
          <w:spacing w:val="-5"/>
        </w:rPr>
        <w:t xml:space="preserve"> </w:t>
      </w:r>
      <w:r w:rsidRPr="0091135D">
        <w:rPr>
          <w:rFonts w:cs="Times New Roman"/>
        </w:rPr>
        <w:t>in</w:t>
      </w:r>
      <w:r w:rsidRPr="0091135D">
        <w:rPr>
          <w:rFonts w:cs="Times New Roman"/>
          <w:spacing w:val="-4"/>
        </w:rPr>
        <w:t xml:space="preserve"> </w:t>
      </w:r>
      <w:r w:rsidRPr="0091135D">
        <w:rPr>
          <w:rFonts w:cs="Times New Roman"/>
        </w:rPr>
        <w:t>providing</w:t>
      </w:r>
      <w:r w:rsidRPr="0091135D">
        <w:rPr>
          <w:rFonts w:cs="Times New Roman"/>
          <w:spacing w:val="-4"/>
        </w:rPr>
        <w:t xml:space="preserve"> </w:t>
      </w:r>
      <w:r w:rsidRPr="0091135D">
        <w:rPr>
          <w:rFonts w:cs="Times New Roman"/>
        </w:rPr>
        <w:t>essential</w:t>
      </w:r>
      <w:r w:rsidRPr="0091135D">
        <w:rPr>
          <w:rFonts w:cs="Times New Roman"/>
          <w:spacing w:val="-4"/>
        </w:rPr>
        <w:t xml:space="preserve"> </w:t>
      </w:r>
      <w:r w:rsidRPr="0091135D">
        <w:rPr>
          <w:rFonts w:cs="Times New Roman"/>
        </w:rPr>
        <w:t>services</w:t>
      </w:r>
      <w:r w:rsidRPr="0091135D">
        <w:rPr>
          <w:rFonts w:cs="Times New Roman"/>
          <w:spacing w:val="-4"/>
        </w:rPr>
        <w:t xml:space="preserve"> </w:t>
      </w:r>
      <w:r w:rsidRPr="0091135D">
        <w:rPr>
          <w:rFonts w:cs="Times New Roman"/>
        </w:rPr>
        <w:t>it</w:t>
      </w:r>
      <w:r w:rsidRPr="0091135D">
        <w:rPr>
          <w:rFonts w:cs="Times New Roman"/>
          <w:spacing w:val="-4"/>
        </w:rPr>
        <w:t xml:space="preserve"> </w:t>
      </w:r>
      <w:r w:rsidRPr="0091135D">
        <w:rPr>
          <w:rFonts w:cs="Times New Roman"/>
        </w:rPr>
        <w:t>was</w:t>
      </w:r>
      <w:r w:rsidRPr="0091135D">
        <w:rPr>
          <w:rFonts w:cs="Times New Roman"/>
          <w:spacing w:val="-4"/>
        </w:rPr>
        <w:t xml:space="preserve"> </w:t>
      </w:r>
      <w:r w:rsidRPr="0091135D">
        <w:rPr>
          <w:rFonts w:cs="Times New Roman"/>
        </w:rPr>
        <w:t>thought</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unions</w:t>
      </w:r>
      <w:r w:rsidRPr="0091135D">
        <w:rPr>
          <w:rFonts w:cs="Times New Roman"/>
          <w:spacing w:val="-4"/>
        </w:rPr>
        <w:t xml:space="preserve"> </w:t>
      </w:r>
      <w:r w:rsidRPr="0091135D">
        <w:rPr>
          <w:rFonts w:cs="Times New Roman"/>
        </w:rPr>
        <w:t>would</w:t>
      </w:r>
      <w:r w:rsidRPr="0091135D">
        <w:rPr>
          <w:rFonts w:cs="Times New Roman"/>
          <w:spacing w:val="-4"/>
        </w:rPr>
        <w:t xml:space="preserve"> </w:t>
      </w:r>
      <w:r w:rsidRPr="0091135D">
        <w:rPr>
          <w:rFonts w:cs="Times New Roman"/>
        </w:rPr>
        <w:t>have</w:t>
      </w:r>
      <w:r w:rsidRPr="0091135D">
        <w:rPr>
          <w:rFonts w:cs="Times New Roman"/>
          <w:spacing w:val="-4"/>
        </w:rPr>
        <w:t xml:space="preserve"> </w:t>
      </w:r>
      <w:r w:rsidRPr="0091135D">
        <w:rPr>
          <w:rFonts w:cs="Times New Roman"/>
        </w:rPr>
        <w:t>too</w:t>
      </w:r>
      <w:r w:rsidRPr="0091135D">
        <w:rPr>
          <w:rFonts w:cs="Times New Roman"/>
          <w:spacing w:val="-4"/>
        </w:rPr>
        <w:t xml:space="preserve"> </w:t>
      </w:r>
      <w:r w:rsidRPr="0091135D">
        <w:rPr>
          <w:rFonts w:cs="Times New Roman"/>
        </w:rPr>
        <w:t>much</w:t>
      </w:r>
      <w:r w:rsidRPr="0091135D">
        <w:rPr>
          <w:rFonts w:cs="Times New Roman"/>
          <w:spacing w:val="-4"/>
        </w:rPr>
        <w:t xml:space="preserve"> </w:t>
      </w:r>
      <w:r w:rsidRPr="0091135D">
        <w:rPr>
          <w:rFonts w:cs="Times New Roman"/>
        </w:rPr>
        <w:t>power.</w:t>
      </w:r>
    </w:p>
    <w:p w14:paraId="20E3F984" w14:textId="77777777" w:rsidR="00B04576" w:rsidRPr="0091135D" w:rsidRDefault="00B04576" w:rsidP="0091135D">
      <w:pPr>
        <w:jc w:val="both"/>
        <w:rPr>
          <w:rFonts w:ascii="Times New Roman" w:hAnsi="Times New Roman" w:cs="Times New Roman"/>
          <w:sz w:val="24"/>
          <w:szCs w:val="24"/>
        </w:rPr>
      </w:pPr>
    </w:p>
    <w:p w14:paraId="20E3F985" w14:textId="4E35946C" w:rsidR="00B04576" w:rsidRPr="0091135D" w:rsidRDefault="006F2664" w:rsidP="0091135D">
      <w:pPr>
        <w:pStyle w:val="BodyText"/>
        <w:numPr>
          <w:ilvl w:val="0"/>
          <w:numId w:val="4"/>
        </w:numPr>
        <w:tabs>
          <w:tab w:val="left" w:pos="460"/>
        </w:tabs>
        <w:ind w:left="0" w:firstLine="0"/>
        <w:jc w:val="both"/>
        <w:rPr>
          <w:rFonts w:cs="Times New Roman"/>
        </w:rPr>
      </w:pPr>
      <w:r w:rsidRPr="0091135D">
        <w:rPr>
          <w:rFonts w:cs="Times New Roman"/>
        </w:rPr>
        <w:t>fear</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disruption</w:t>
      </w:r>
      <w:r w:rsidRPr="0091135D">
        <w:rPr>
          <w:rFonts w:cs="Times New Roman"/>
          <w:spacing w:val="-4"/>
        </w:rPr>
        <w:t xml:space="preserve"> </w:t>
      </w:r>
      <w:r w:rsidRPr="0091135D">
        <w:rPr>
          <w:rFonts w:cs="Times New Roman"/>
        </w:rPr>
        <w:t>of</w:t>
      </w:r>
      <w:r w:rsidRPr="0091135D">
        <w:rPr>
          <w:rFonts w:cs="Times New Roman"/>
          <w:spacing w:val="-3"/>
        </w:rPr>
        <w:t xml:space="preserve"> </w:t>
      </w:r>
      <w:r w:rsidRPr="0091135D">
        <w:rPr>
          <w:rFonts w:cs="Times New Roman"/>
        </w:rPr>
        <w:t>essential</w:t>
      </w:r>
      <w:r w:rsidRPr="0091135D">
        <w:rPr>
          <w:rFonts w:cs="Times New Roman"/>
          <w:spacing w:val="-4"/>
        </w:rPr>
        <w:t xml:space="preserve"> </w:t>
      </w:r>
      <w:r w:rsidRPr="0091135D">
        <w:rPr>
          <w:rFonts w:cs="Times New Roman"/>
        </w:rPr>
        <w:t>services.</w:t>
      </w:r>
      <w:r w:rsidRPr="0091135D">
        <w:rPr>
          <w:rFonts w:cs="Times New Roman"/>
          <w:spacing w:val="53"/>
        </w:rPr>
        <w:t xml:space="preserve"> </w:t>
      </w:r>
      <w:r w:rsidRPr="0091135D">
        <w:rPr>
          <w:rFonts w:cs="Times New Roman"/>
        </w:rPr>
        <w:t>Because</w:t>
      </w:r>
      <w:r w:rsidRPr="0091135D">
        <w:rPr>
          <w:rFonts w:cs="Times New Roman"/>
          <w:spacing w:val="-4"/>
        </w:rPr>
        <w:t xml:space="preserve"> </w:t>
      </w:r>
      <w:r w:rsidRPr="0091135D">
        <w:rPr>
          <w:rFonts w:cs="Times New Roman"/>
        </w:rPr>
        <w:t>some</w:t>
      </w:r>
      <w:r w:rsidRPr="0091135D">
        <w:rPr>
          <w:rFonts w:cs="Times New Roman"/>
          <w:spacing w:val="-4"/>
        </w:rPr>
        <w:t xml:space="preserve"> </w:t>
      </w:r>
      <w:r w:rsidRPr="0091135D">
        <w:rPr>
          <w:rFonts w:cs="Times New Roman"/>
        </w:rPr>
        <w:t>public</w:t>
      </w:r>
      <w:r w:rsidRPr="0091135D">
        <w:rPr>
          <w:rFonts w:cs="Times New Roman"/>
          <w:spacing w:val="-4"/>
        </w:rPr>
        <w:t xml:space="preserve"> </w:t>
      </w:r>
      <w:r w:rsidRPr="0091135D">
        <w:rPr>
          <w:rFonts w:cs="Times New Roman"/>
        </w:rPr>
        <w:t>sector</w:t>
      </w:r>
      <w:r w:rsidRPr="0091135D">
        <w:rPr>
          <w:rFonts w:cs="Times New Roman"/>
          <w:spacing w:val="-3"/>
        </w:rPr>
        <w:t xml:space="preserve"> </w:t>
      </w:r>
      <w:r w:rsidRPr="0091135D">
        <w:rPr>
          <w:rFonts w:cs="Times New Roman"/>
        </w:rPr>
        <w:t>employees</w:t>
      </w:r>
      <w:r w:rsidRPr="0091135D">
        <w:rPr>
          <w:rFonts w:cs="Times New Roman"/>
          <w:spacing w:val="-4"/>
        </w:rPr>
        <w:t xml:space="preserve"> </w:t>
      </w:r>
      <w:r w:rsidRPr="0091135D">
        <w:rPr>
          <w:rFonts w:cs="Times New Roman"/>
        </w:rPr>
        <w:t>are</w:t>
      </w:r>
      <w:r w:rsidRPr="0091135D">
        <w:rPr>
          <w:rFonts w:cs="Times New Roman"/>
          <w:spacing w:val="-4"/>
        </w:rPr>
        <w:t xml:space="preserve"> </w:t>
      </w:r>
      <w:r w:rsidRPr="0091135D">
        <w:rPr>
          <w:rFonts w:cs="Times New Roman"/>
        </w:rPr>
        <w:t>involved</w:t>
      </w:r>
      <w:r w:rsidRPr="0091135D">
        <w:rPr>
          <w:rFonts w:cs="Times New Roman"/>
          <w:spacing w:val="-3"/>
        </w:rPr>
        <w:t xml:space="preserve"> </w:t>
      </w:r>
      <w:r w:rsidRPr="0091135D">
        <w:rPr>
          <w:rFonts w:cs="Times New Roman"/>
        </w:rPr>
        <w:t>in providing</w:t>
      </w:r>
      <w:r w:rsidRPr="0091135D">
        <w:rPr>
          <w:rFonts w:cs="Times New Roman"/>
          <w:spacing w:val="-5"/>
        </w:rPr>
        <w:t xml:space="preserve"> </w:t>
      </w:r>
      <w:r w:rsidRPr="0091135D">
        <w:rPr>
          <w:rFonts w:cs="Times New Roman"/>
        </w:rPr>
        <w:t>essential</w:t>
      </w:r>
      <w:r w:rsidRPr="0091135D">
        <w:rPr>
          <w:rFonts w:cs="Times New Roman"/>
          <w:spacing w:val="-4"/>
        </w:rPr>
        <w:t xml:space="preserve"> </w:t>
      </w:r>
      <w:r w:rsidRPr="0091135D">
        <w:rPr>
          <w:rFonts w:cs="Times New Roman"/>
        </w:rPr>
        <w:t>services</w:t>
      </w:r>
      <w:r w:rsidRPr="0091135D">
        <w:rPr>
          <w:rFonts w:cs="Times New Roman"/>
          <w:spacing w:val="-4"/>
        </w:rPr>
        <w:t xml:space="preserve"> </w:t>
      </w:r>
      <w:r w:rsidRPr="0091135D">
        <w:rPr>
          <w:rFonts w:cs="Times New Roman"/>
        </w:rPr>
        <w:t>it</w:t>
      </w:r>
      <w:r w:rsidRPr="0091135D">
        <w:rPr>
          <w:rFonts w:cs="Times New Roman"/>
          <w:spacing w:val="-4"/>
        </w:rPr>
        <w:t xml:space="preserve"> </w:t>
      </w:r>
      <w:r w:rsidRPr="0091135D">
        <w:rPr>
          <w:rFonts w:cs="Times New Roman"/>
        </w:rPr>
        <w:t>was</w:t>
      </w:r>
      <w:r w:rsidRPr="0091135D">
        <w:rPr>
          <w:rFonts w:cs="Times New Roman"/>
          <w:spacing w:val="-4"/>
        </w:rPr>
        <w:t xml:space="preserve"> </w:t>
      </w:r>
      <w:r w:rsidRPr="0091135D">
        <w:rPr>
          <w:rFonts w:cs="Times New Roman"/>
        </w:rPr>
        <w:t>thought</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they</w:t>
      </w:r>
      <w:r w:rsidRPr="0091135D">
        <w:rPr>
          <w:rFonts w:cs="Times New Roman"/>
          <w:spacing w:val="-4"/>
        </w:rPr>
        <w:t xml:space="preserve"> </w:t>
      </w:r>
      <w:r w:rsidRPr="0091135D">
        <w:rPr>
          <w:rFonts w:cs="Times New Roman"/>
        </w:rPr>
        <w:t>should</w:t>
      </w:r>
      <w:r w:rsidRPr="0091135D">
        <w:rPr>
          <w:rFonts w:cs="Times New Roman"/>
          <w:spacing w:val="-4"/>
        </w:rPr>
        <w:t xml:space="preserve"> </w:t>
      </w:r>
      <w:r w:rsidRPr="0091135D">
        <w:rPr>
          <w:rFonts w:cs="Times New Roman"/>
        </w:rPr>
        <w:t>not</w:t>
      </w:r>
      <w:r w:rsidRPr="0091135D">
        <w:rPr>
          <w:rFonts w:cs="Times New Roman"/>
          <w:spacing w:val="-4"/>
        </w:rPr>
        <w:t xml:space="preserve"> </w:t>
      </w:r>
      <w:r w:rsidRPr="0091135D">
        <w:rPr>
          <w:rFonts w:cs="Times New Roman"/>
        </w:rPr>
        <w:t>be</w:t>
      </w:r>
      <w:r w:rsidRPr="0091135D">
        <w:rPr>
          <w:rFonts w:cs="Times New Roman"/>
          <w:spacing w:val="-4"/>
        </w:rPr>
        <w:t xml:space="preserve"> </w:t>
      </w:r>
      <w:r w:rsidRPr="0091135D">
        <w:rPr>
          <w:rFonts w:cs="Times New Roman"/>
        </w:rPr>
        <w:t>allowed</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unionize</w:t>
      </w:r>
      <w:r w:rsidRPr="0091135D">
        <w:rPr>
          <w:rFonts w:cs="Times New Roman"/>
          <w:spacing w:val="-5"/>
        </w:rPr>
        <w:t xml:space="preserve"> </w:t>
      </w:r>
      <w:r w:rsidRPr="0091135D">
        <w:rPr>
          <w:rFonts w:cs="Times New Roman"/>
        </w:rPr>
        <w:t>because</w:t>
      </w:r>
      <w:r w:rsidRPr="0091135D">
        <w:rPr>
          <w:rFonts w:cs="Times New Roman"/>
          <w:spacing w:val="-4"/>
        </w:rPr>
        <w:t xml:space="preserve"> </w:t>
      </w:r>
      <w:r w:rsidRPr="0091135D">
        <w:rPr>
          <w:rFonts w:cs="Times New Roman"/>
        </w:rPr>
        <w:t>this could</w:t>
      </w:r>
      <w:r w:rsidRPr="0091135D">
        <w:rPr>
          <w:rFonts w:cs="Times New Roman"/>
          <w:spacing w:val="-4"/>
        </w:rPr>
        <w:t xml:space="preserve"> </w:t>
      </w:r>
      <w:r w:rsidRPr="0091135D">
        <w:rPr>
          <w:rFonts w:cs="Times New Roman"/>
        </w:rPr>
        <w:t>lead</w:t>
      </w:r>
      <w:r w:rsidRPr="0091135D">
        <w:rPr>
          <w:rFonts w:cs="Times New Roman"/>
          <w:spacing w:val="-3"/>
        </w:rPr>
        <w:t xml:space="preserve"> </w:t>
      </w:r>
      <w:r w:rsidRPr="0091135D">
        <w:rPr>
          <w:rFonts w:cs="Times New Roman"/>
        </w:rPr>
        <w:t>to</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loss</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essential</w:t>
      </w:r>
      <w:r w:rsidRPr="0091135D">
        <w:rPr>
          <w:rFonts w:cs="Times New Roman"/>
          <w:spacing w:val="-3"/>
        </w:rPr>
        <w:t xml:space="preserve"> </w:t>
      </w:r>
      <w:r w:rsidRPr="0091135D">
        <w:rPr>
          <w:rFonts w:cs="Times New Roman"/>
        </w:rPr>
        <w:t>services.</w:t>
      </w:r>
    </w:p>
    <w:p w14:paraId="788BE532" w14:textId="57148987" w:rsidR="002E6A78" w:rsidRDefault="002E6A78" w:rsidP="0091135D">
      <w:pPr>
        <w:pStyle w:val="BodyText"/>
        <w:tabs>
          <w:tab w:val="left" w:pos="460"/>
        </w:tabs>
        <w:ind w:left="0"/>
        <w:jc w:val="both"/>
        <w:rPr>
          <w:rFonts w:cs="Times New Roman"/>
        </w:rPr>
      </w:pPr>
      <w:proofErr w:type="spellStart"/>
      <w:r w:rsidRPr="0091135D">
        <w:rPr>
          <w:rFonts w:cs="Times New Roman"/>
        </w:rPr>
        <w:t>Labour</w:t>
      </w:r>
      <w:proofErr w:type="spellEnd"/>
      <w:r w:rsidRPr="0091135D">
        <w:rPr>
          <w:rFonts w:cs="Times New Roman"/>
        </w:rPr>
        <w:t xml:space="preserve"> Relations Issue 11-1 outlines the concerns of teachers being allowed to strike.</w:t>
      </w:r>
    </w:p>
    <w:p w14:paraId="49ECE1E6" w14:textId="77777777" w:rsidR="00DB605E" w:rsidRPr="0091135D" w:rsidRDefault="00DB605E" w:rsidP="0091135D">
      <w:pPr>
        <w:pStyle w:val="BodyText"/>
        <w:tabs>
          <w:tab w:val="left" w:pos="460"/>
        </w:tabs>
        <w:ind w:left="0"/>
        <w:jc w:val="both"/>
        <w:rPr>
          <w:rFonts w:cs="Times New Roman"/>
        </w:rPr>
      </w:pPr>
    </w:p>
    <w:p w14:paraId="20E3F987" w14:textId="714FA32A" w:rsidR="00B04576" w:rsidRPr="00DB605E" w:rsidRDefault="006F2664" w:rsidP="007C2FD0">
      <w:pPr>
        <w:pStyle w:val="Heading1"/>
        <w:numPr>
          <w:ilvl w:val="0"/>
          <w:numId w:val="5"/>
        </w:numPr>
        <w:tabs>
          <w:tab w:val="left" w:pos="349"/>
        </w:tabs>
        <w:ind w:left="238" w:hanging="238"/>
        <w:jc w:val="both"/>
        <w:rPr>
          <w:rFonts w:cs="Times New Roman"/>
        </w:rPr>
      </w:pPr>
      <w:r w:rsidRPr="00DB605E">
        <w:rPr>
          <w:rFonts w:cs="Times New Roman"/>
        </w:rPr>
        <w:t>How</w:t>
      </w:r>
      <w:r w:rsidRPr="00DB605E">
        <w:rPr>
          <w:rFonts w:cs="Times New Roman"/>
          <w:spacing w:val="-5"/>
        </w:rPr>
        <w:t xml:space="preserve"> </w:t>
      </w:r>
      <w:r w:rsidRPr="00DB605E">
        <w:rPr>
          <w:rFonts w:cs="Times New Roman"/>
        </w:rPr>
        <w:t>are</w:t>
      </w:r>
      <w:r w:rsidRPr="00DB605E">
        <w:rPr>
          <w:rFonts w:cs="Times New Roman"/>
          <w:spacing w:val="-5"/>
        </w:rPr>
        <w:t xml:space="preserve"> </w:t>
      </w:r>
      <w:r w:rsidRPr="00DB605E">
        <w:rPr>
          <w:rFonts w:cs="Times New Roman"/>
        </w:rPr>
        <w:t>public</w:t>
      </w:r>
      <w:r w:rsidRPr="00DB605E">
        <w:rPr>
          <w:rFonts w:cs="Times New Roman"/>
          <w:spacing w:val="-5"/>
        </w:rPr>
        <w:t xml:space="preserve"> </w:t>
      </w:r>
      <w:r w:rsidRPr="00DB605E">
        <w:rPr>
          <w:rFonts w:cs="Times New Roman"/>
        </w:rPr>
        <w:t>sector</w:t>
      </w:r>
      <w:r w:rsidRPr="00DB605E">
        <w:rPr>
          <w:rFonts w:cs="Times New Roman"/>
          <w:spacing w:val="-5"/>
        </w:rPr>
        <w:t xml:space="preserve"> </w:t>
      </w:r>
      <w:r w:rsidRPr="00DB605E">
        <w:rPr>
          <w:rFonts w:cs="Times New Roman"/>
        </w:rPr>
        <w:t>employers</w:t>
      </w:r>
      <w:r w:rsidRPr="00DB605E">
        <w:rPr>
          <w:rFonts w:cs="Times New Roman"/>
          <w:spacing w:val="-5"/>
        </w:rPr>
        <w:t xml:space="preserve"> </w:t>
      </w:r>
      <w:r w:rsidRPr="00DB605E">
        <w:rPr>
          <w:rFonts w:cs="Times New Roman"/>
        </w:rPr>
        <w:t>different</w:t>
      </w:r>
      <w:r w:rsidRPr="00DB605E">
        <w:rPr>
          <w:rFonts w:cs="Times New Roman"/>
          <w:spacing w:val="-5"/>
        </w:rPr>
        <w:t xml:space="preserve"> </w:t>
      </w:r>
      <w:r w:rsidRPr="00DB605E">
        <w:rPr>
          <w:rFonts w:cs="Times New Roman"/>
        </w:rPr>
        <w:t>from</w:t>
      </w:r>
      <w:r w:rsidRPr="00DB605E">
        <w:rPr>
          <w:rFonts w:cs="Times New Roman"/>
          <w:spacing w:val="-5"/>
        </w:rPr>
        <w:t xml:space="preserve"> </w:t>
      </w:r>
      <w:r w:rsidRPr="00DB605E">
        <w:rPr>
          <w:rFonts w:cs="Times New Roman"/>
        </w:rPr>
        <w:t>private</w:t>
      </w:r>
      <w:r w:rsidRPr="00DB605E">
        <w:rPr>
          <w:rFonts w:cs="Times New Roman"/>
          <w:spacing w:val="-4"/>
        </w:rPr>
        <w:t xml:space="preserve"> </w:t>
      </w:r>
      <w:r w:rsidRPr="00DB605E">
        <w:rPr>
          <w:rFonts w:cs="Times New Roman"/>
        </w:rPr>
        <w:t>sector</w:t>
      </w:r>
      <w:r w:rsidRPr="00DB605E">
        <w:rPr>
          <w:rFonts w:cs="Times New Roman"/>
          <w:spacing w:val="-5"/>
        </w:rPr>
        <w:t xml:space="preserve"> </w:t>
      </w:r>
      <w:r w:rsidRPr="00DB605E">
        <w:rPr>
          <w:rFonts w:cs="Times New Roman"/>
        </w:rPr>
        <w:t>employers</w:t>
      </w:r>
      <w:r w:rsidR="002E6A78" w:rsidRPr="00DB605E">
        <w:rPr>
          <w:rFonts w:cs="Times New Roman"/>
        </w:rPr>
        <w:t>?</w:t>
      </w:r>
    </w:p>
    <w:p w14:paraId="20E3F988" w14:textId="77777777" w:rsidR="00B04576" w:rsidRPr="000546A4" w:rsidRDefault="00B04576" w:rsidP="0091135D">
      <w:pPr>
        <w:jc w:val="both"/>
        <w:rPr>
          <w:rFonts w:ascii="Times New Roman" w:hAnsi="Times New Roman" w:cs="Times New Roman"/>
          <w:sz w:val="24"/>
          <w:szCs w:val="24"/>
        </w:rPr>
      </w:pPr>
    </w:p>
    <w:p w14:paraId="20E3F989" w14:textId="77777777" w:rsidR="00B04576" w:rsidRPr="000546A4" w:rsidRDefault="006F2664" w:rsidP="0091135D">
      <w:pPr>
        <w:pStyle w:val="BodyText"/>
        <w:ind w:left="0" w:firstLine="9"/>
        <w:jc w:val="both"/>
        <w:rPr>
          <w:rFonts w:cs="Times New Roman"/>
        </w:rPr>
      </w:pPr>
      <w:r w:rsidRPr="000546A4">
        <w:rPr>
          <w:rFonts w:cs="Times New Roman"/>
        </w:rPr>
        <w:t>There</w:t>
      </w:r>
      <w:r w:rsidRPr="000546A4">
        <w:rPr>
          <w:rFonts w:cs="Times New Roman"/>
          <w:spacing w:val="-6"/>
        </w:rPr>
        <w:t xml:space="preserve"> </w:t>
      </w:r>
      <w:r w:rsidRPr="000546A4">
        <w:rPr>
          <w:rFonts w:cs="Times New Roman"/>
        </w:rPr>
        <w:t>are</w:t>
      </w:r>
      <w:r w:rsidRPr="000546A4">
        <w:rPr>
          <w:rFonts w:cs="Times New Roman"/>
          <w:spacing w:val="-5"/>
        </w:rPr>
        <w:t xml:space="preserve"> </w:t>
      </w:r>
      <w:r w:rsidRPr="000546A4">
        <w:rPr>
          <w:rFonts w:cs="Times New Roman"/>
        </w:rPr>
        <w:t>several</w:t>
      </w:r>
      <w:r w:rsidRPr="000546A4">
        <w:rPr>
          <w:rFonts w:cs="Times New Roman"/>
          <w:spacing w:val="-5"/>
        </w:rPr>
        <w:t xml:space="preserve"> </w:t>
      </w:r>
      <w:r w:rsidRPr="000546A4">
        <w:rPr>
          <w:rFonts w:cs="Times New Roman"/>
        </w:rPr>
        <w:t>features</w:t>
      </w:r>
      <w:r w:rsidRPr="000546A4">
        <w:rPr>
          <w:rFonts w:cs="Times New Roman"/>
          <w:spacing w:val="-5"/>
        </w:rPr>
        <w:t xml:space="preserve"> </w:t>
      </w:r>
      <w:r w:rsidRPr="000546A4">
        <w:rPr>
          <w:rFonts w:cs="Times New Roman"/>
        </w:rPr>
        <w:t>of</w:t>
      </w:r>
      <w:r w:rsidRPr="000546A4">
        <w:rPr>
          <w:rFonts w:cs="Times New Roman"/>
          <w:spacing w:val="-5"/>
        </w:rPr>
        <w:t xml:space="preserve"> </w:t>
      </w:r>
      <w:r w:rsidRPr="000546A4">
        <w:rPr>
          <w:rFonts w:cs="Times New Roman"/>
        </w:rPr>
        <w:t>public</w:t>
      </w:r>
      <w:r w:rsidRPr="000546A4">
        <w:rPr>
          <w:rFonts w:cs="Times New Roman"/>
          <w:spacing w:val="-5"/>
        </w:rPr>
        <w:t xml:space="preserve"> </w:t>
      </w:r>
      <w:r w:rsidRPr="000546A4">
        <w:rPr>
          <w:rFonts w:cs="Times New Roman"/>
        </w:rPr>
        <w:t>sector</w:t>
      </w:r>
      <w:r w:rsidRPr="000546A4">
        <w:rPr>
          <w:rFonts w:cs="Times New Roman"/>
          <w:spacing w:val="-5"/>
        </w:rPr>
        <w:t xml:space="preserve"> </w:t>
      </w:r>
      <w:r w:rsidRPr="000546A4">
        <w:rPr>
          <w:rFonts w:cs="Times New Roman"/>
        </w:rPr>
        <w:t>employers</w:t>
      </w:r>
      <w:r w:rsidRPr="000546A4">
        <w:rPr>
          <w:rFonts w:cs="Times New Roman"/>
          <w:spacing w:val="-5"/>
        </w:rPr>
        <w:t xml:space="preserve"> </w:t>
      </w:r>
      <w:r w:rsidRPr="000546A4">
        <w:rPr>
          <w:rFonts w:cs="Times New Roman"/>
        </w:rPr>
        <w:t>that</w:t>
      </w:r>
      <w:r w:rsidRPr="000546A4">
        <w:rPr>
          <w:rFonts w:cs="Times New Roman"/>
          <w:spacing w:val="-6"/>
        </w:rPr>
        <w:t xml:space="preserve"> </w:t>
      </w:r>
      <w:r w:rsidRPr="000546A4">
        <w:rPr>
          <w:rFonts w:cs="Times New Roman"/>
        </w:rPr>
        <w:t>distinguish</w:t>
      </w:r>
      <w:r w:rsidRPr="000546A4">
        <w:rPr>
          <w:rFonts w:cs="Times New Roman"/>
          <w:spacing w:val="-5"/>
        </w:rPr>
        <w:t xml:space="preserve"> </w:t>
      </w:r>
      <w:r w:rsidRPr="000546A4">
        <w:rPr>
          <w:rFonts w:cs="Times New Roman"/>
        </w:rPr>
        <w:t>them</w:t>
      </w:r>
      <w:r w:rsidRPr="000546A4">
        <w:rPr>
          <w:rFonts w:cs="Times New Roman"/>
          <w:spacing w:val="-5"/>
        </w:rPr>
        <w:t xml:space="preserve"> </w:t>
      </w:r>
      <w:r w:rsidRPr="000546A4">
        <w:rPr>
          <w:rFonts w:cs="Times New Roman"/>
        </w:rPr>
        <w:t>from</w:t>
      </w:r>
      <w:r w:rsidRPr="000546A4">
        <w:rPr>
          <w:rFonts w:cs="Times New Roman"/>
          <w:spacing w:val="-5"/>
        </w:rPr>
        <w:t xml:space="preserve"> </w:t>
      </w:r>
      <w:r w:rsidRPr="000546A4">
        <w:rPr>
          <w:rFonts w:cs="Times New Roman"/>
        </w:rPr>
        <w:t>private</w:t>
      </w:r>
      <w:r w:rsidRPr="000546A4">
        <w:rPr>
          <w:rFonts w:cs="Times New Roman"/>
          <w:spacing w:val="-5"/>
        </w:rPr>
        <w:t xml:space="preserve"> </w:t>
      </w:r>
      <w:r w:rsidRPr="000546A4">
        <w:rPr>
          <w:rFonts w:cs="Times New Roman"/>
        </w:rPr>
        <w:t>sector employers:</w:t>
      </w:r>
    </w:p>
    <w:p w14:paraId="20E3F98A" w14:textId="77777777" w:rsidR="00B04576" w:rsidRPr="000546A4" w:rsidRDefault="00B04576" w:rsidP="0091135D">
      <w:pPr>
        <w:jc w:val="both"/>
        <w:rPr>
          <w:rFonts w:ascii="Times New Roman" w:hAnsi="Times New Roman" w:cs="Times New Roman"/>
          <w:sz w:val="24"/>
          <w:szCs w:val="24"/>
        </w:rPr>
      </w:pPr>
    </w:p>
    <w:p w14:paraId="20E3F98B" w14:textId="77777777" w:rsidR="00B04576" w:rsidRPr="000546A4" w:rsidRDefault="006F2664" w:rsidP="007C2FD0">
      <w:pPr>
        <w:pStyle w:val="BodyText"/>
        <w:numPr>
          <w:ilvl w:val="1"/>
          <w:numId w:val="5"/>
        </w:numPr>
        <w:tabs>
          <w:tab w:val="left" w:pos="819"/>
        </w:tabs>
        <w:ind w:left="360"/>
        <w:jc w:val="both"/>
        <w:rPr>
          <w:rFonts w:cs="Times New Roman"/>
        </w:rPr>
      </w:pPr>
      <w:r w:rsidRPr="000546A4">
        <w:rPr>
          <w:rFonts w:cs="Times New Roman"/>
        </w:rPr>
        <w:t>Some</w:t>
      </w:r>
      <w:r w:rsidRPr="000546A4">
        <w:rPr>
          <w:rFonts w:cs="Times New Roman"/>
          <w:spacing w:val="-5"/>
        </w:rPr>
        <w:t xml:space="preserve"> </w:t>
      </w:r>
      <w:r w:rsidRPr="000546A4">
        <w:rPr>
          <w:rFonts w:cs="Times New Roman"/>
        </w:rPr>
        <w:t>public</w:t>
      </w:r>
      <w:r w:rsidRPr="000546A4">
        <w:rPr>
          <w:rFonts w:cs="Times New Roman"/>
          <w:spacing w:val="-5"/>
        </w:rPr>
        <w:t xml:space="preserve"> </w:t>
      </w:r>
      <w:r w:rsidRPr="000546A4">
        <w:rPr>
          <w:rFonts w:cs="Times New Roman"/>
        </w:rPr>
        <w:t>sector</w:t>
      </w:r>
      <w:r w:rsidRPr="000546A4">
        <w:rPr>
          <w:rFonts w:cs="Times New Roman"/>
          <w:spacing w:val="-5"/>
        </w:rPr>
        <w:t xml:space="preserve"> </w:t>
      </w:r>
      <w:r w:rsidRPr="000546A4">
        <w:rPr>
          <w:rFonts w:cs="Times New Roman"/>
        </w:rPr>
        <w:t>employers</w:t>
      </w:r>
      <w:r w:rsidRPr="000546A4">
        <w:rPr>
          <w:rFonts w:cs="Times New Roman"/>
          <w:spacing w:val="-6"/>
        </w:rPr>
        <w:t xml:space="preserve"> </w:t>
      </w:r>
      <w:r w:rsidRPr="000546A4">
        <w:rPr>
          <w:rFonts w:cs="Times New Roman"/>
        </w:rPr>
        <w:t>have</w:t>
      </w:r>
      <w:r w:rsidRPr="000546A4">
        <w:rPr>
          <w:rFonts w:cs="Times New Roman"/>
          <w:spacing w:val="-5"/>
        </w:rPr>
        <w:t xml:space="preserve"> </w:t>
      </w:r>
      <w:r w:rsidRPr="000546A4">
        <w:rPr>
          <w:rFonts w:cs="Times New Roman"/>
        </w:rPr>
        <w:t>the</w:t>
      </w:r>
      <w:r w:rsidRPr="000546A4">
        <w:rPr>
          <w:rFonts w:cs="Times New Roman"/>
          <w:spacing w:val="-5"/>
        </w:rPr>
        <w:t xml:space="preserve"> </w:t>
      </w:r>
      <w:r w:rsidRPr="000546A4">
        <w:rPr>
          <w:rFonts w:cs="Times New Roman"/>
        </w:rPr>
        <w:t>authority</w:t>
      </w:r>
      <w:r w:rsidRPr="000546A4">
        <w:rPr>
          <w:rFonts w:cs="Times New Roman"/>
          <w:spacing w:val="-5"/>
        </w:rPr>
        <w:t xml:space="preserve"> </w:t>
      </w:r>
      <w:r w:rsidRPr="000546A4">
        <w:rPr>
          <w:rFonts w:cs="Times New Roman"/>
        </w:rPr>
        <w:t>to</w:t>
      </w:r>
      <w:r w:rsidRPr="000546A4">
        <w:rPr>
          <w:rFonts w:cs="Times New Roman"/>
          <w:spacing w:val="-5"/>
        </w:rPr>
        <w:t xml:space="preserve"> </w:t>
      </w:r>
      <w:r w:rsidRPr="000546A4">
        <w:rPr>
          <w:rFonts w:cs="Times New Roman"/>
        </w:rPr>
        <w:t>pass</w:t>
      </w:r>
      <w:r w:rsidRPr="000546A4">
        <w:rPr>
          <w:rFonts w:cs="Times New Roman"/>
          <w:spacing w:val="-5"/>
        </w:rPr>
        <w:t xml:space="preserve"> </w:t>
      </w:r>
      <w:r w:rsidRPr="000546A4">
        <w:rPr>
          <w:rFonts w:cs="Times New Roman"/>
        </w:rPr>
        <w:t>legislation</w:t>
      </w:r>
      <w:r w:rsidRPr="000546A4">
        <w:rPr>
          <w:rFonts w:cs="Times New Roman"/>
          <w:spacing w:val="-5"/>
        </w:rPr>
        <w:t xml:space="preserve"> </w:t>
      </w:r>
      <w:r w:rsidRPr="000546A4">
        <w:rPr>
          <w:rFonts w:cs="Times New Roman"/>
        </w:rPr>
        <w:t>changing</w:t>
      </w:r>
      <w:r w:rsidRPr="000546A4">
        <w:rPr>
          <w:rFonts w:cs="Times New Roman"/>
          <w:spacing w:val="-5"/>
        </w:rPr>
        <w:t xml:space="preserve"> </w:t>
      </w:r>
      <w:r w:rsidRPr="000546A4">
        <w:rPr>
          <w:rFonts w:cs="Times New Roman"/>
        </w:rPr>
        <w:t>the</w:t>
      </w:r>
      <w:r w:rsidRPr="000546A4">
        <w:rPr>
          <w:rFonts w:cs="Times New Roman"/>
          <w:w w:val="99"/>
        </w:rPr>
        <w:t xml:space="preserve"> </w:t>
      </w:r>
      <w:r w:rsidRPr="000546A4">
        <w:rPr>
          <w:rFonts w:cs="Times New Roman"/>
        </w:rPr>
        <w:t>bargaining</w:t>
      </w:r>
      <w:r w:rsidRPr="000546A4">
        <w:rPr>
          <w:rFonts w:cs="Times New Roman"/>
          <w:spacing w:val="-5"/>
        </w:rPr>
        <w:t xml:space="preserve"> </w:t>
      </w:r>
      <w:r w:rsidRPr="000546A4">
        <w:rPr>
          <w:rFonts w:cs="Times New Roman"/>
        </w:rPr>
        <w:t>process</w:t>
      </w:r>
      <w:r w:rsidRPr="000546A4">
        <w:rPr>
          <w:rFonts w:cs="Times New Roman"/>
          <w:spacing w:val="-4"/>
        </w:rPr>
        <w:t xml:space="preserve"> </w:t>
      </w:r>
      <w:r w:rsidRPr="000546A4">
        <w:rPr>
          <w:rFonts w:cs="Times New Roman"/>
        </w:rPr>
        <w:t>or</w:t>
      </w:r>
      <w:r w:rsidRPr="000546A4">
        <w:rPr>
          <w:rFonts w:cs="Times New Roman"/>
          <w:spacing w:val="-4"/>
        </w:rPr>
        <w:t xml:space="preserve"> </w:t>
      </w:r>
      <w:r w:rsidRPr="000546A4">
        <w:rPr>
          <w:rFonts w:cs="Times New Roman"/>
        </w:rPr>
        <w:t>outcomes.</w:t>
      </w:r>
      <w:r w:rsidRPr="000546A4">
        <w:rPr>
          <w:rFonts w:cs="Times New Roman"/>
          <w:spacing w:val="51"/>
        </w:rPr>
        <w:t xml:space="preserve"> </w:t>
      </w:r>
      <w:r w:rsidRPr="000546A4">
        <w:rPr>
          <w:rFonts w:cs="Times New Roman"/>
        </w:rPr>
        <w:t>This</w:t>
      </w:r>
      <w:r w:rsidRPr="000546A4">
        <w:rPr>
          <w:rFonts w:cs="Times New Roman"/>
          <w:spacing w:val="-4"/>
        </w:rPr>
        <w:t xml:space="preserve"> </w:t>
      </w:r>
      <w:r w:rsidRPr="000546A4">
        <w:rPr>
          <w:rFonts w:cs="Times New Roman"/>
        </w:rPr>
        <w:t>is</w:t>
      </w:r>
      <w:r w:rsidRPr="000546A4">
        <w:rPr>
          <w:rFonts w:cs="Times New Roman"/>
          <w:spacing w:val="-5"/>
        </w:rPr>
        <w:t xml:space="preserve"> </w:t>
      </w:r>
      <w:r w:rsidRPr="000546A4">
        <w:rPr>
          <w:rFonts w:cs="Times New Roman"/>
        </w:rPr>
        <w:t>authority</w:t>
      </w:r>
      <w:r w:rsidRPr="000546A4">
        <w:rPr>
          <w:rFonts w:cs="Times New Roman"/>
          <w:spacing w:val="-4"/>
        </w:rPr>
        <w:t xml:space="preserve"> </w:t>
      </w:r>
      <w:r w:rsidRPr="000546A4">
        <w:rPr>
          <w:rFonts w:cs="Times New Roman"/>
        </w:rPr>
        <w:t>that</w:t>
      </w:r>
      <w:r w:rsidRPr="000546A4">
        <w:rPr>
          <w:rFonts w:cs="Times New Roman"/>
          <w:spacing w:val="-4"/>
        </w:rPr>
        <w:t xml:space="preserve"> </w:t>
      </w:r>
      <w:r w:rsidRPr="000546A4">
        <w:rPr>
          <w:rFonts w:cs="Times New Roman"/>
        </w:rPr>
        <w:t>private</w:t>
      </w:r>
      <w:r w:rsidRPr="000546A4">
        <w:rPr>
          <w:rFonts w:cs="Times New Roman"/>
          <w:spacing w:val="-5"/>
        </w:rPr>
        <w:t xml:space="preserve"> </w:t>
      </w:r>
      <w:r w:rsidRPr="000546A4">
        <w:rPr>
          <w:rFonts w:cs="Times New Roman"/>
        </w:rPr>
        <w:t>sector</w:t>
      </w:r>
      <w:r w:rsidRPr="000546A4">
        <w:rPr>
          <w:rFonts w:cs="Times New Roman"/>
          <w:spacing w:val="-4"/>
        </w:rPr>
        <w:t xml:space="preserve"> </w:t>
      </w:r>
      <w:r w:rsidRPr="000546A4">
        <w:rPr>
          <w:rFonts w:cs="Times New Roman"/>
        </w:rPr>
        <w:t>employers</w:t>
      </w:r>
      <w:r w:rsidRPr="000546A4">
        <w:rPr>
          <w:rFonts w:cs="Times New Roman"/>
          <w:spacing w:val="-4"/>
        </w:rPr>
        <w:t xml:space="preserve"> </w:t>
      </w:r>
      <w:r w:rsidRPr="000546A4">
        <w:rPr>
          <w:rFonts w:cs="Times New Roman"/>
        </w:rPr>
        <w:t>do</w:t>
      </w:r>
      <w:r w:rsidRPr="000546A4">
        <w:rPr>
          <w:rFonts w:cs="Times New Roman"/>
          <w:spacing w:val="-5"/>
        </w:rPr>
        <w:t xml:space="preserve"> </w:t>
      </w:r>
      <w:r w:rsidRPr="000546A4">
        <w:rPr>
          <w:rFonts w:cs="Times New Roman"/>
        </w:rPr>
        <w:t>not</w:t>
      </w:r>
      <w:r w:rsidRPr="000546A4">
        <w:rPr>
          <w:rFonts w:cs="Times New Roman"/>
          <w:w w:val="99"/>
        </w:rPr>
        <w:t xml:space="preserve"> </w:t>
      </w:r>
      <w:r w:rsidRPr="000546A4">
        <w:rPr>
          <w:rFonts w:cs="Times New Roman"/>
        </w:rPr>
        <w:t>have.</w:t>
      </w:r>
      <w:r w:rsidRPr="000546A4">
        <w:rPr>
          <w:rFonts w:cs="Times New Roman"/>
          <w:spacing w:val="51"/>
        </w:rPr>
        <w:t xml:space="preserve"> </w:t>
      </w:r>
      <w:r w:rsidRPr="000546A4">
        <w:rPr>
          <w:rFonts w:cs="Times New Roman"/>
        </w:rPr>
        <w:t>For</w:t>
      </w:r>
      <w:r w:rsidRPr="000546A4">
        <w:rPr>
          <w:rFonts w:cs="Times New Roman"/>
          <w:spacing w:val="-4"/>
        </w:rPr>
        <w:t xml:space="preserve"> </w:t>
      </w:r>
      <w:r w:rsidRPr="000546A4">
        <w:rPr>
          <w:rFonts w:cs="Times New Roman"/>
        </w:rPr>
        <w:t>example,</w:t>
      </w:r>
      <w:r w:rsidRPr="000546A4">
        <w:rPr>
          <w:rFonts w:cs="Times New Roman"/>
          <w:spacing w:val="-4"/>
        </w:rPr>
        <w:t xml:space="preserve"> </w:t>
      </w:r>
      <w:r w:rsidRPr="000546A4">
        <w:rPr>
          <w:rFonts w:cs="Times New Roman"/>
        </w:rPr>
        <w:t>governments</w:t>
      </w:r>
      <w:r w:rsidRPr="000546A4">
        <w:rPr>
          <w:rFonts w:cs="Times New Roman"/>
          <w:spacing w:val="-4"/>
        </w:rPr>
        <w:t xml:space="preserve"> </w:t>
      </w:r>
      <w:r w:rsidRPr="000546A4">
        <w:rPr>
          <w:rFonts w:cs="Times New Roman"/>
        </w:rPr>
        <w:t>can</w:t>
      </w:r>
      <w:r w:rsidRPr="000546A4">
        <w:rPr>
          <w:rFonts w:cs="Times New Roman"/>
          <w:spacing w:val="-4"/>
        </w:rPr>
        <w:t xml:space="preserve"> </w:t>
      </w:r>
      <w:r w:rsidRPr="000546A4">
        <w:rPr>
          <w:rFonts w:cs="Times New Roman"/>
        </w:rPr>
        <w:t>enact</w:t>
      </w:r>
      <w:r w:rsidRPr="000546A4">
        <w:rPr>
          <w:rFonts w:cs="Times New Roman"/>
          <w:spacing w:val="-4"/>
        </w:rPr>
        <w:t xml:space="preserve"> </w:t>
      </w:r>
      <w:r w:rsidRPr="000546A4">
        <w:rPr>
          <w:rFonts w:cs="Times New Roman"/>
        </w:rPr>
        <w:t>legislation</w:t>
      </w:r>
      <w:r w:rsidRPr="000546A4">
        <w:rPr>
          <w:rFonts w:cs="Times New Roman"/>
          <w:spacing w:val="-4"/>
        </w:rPr>
        <w:t xml:space="preserve"> </w:t>
      </w:r>
      <w:r w:rsidRPr="000546A4">
        <w:rPr>
          <w:rFonts w:cs="Times New Roman"/>
        </w:rPr>
        <w:t>that</w:t>
      </w:r>
      <w:r w:rsidRPr="000546A4">
        <w:rPr>
          <w:rFonts w:cs="Times New Roman"/>
          <w:spacing w:val="-4"/>
        </w:rPr>
        <w:t xml:space="preserve"> </w:t>
      </w:r>
      <w:r w:rsidRPr="000546A4">
        <w:rPr>
          <w:rFonts w:cs="Times New Roman"/>
        </w:rPr>
        <w:t>grants</w:t>
      </w:r>
      <w:r w:rsidRPr="000546A4">
        <w:rPr>
          <w:rFonts w:cs="Times New Roman"/>
          <w:spacing w:val="-4"/>
        </w:rPr>
        <w:t xml:space="preserve"> </w:t>
      </w:r>
      <w:r w:rsidRPr="000546A4">
        <w:rPr>
          <w:rFonts w:cs="Times New Roman"/>
        </w:rPr>
        <w:t>or</w:t>
      </w:r>
      <w:r w:rsidRPr="000546A4">
        <w:rPr>
          <w:rFonts w:cs="Times New Roman"/>
          <w:spacing w:val="-4"/>
        </w:rPr>
        <w:t xml:space="preserve"> </w:t>
      </w:r>
      <w:r w:rsidRPr="000546A4">
        <w:rPr>
          <w:rFonts w:cs="Times New Roman"/>
        </w:rPr>
        <w:t>takes</w:t>
      </w:r>
      <w:r w:rsidRPr="000546A4">
        <w:rPr>
          <w:rFonts w:cs="Times New Roman"/>
          <w:spacing w:val="-4"/>
        </w:rPr>
        <w:t xml:space="preserve"> </w:t>
      </w:r>
      <w:r w:rsidRPr="000546A4">
        <w:rPr>
          <w:rFonts w:cs="Times New Roman"/>
        </w:rPr>
        <w:t>away</w:t>
      </w:r>
      <w:r w:rsidRPr="000546A4">
        <w:rPr>
          <w:rFonts w:cs="Times New Roman"/>
          <w:spacing w:val="-4"/>
        </w:rPr>
        <w:t xml:space="preserve"> </w:t>
      </w:r>
      <w:r w:rsidRPr="000546A4">
        <w:rPr>
          <w:rFonts w:cs="Times New Roman"/>
        </w:rPr>
        <w:t>the</w:t>
      </w:r>
      <w:r w:rsidRPr="000546A4">
        <w:rPr>
          <w:rFonts w:cs="Times New Roman"/>
          <w:spacing w:val="-4"/>
        </w:rPr>
        <w:t xml:space="preserve"> </w:t>
      </w:r>
      <w:r w:rsidRPr="000546A4">
        <w:rPr>
          <w:rFonts w:cs="Times New Roman"/>
        </w:rPr>
        <w:t>right</w:t>
      </w:r>
      <w:r w:rsidRPr="000546A4">
        <w:rPr>
          <w:rFonts w:cs="Times New Roman"/>
          <w:spacing w:val="-4"/>
        </w:rPr>
        <w:t xml:space="preserve"> </w:t>
      </w:r>
      <w:r w:rsidRPr="000546A4">
        <w:rPr>
          <w:rFonts w:cs="Times New Roman"/>
        </w:rPr>
        <w:t>to strike.</w:t>
      </w:r>
      <w:r w:rsidRPr="000546A4">
        <w:rPr>
          <w:rFonts w:cs="Times New Roman"/>
          <w:spacing w:val="52"/>
        </w:rPr>
        <w:t xml:space="preserve"> </w:t>
      </w:r>
      <w:r w:rsidRPr="000546A4">
        <w:rPr>
          <w:rFonts w:cs="Times New Roman"/>
        </w:rPr>
        <w:t>This</w:t>
      </w:r>
      <w:r w:rsidRPr="000546A4">
        <w:rPr>
          <w:rFonts w:cs="Times New Roman"/>
          <w:spacing w:val="-3"/>
        </w:rPr>
        <w:t xml:space="preserve"> </w:t>
      </w:r>
      <w:r w:rsidRPr="000546A4">
        <w:rPr>
          <w:rFonts w:cs="Times New Roman"/>
        </w:rPr>
        <w:t>may</w:t>
      </w:r>
      <w:r w:rsidRPr="000546A4">
        <w:rPr>
          <w:rFonts w:cs="Times New Roman"/>
          <w:spacing w:val="-4"/>
        </w:rPr>
        <w:t xml:space="preserve"> </w:t>
      </w:r>
      <w:r w:rsidRPr="000546A4">
        <w:rPr>
          <w:rFonts w:cs="Times New Roman"/>
        </w:rPr>
        <w:t>be</w:t>
      </w:r>
      <w:r w:rsidRPr="000546A4">
        <w:rPr>
          <w:rFonts w:cs="Times New Roman"/>
          <w:spacing w:val="-4"/>
        </w:rPr>
        <w:t xml:space="preserve"> </w:t>
      </w:r>
      <w:r w:rsidRPr="000546A4">
        <w:rPr>
          <w:rFonts w:cs="Times New Roman"/>
        </w:rPr>
        <w:t>viewed</w:t>
      </w:r>
      <w:r w:rsidRPr="000546A4">
        <w:rPr>
          <w:rFonts w:cs="Times New Roman"/>
          <w:spacing w:val="-3"/>
        </w:rPr>
        <w:t xml:space="preserve"> </w:t>
      </w:r>
      <w:r w:rsidRPr="000546A4">
        <w:rPr>
          <w:rFonts w:cs="Times New Roman"/>
        </w:rPr>
        <w:t>as</w:t>
      </w:r>
      <w:r w:rsidRPr="000546A4">
        <w:rPr>
          <w:rFonts w:cs="Times New Roman"/>
          <w:spacing w:val="-4"/>
        </w:rPr>
        <w:t xml:space="preserve"> </w:t>
      </w:r>
      <w:r w:rsidRPr="000546A4">
        <w:rPr>
          <w:rFonts w:cs="Times New Roman"/>
        </w:rPr>
        <w:t>the</w:t>
      </w:r>
      <w:r w:rsidRPr="000546A4">
        <w:rPr>
          <w:rFonts w:cs="Times New Roman"/>
          <w:spacing w:val="-4"/>
        </w:rPr>
        <w:t xml:space="preserve"> </w:t>
      </w:r>
      <w:r w:rsidRPr="000546A4">
        <w:rPr>
          <w:rFonts w:cs="Times New Roman"/>
        </w:rPr>
        <w:t>government</w:t>
      </w:r>
      <w:r w:rsidRPr="000546A4">
        <w:rPr>
          <w:rFonts w:cs="Times New Roman"/>
          <w:spacing w:val="-3"/>
        </w:rPr>
        <w:t xml:space="preserve"> </w:t>
      </w:r>
      <w:r w:rsidRPr="000546A4">
        <w:rPr>
          <w:rFonts w:cs="Times New Roman"/>
        </w:rPr>
        <w:t>acting</w:t>
      </w:r>
      <w:r w:rsidRPr="000546A4">
        <w:rPr>
          <w:rFonts w:cs="Times New Roman"/>
          <w:spacing w:val="-4"/>
        </w:rPr>
        <w:t xml:space="preserve"> </w:t>
      </w:r>
      <w:r w:rsidRPr="000546A4">
        <w:rPr>
          <w:rFonts w:cs="Times New Roman"/>
        </w:rPr>
        <w:t>as</w:t>
      </w:r>
      <w:r w:rsidRPr="000546A4">
        <w:rPr>
          <w:rFonts w:cs="Times New Roman"/>
          <w:spacing w:val="-3"/>
        </w:rPr>
        <w:t xml:space="preserve"> </w:t>
      </w:r>
      <w:r w:rsidRPr="000546A4">
        <w:rPr>
          <w:rFonts w:cs="Times New Roman"/>
        </w:rPr>
        <w:t>both</w:t>
      </w:r>
      <w:r w:rsidRPr="000546A4">
        <w:rPr>
          <w:rFonts w:cs="Times New Roman"/>
          <w:spacing w:val="-4"/>
        </w:rPr>
        <w:t xml:space="preserve"> </w:t>
      </w:r>
      <w:r w:rsidRPr="000546A4">
        <w:rPr>
          <w:rFonts w:cs="Times New Roman"/>
        </w:rPr>
        <w:t>an</w:t>
      </w:r>
      <w:r w:rsidRPr="000546A4">
        <w:rPr>
          <w:rFonts w:cs="Times New Roman"/>
          <w:spacing w:val="-4"/>
        </w:rPr>
        <w:t xml:space="preserve"> </w:t>
      </w:r>
      <w:r w:rsidRPr="000546A4">
        <w:rPr>
          <w:rFonts w:cs="Times New Roman"/>
        </w:rPr>
        <w:t>employer</w:t>
      </w:r>
      <w:r w:rsidRPr="000546A4">
        <w:rPr>
          <w:rFonts w:cs="Times New Roman"/>
          <w:spacing w:val="-3"/>
        </w:rPr>
        <w:t xml:space="preserve"> </w:t>
      </w:r>
      <w:r w:rsidRPr="000546A4">
        <w:rPr>
          <w:rFonts w:cs="Times New Roman"/>
        </w:rPr>
        <w:t>and</w:t>
      </w:r>
      <w:r w:rsidRPr="000546A4">
        <w:rPr>
          <w:rFonts w:cs="Times New Roman"/>
          <w:spacing w:val="-4"/>
        </w:rPr>
        <w:t xml:space="preserve"> </w:t>
      </w:r>
      <w:r w:rsidRPr="000546A4">
        <w:rPr>
          <w:rFonts w:cs="Times New Roman"/>
        </w:rPr>
        <w:t>a</w:t>
      </w:r>
      <w:r w:rsidRPr="000546A4">
        <w:rPr>
          <w:rFonts w:cs="Times New Roman"/>
          <w:spacing w:val="-4"/>
        </w:rPr>
        <w:t xml:space="preserve"> </w:t>
      </w:r>
      <w:r w:rsidRPr="000546A4">
        <w:rPr>
          <w:rFonts w:cs="Times New Roman"/>
        </w:rPr>
        <w:t>regulator.</w:t>
      </w:r>
    </w:p>
    <w:p w14:paraId="20E3F98C" w14:textId="77777777" w:rsidR="00B04576" w:rsidRPr="000546A4" w:rsidRDefault="00B04576" w:rsidP="007C2FD0">
      <w:pPr>
        <w:ind w:left="360"/>
        <w:jc w:val="both"/>
        <w:rPr>
          <w:rFonts w:ascii="Times New Roman" w:hAnsi="Times New Roman" w:cs="Times New Roman"/>
          <w:sz w:val="24"/>
          <w:szCs w:val="24"/>
        </w:rPr>
      </w:pPr>
    </w:p>
    <w:p w14:paraId="20E3F98D" w14:textId="77777777" w:rsidR="00B04576" w:rsidRPr="000546A4" w:rsidRDefault="006F2664" w:rsidP="007C2FD0">
      <w:pPr>
        <w:pStyle w:val="BodyText"/>
        <w:numPr>
          <w:ilvl w:val="1"/>
          <w:numId w:val="5"/>
        </w:numPr>
        <w:tabs>
          <w:tab w:val="left" w:pos="819"/>
        </w:tabs>
        <w:ind w:left="360"/>
        <w:jc w:val="both"/>
        <w:rPr>
          <w:rFonts w:cs="Times New Roman"/>
        </w:rPr>
      </w:pPr>
      <w:r w:rsidRPr="000546A4">
        <w:rPr>
          <w:rFonts w:cs="Times New Roman"/>
        </w:rPr>
        <w:t>Management</w:t>
      </w:r>
      <w:r w:rsidRPr="000546A4">
        <w:rPr>
          <w:rFonts w:cs="Times New Roman"/>
          <w:spacing w:val="-7"/>
        </w:rPr>
        <w:t xml:space="preserve"> </w:t>
      </w:r>
      <w:r w:rsidRPr="000546A4">
        <w:rPr>
          <w:rFonts w:cs="Times New Roman"/>
        </w:rPr>
        <w:t>authority</w:t>
      </w:r>
      <w:r w:rsidRPr="000546A4">
        <w:rPr>
          <w:rFonts w:cs="Times New Roman"/>
          <w:spacing w:val="-7"/>
        </w:rPr>
        <w:t xml:space="preserve"> </w:t>
      </w:r>
      <w:r w:rsidRPr="000546A4">
        <w:rPr>
          <w:rFonts w:cs="Times New Roman"/>
        </w:rPr>
        <w:t>is</w:t>
      </w:r>
      <w:r w:rsidRPr="000546A4">
        <w:rPr>
          <w:rFonts w:cs="Times New Roman"/>
          <w:spacing w:val="-6"/>
        </w:rPr>
        <w:t xml:space="preserve"> </w:t>
      </w:r>
      <w:r w:rsidRPr="000546A4">
        <w:rPr>
          <w:rFonts w:cs="Times New Roman"/>
        </w:rPr>
        <w:t>sometimes</w:t>
      </w:r>
      <w:r w:rsidRPr="000546A4">
        <w:rPr>
          <w:rFonts w:cs="Times New Roman"/>
          <w:spacing w:val="-7"/>
        </w:rPr>
        <w:t xml:space="preserve"> </w:t>
      </w:r>
      <w:r w:rsidRPr="000546A4">
        <w:rPr>
          <w:rFonts w:cs="Times New Roman"/>
        </w:rPr>
        <w:t>divided</w:t>
      </w:r>
      <w:r w:rsidRPr="000546A4">
        <w:rPr>
          <w:rFonts w:cs="Times New Roman"/>
          <w:spacing w:val="-6"/>
        </w:rPr>
        <w:t xml:space="preserve"> </w:t>
      </w:r>
      <w:r w:rsidRPr="000546A4">
        <w:rPr>
          <w:rFonts w:cs="Times New Roman"/>
        </w:rPr>
        <w:t>between</w:t>
      </w:r>
      <w:r w:rsidRPr="000546A4">
        <w:rPr>
          <w:rFonts w:cs="Times New Roman"/>
          <w:spacing w:val="-7"/>
        </w:rPr>
        <w:t xml:space="preserve"> </w:t>
      </w:r>
      <w:r w:rsidRPr="000546A4">
        <w:rPr>
          <w:rFonts w:cs="Times New Roman"/>
        </w:rPr>
        <w:t>elected</w:t>
      </w:r>
      <w:r w:rsidRPr="000546A4">
        <w:rPr>
          <w:rFonts w:cs="Times New Roman"/>
          <w:spacing w:val="-6"/>
        </w:rPr>
        <w:t xml:space="preserve"> </w:t>
      </w:r>
      <w:r w:rsidRPr="000546A4">
        <w:rPr>
          <w:rFonts w:cs="Times New Roman"/>
        </w:rPr>
        <w:t>officials</w:t>
      </w:r>
      <w:r w:rsidRPr="000546A4">
        <w:rPr>
          <w:rFonts w:cs="Times New Roman"/>
          <w:spacing w:val="-7"/>
        </w:rPr>
        <w:t xml:space="preserve"> </w:t>
      </w:r>
      <w:r w:rsidRPr="000546A4">
        <w:rPr>
          <w:rFonts w:cs="Times New Roman"/>
        </w:rPr>
        <w:t>and</w:t>
      </w:r>
      <w:r w:rsidRPr="000546A4">
        <w:rPr>
          <w:rFonts w:cs="Times New Roman"/>
          <w:spacing w:val="-6"/>
        </w:rPr>
        <w:t xml:space="preserve"> </w:t>
      </w:r>
      <w:r w:rsidRPr="000546A4">
        <w:rPr>
          <w:rFonts w:cs="Times New Roman"/>
        </w:rPr>
        <w:t>administrators.</w:t>
      </w:r>
    </w:p>
    <w:p w14:paraId="20E3F98E" w14:textId="77777777" w:rsidR="00B04576" w:rsidRPr="000546A4" w:rsidRDefault="006F2664" w:rsidP="007C2FD0">
      <w:pPr>
        <w:pStyle w:val="BodyText"/>
        <w:ind w:left="360"/>
        <w:jc w:val="both"/>
        <w:rPr>
          <w:rFonts w:cs="Times New Roman"/>
        </w:rPr>
      </w:pPr>
      <w:r w:rsidRPr="000546A4">
        <w:rPr>
          <w:rFonts w:cs="Times New Roman"/>
        </w:rPr>
        <w:t>This</w:t>
      </w:r>
      <w:r w:rsidRPr="000546A4">
        <w:rPr>
          <w:rFonts w:cs="Times New Roman"/>
          <w:spacing w:val="-3"/>
        </w:rPr>
        <w:t xml:space="preserve"> </w:t>
      </w:r>
      <w:r w:rsidRPr="000546A4">
        <w:rPr>
          <w:rFonts w:cs="Times New Roman"/>
        </w:rPr>
        <w:t>may</w:t>
      </w:r>
      <w:r w:rsidRPr="000546A4">
        <w:rPr>
          <w:rFonts w:cs="Times New Roman"/>
          <w:spacing w:val="-2"/>
        </w:rPr>
        <w:t xml:space="preserve"> </w:t>
      </w:r>
      <w:r w:rsidRPr="000546A4">
        <w:rPr>
          <w:rFonts w:cs="Times New Roman"/>
        </w:rPr>
        <w:t>cause</w:t>
      </w:r>
      <w:r w:rsidRPr="000546A4">
        <w:rPr>
          <w:rFonts w:cs="Times New Roman"/>
          <w:spacing w:val="-2"/>
        </w:rPr>
        <w:t xml:space="preserve"> </w:t>
      </w:r>
      <w:r w:rsidRPr="000546A4">
        <w:rPr>
          <w:rFonts w:cs="Times New Roman"/>
        </w:rPr>
        <w:t>problems</w:t>
      </w:r>
      <w:r w:rsidRPr="000546A4">
        <w:rPr>
          <w:rFonts w:cs="Times New Roman"/>
          <w:spacing w:val="-2"/>
        </w:rPr>
        <w:t xml:space="preserve"> </w:t>
      </w:r>
      <w:r w:rsidRPr="000546A4">
        <w:rPr>
          <w:rFonts w:cs="Times New Roman"/>
        </w:rPr>
        <w:t>for</w:t>
      </w:r>
      <w:r w:rsidRPr="000546A4">
        <w:rPr>
          <w:rFonts w:cs="Times New Roman"/>
          <w:spacing w:val="-2"/>
        </w:rPr>
        <w:t xml:space="preserve"> </w:t>
      </w:r>
      <w:r w:rsidRPr="000546A4">
        <w:rPr>
          <w:rFonts w:cs="Times New Roman"/>
        </w:rPr>
        <w:t>unions</w:t>
      </w:r>
      <w:r w:rsidRPr="000546A4">
        <w:rPr>
          <w:rFonts w:cs="Times New Roman"/>
          <w:spacing w:val="-3"/>
        </w:rPr>
        <w:t xml:space="preserve"> </w:t>
      </w:r>
      <w:r w:rsidRPr="000546A4">
        <w:rPr>
          <w:rFonts w:cs="Times New Roman"/>
        </w:rPr>
        <w:t>who</w:t>
      </w:r>
      <w:r w:rsidRPr="000546A4">
        <w:rPr>
          <w:rFonts w:cs="Times New Roman"/>
          <w:spacing w:val="-2"/>
        </w:rPr>
        <w:t xml:space="preserve"> </w:t>
      </w:r>
      <w:r w:rsidRPr="000546A4">
        <w:rPr>
          <w:rFonts w:cs="Times New Roman"/>
        </w:rPr>
        <w:t>do</w:t>
      </w:r>
      <w:r w:rsidRPr="000546A4">
        <w:rPr>
          <w:rFonts w:cs="Times New Roman"/>
          <w:spacing w:val="-2"/>
        </w:rPr>
        <w:t xml:space="preserve"> </w:t>
      </w:r>
      <w:r w:rsidRPr="000546A4">
        <w:rPr>
          <w:rFonts w:cs="Times New Roman"/>
        </w:rPr>
        <w:t>not</w:t>
      </w:r>
      <w:r w:rsidRPr="000546A4">
        <w:rPr>
          <w:rFonts w:cs="Times New Roman"/>
          <w:spacing w:val="-2"/>
        </w:rPr>
        <w:t xml:space="preserve"> </w:t>
      </w:r>
      <w:r w:rsidRPr="000546A4">
        <w:rPr>
          <w:rFonts w:cs="Times New Roman"/>
        </w:rPr>
        <w:t>know</w:t>
      </w:r>
      <w:r w:rsidRPr="000546A4">
        <w:rPr>
          <w:rFonts w:cs="Times New Roman"/>
          <w:spacing w:val="-2"/>
        </w:rPr>
        <w:t xml:space="preserve"> </w:t>
      </w:r>
      <w:r w:rsidRPr="000546A4">
        <w:rPr>
          <w:rFonts w:cs="Times New Roman"/>
        </w:rPr>
        <w:t>who</w:t>
      </w:r>
      <w:r w:rsidRPr="000546A4">
        <w:rPr>
          <w:rFonts w:cs="Times New Roman"/>
          <w:spacing w:val="-3"/>
        </w:rPr>
        <w:t xml:space="preserve"> </w:t>
      </w:r>
      <w:r w:rsidRPr="000546A4">
        <w:rPr>
          <w:rFonts w:cs="Times New Roman"/>
        </w:rPr>
        <w:t>they</w:t>
      </w:r>
      <w:r w:rsidRPr="000546A4">
        <w:rPr>
          <w:rFonts w:cs="Times New Roman"/>
          <w:spacing w:val="-2"/>
        </w:rPr>
        <w:t xml:space="preserve"> </w:t>
      </w:r>
      <w:r w:rsidRPr="000546A4">
        <w:rPr>
          <w:rFonts w:cs="Times New Roman"/>
        </w:rPr>
        <w:t>need</w:t>
      </w:r>
      <w:r w:rsidRPr="000546A4">
        <w:rPr>
          <w:rFonts w:cs="Times New Roman"/>
          <w:spacing w:val="-2"/>
        </w:rPr>
        <w:t xml:space="preserve"> </w:t>
      </w:r>
      <w:r w:rsidRPr="000546A4">
        <w:rPr>
          <w:rFonts w:cs="Times New Roman"/>
        </w:rPr>
        <w:t>to</w:t>
      </w:r>
      <w:r w:rsidRPr="000546A4">
        <w:rPr>
          <w:rFonts w:cs="Times New Roman"/>
          <w:spacing w:val="-2"/>
        </w:rPr>
        <w:t xml:space="preserve"> </w:t>
      </w:r>
      <w:r w:rsidRPr="000546A4">
        <w:rPr>
          <w:rFonts w:cs="Times New Roman"/>
        </w:rPr>
        <w:t>focus</w:t>
      </w:r>
      <w:r w:rsidRPr="000546A4">
        <w:rPr>
          <w:rFonts w:cs="Times New Roman"/>
          <w:spacing w:val="-2"/>
        </w:rPr>
        <w:t xml:space="preserve"> </w:t>
      </w:r>
      <w:r w:rsidRPr="000546A4">
        <w:rPr>
          <w:rFonts w:cs="Times New Roman"/>
        </w:rPr>
        <w:t>on.</w:t>
      </w:r>
    </w:p>
    <w:p w14:paraId="20E3F98F" w14:textId="77777777" w:rsidR="00B04576" w:rsidRPr="000546A4" w:rsidRDefault="00B04576" w:rsidP="007C2FD0">
      <w:pPr>
        <w:ind w:left="360"/>
        <w:jc w:val="both"/>
        <w:rPr>
          <w:rFonts w:ascii="Times New Roman" w:hAnsi="Times New Roman" w:cs="Times New Roman"/>
          <w:sz w:val="24"/>
          <w:szCs w:val="24"/>
        </w:rPr>
      </w:pPr>
    </w:p>
    <w:p w14:paraId="20E3F991" w14:textId="77777777" w:rsidR="00B04576" w:rsidRPr="000546A4" w:rsidRDefault="006F2664" w:rsidP="007C2FD0">
      <w:pPr>
        <w:pStyle w:val="BodyText"/>
        <w:numPr>
          <w:ilvl w:val="1"/>
          <w:numId w:val="5"/>
        </w:numPr>
        <w:tabs>
          <w:tab w:val="left" w:pos="819"/>
        </w:tabs>
        <w:ind w:left="360"/>
        <w:jc w:val="both"/>
        <w:rPr>
          <w:rFonts w:cs="Times New Roman"/>
        </w:rPr>
      </w:pPr>
      <w:r w:rsidRPr="000546A4">
        <w:rPr>
          <w:rFonts w:cs="Times New Roman"/>
        </w:rPr>
        <w:lastRenderedPageBreak/>
        <w:t>Public</w:t>
      </w:r>
      <w:r w:rsidRPr="000546A4">
        <w:rPr>
          <w:rFonts w:cs="Times New Roman"/>
          <w:spacing w:val="-5"/>
        </w:rPr>
        <w:t xml:space="preserve"> </w:t>
      </w:r>
      <w:r w:rsidRPr="000546A4">
        <w:rPr>
          <w:rFonts w:cs="Times New Roman"/>
        </w:rPr>
        <w:t>sector</w:t>
      </w:r>
      <w:r w:rsidRPr="000546A4">
        <w:rPr>
          <w:rFonts w:cs="Times New Roman"/>
          <w:spacing w:val="-5"/>
        </w:rPr>
        <w:t xml:space="preserve"> </w:t>
      </w:r>
      <w:r w:rsidRPr="000546A4">
        <w:rPr>
          <w:rFonts w:cs="Times New Roman"/>
        </w:rPr>
        <w:t>employers</w:t>
      </w:r>
      <w:r w:rsidRPr="000546A4">
        <w:rPr>
          <w:rFonts w:cs="Times New Roman"/>
          <w:spacing w:val="-4"/>
        </w:rPr>
        <w:t xml:space="preserve"> </w:t>
      </w:r>
      <w:r w:rsidRPr="000546A4">
        <w:rPr>
          <w:rFonts w:cs="Times New Roman"/>
        </w:rPr>
        <w:t>have</w:t>
      </w:r>
      <w:r w:rsidRPr="000546A4">
        <w:rPr>
          <w:rFonts w:cs="Times New Roman"/>
          <w:spacing w:val="-5"/>
        </w:rPr>
        <w:t xml:space="preserve"> </w:t>
      </w:r>
      <w:r w:rsidRPr="000546A4">
        <w:rPr>
          <w:rFonts w:cs="Times New Roman"/>
        </w:rPr>
        <w:t>a</w:t>
      </w:r>
      <w:r w:rsidRPr="000546A4">
        <w:rPr>
          <w:rFonts w:cs="Times New Roman"/>
          <w:spacing w:val="-4"/>
        </w:rPr>
        <w:t xml:space="preserve"> </w:t>
      </w:r>
      <w:r w:rsidRPr="000546A4">
        <w:rPr>
          <w:rFonts w:cs="Times New Roman"/>
        </w:rPr>
        <w:t>political</w:t>
      </w:r>
      <w:r w:rsidRPr="000546A4">
        <w:rPr>
          <w:rFonts w:cs="Times New Roman"/>
          <w:spacing w:val="-5"/>
        </w:rPr>
        <w:t xml:space="preserve"> </w:t>
      </w:r>
      <w:r w:rsidRPr="000546A4">
        <w:rPr>
          <w:rFonts w:cs="Times New Roman"/>
        </w:rPr>
        <w:t>rather</w:t>
      </w:r>
      <w:r w:rsidRPr="000546A4">
        <w:rPr>
          <w:rFonts w:cs="Times New Roman"/>
          <w:spacing w:val="-5"/>
        </w:rPr>
        <w:t xml:space="preserve"> </w:t>
      </w:r>
      <w:r w:rsidRPr="000546A4">
        <w:rPr>
          <w:rFonts w:cs="Times New Roman"/>
        </w:rPr>
        <w:t>than</w:t>
      </w:r>
      <w:r w:rsidRPr="000546A4">
        <w:rPr>
          <w:rFonts w:cs="Times New Roman"/>
          <w:spacing w:val="-4"/>
        </w:rPr>
        <w:t xml:space="preserve"> </w:t>
      </w:r>
      <w:r w:rsidRPr="000546A4">
        <w:rPr>
          <w:rFonts w:cs="Times New Roman"/>
        </w:rPr>
        <w:t>an</w:t>
      </w:r>
      <w:r w:rsidRPr="000546A4">
        <w:rPr>
          <w:rFonts w:cs="Times New Roman"/>
          <w:spacing w:val="-5"/>
        </w:rPr>
        <w:t xml:space="preserve"> </w:t>
      </w:r>
      <w:r w:rsidRPr="000546A4">
        <w:rPr>
          <w:rFonts w:cs="Times New Roman"/>
        </w:rPr>
        <w:t>economic</w:t>
      </w:r>
      <w:r w:rsidRPr="000546A4">
        <w:rPr>
          <w:rFonts w:cs="Times New Roman"/>
          <w:spacing w:val="-4"/>
        </w:rPr>
        <w:t xml:space="preserve"> </w:t>
      </w:r>
      <w:r w:rsidRPr="000546A4">
        <w:rPr>
          <w:rFonts w:cs="Times New Roman"/>
        </w:rPr>
        <w:t>bottom</w:t>
      </w:r>
      <w:r w:rsidRPr="000546A4">
        <w:rPr>
          <w:rFonts w:cs="Times New Roman"/>
          <w:spacing w:val="-5"/>
        </w:rPr>
        <w:t xml:space="preserve"> </w:t>
      </w:r>
      <w:r w:rsidRPr="000546A4">
        <w:rPr>
          <w:rFonts w:cs="Times New Roman"/>
        </w:rPr>
        <w:t>line.</w:t>
      </w:r>
      <w:r w:rsidRPr="000546A4">
        <w:rPr>
          <w:rFonts w:cs="Times New Roman"/>
          <w:spacing w:val="51"/>
        </w:rPr>
        <w:t xml:space="preserve"> </w:t>
      </w:r>
      <w:r w:rsidRPr="000546A4">
        <w:rPr>
          <w:rFonts w:cs="Times New Roman"/>
        </w:rPr>
        <w:t>This</w:t>
      </w:r>
      <w:r w:rsidRPr="000546A4">
        <w:rPr>
          <w:rFonts w:cs="Times New Roman"/>
          <w:spacing w:val="-5"/>
        </w:rPr>
        <w:t xml:space="preserve"> </w:t>
      </w:r>
      <w:r w:rsidRPr="000546A4">
        <w:rPr>
          <w:rFonts w:cs="Times New Roman"/>
        </w:rPr>
        <w:t>refers to</w:t>
      </w:r>
      <w:r w:rsidRPr="000546A4">
        <w:rPr>
          <w:rFonts w:cs="Times New Roman"/>
          <w:spacing w:val="-4"/>
        </w:rPr>
        <w:t xml:space="preserve"> </w:t>
      </w:r>
      <w:r w:rsidRPr="000546A4">
        <w:rPr>
          <w:rFonts w:cs="Times New Roman"/>
        </w:rPr>
        <w:t>the</w:t>
      </w:r>
      <w:r w:rsidRPr="000546A4">
        <w:rPr>
          <w:rFonts w:cs="Times New Roman"/>
          <w:spacing w:val="-3"/>
        </w:rPr>
        <w:t xml:space="preserve"> </w:t>
      </w:r>
      <w:r w:rsidRPr="000546A4">
        <w:rPr>
          <w:rFonts w:cs="Times New Roman"/>
        </w:rPr>
        <w:t>fact</w:t>
      </w:r>
      <w:r w:rsidRPr="000546A4">
        <w:rPr>
          <w:rFonts w:cs="Times New Roman"/>
          <w:spacing w:val="-4"/>
        </w:rPr>
        <w:t xml:space="preserve"> </w:t>
      </w:r>
      <w:r w:rsidRPr="000546A4">
        <w:rPr>
          <w:rFonts w:cs="Times New Roman"/>
        </w:rPr>
        <w:t>that</w:t>
      </w:r>
      <w:r w:rsidRPr="000546A4">
        <w:rPr>
          <w:rFonts w:cs="Times New Roman"/>
          <w:spacing w:val="-3"/>
        </w:rPr>
        <w:t xml:space="preserve"> </w:t>
      </w:r>
      <w:r w:rsidRPr="000546A4">
        <w:rPr>
          <w:rFonts w:cs="Times New Roman"/>
        </w:rPr>
        <w:t>governments</w:t>
      </w:r>
      <w:r w:rsidRPr="000546A4">
        <w:rPr>
          <w:rFonts w:cs="Times New Roman"/>
          <w:spacing w:val="-4"/>
        </w:rPr>
        <w:t xml:space="preserve"> </w:t>
      </w:r>
      <w:r w:rsidRPr="000546A4">
        <w:rPr>
          <w:rFonts w:cs="Times New Roman"/>
        </w:rPr>
        <w:t>are</w:t>
      </w:r>
      <w:r w:rsidRPr="000546A4">
        <w:rPr>
          <w:rFonts w:cs="Times New Roman"/>
          <w:spacing w:val="-3"/>
        </w:rPr>
        <w:t xml:space="preserve"> </w:t>
      </w:r>
      <w:r w:rsidRPr="000546A4">
        <w:rPr>
          <w:rFonts w:cs="Times New Roman"/>
        </w:rPr>
        <w:t>not</w:t>
      </w:r>
      <w:r w:rsidRPr="000546A4">
        <w:rPr>
          <w:rFonts w:cs="Times New Roman"/>
          <w:spacing w:val="-4"/>
        </w:rPr>
        <w:t xml:space="preserve"> </w:t>
      </w:r>
      <w:r w:rsidRPr="000546A4">
        <w:rPr>
          <w:rFonts w:cs="Times New Roman"/>
        </w:rPr>
        <w:t>seeking</w:t>
      </w:r>
      <w:r w:rsidRPr="000546A4">
        <w:rPr>
          <w:rFonts w:cs="Times New Roman"/>
          <w:spacing w:val="-3"/>
        </w:rPr>
        <w:t xml:space="preserve"> </w:t>
      </w:r>
      <w:r w:rsidRPr="000546A4">
        <w:rPr>
          <w:rFonts w:cs="Times New Roman"/>
        </w:rPr>
        <w:t>profits</w:t>
      </w:r>
      <w:r w:rsidRPr="000546A4">
        <w:rPr>
          <w:rFonts w:cs="Times New Roman"/>
          <w:spacing w:val="-4"/>
        </w:rPr>
        <w:t xml:space="preserve"> </w:t>
      </w:r>
      <w:r w:rsidRPr="000546A4">
        <w:rPr>
          <w:rFonts w:cs="Times New Roman"/>
        </w:rPr>
        <w:t>but</w:t>
      </w:r>
      <w:r w:rsidRPr="000546A4">
        <w:rPr>
          <w:rFonts w:cs="Times New Roman"/>
          <w:spacing w:val="-3"/>
        </w:rPr>
        <w:t xml:space="preserve"> </w:t>
      </w:r>
      <w:r w:rsidRPr="000546A4">
        <w:rPr>
          <w:rFonts w:cs="Times New Roman"/>
        </w:rPr>
        <w:t>are</w:t>
      </w:r>
      <w:r w:rsidRPr="000546A4">
        <w:rPr>
          <w:rFonts w:cs="Times New Roman"/>
          <w:spacing w:val="-4"/>
        </w:rPr>
        <w:t xml:space="preserve"> </w:t>
      </w:r>
      <w:r w:rsidRPr="000546A4">
        <w:rPr>
          <w:rFonts w:cs="Times New Roman"/>
        </w:rPr>
        <w:t>seeking</w:t>
      </w:r>
      <w:r w:rsidRPr="000546A4">
        <w:rPr>
          <w:rFonts w:cs="Times New Roman"/>
          <w:spacing w:val="-3"/>
        </w:rPr>
        <w:t xml:space="preserve"> </w:t>
      </w:r>
      <w:r w:rsidRPr="000546A4">
        <w:rPr>
          <w:rFonts w:cs="Times New Roman"/>
        </w:rPr>
        <w:t>re-election.</w:t>
      </w:r>
      <w:r w:rsidRPr="000546A4">
        <w:rPr>
          <w:rFonts w:cs="Times New Roman"/>
          <w:spacing w:val="53"/>
        </w:rPr>
        <w:t xml:space="preserve"> </w:t>
      </w:r>
      <w:r w:rsidRPr="000546A4">
        <w:rPr>
          <w:rFonts w:cs="Times New Roman"/>
        </w:rPr>
        <w:t>Unions</w:t>
      </w:r>
      <w:r w:rsidRPr="000546A4">
        <w:rPr>
          <w:rFonts w:cs="Times New Roman"/>
          <w:spacing w:val="-4"/>
        </w:rPr>
        <w:t xml:space="preserve"> </w:t>
      </w:r>
      <w:r w:rsidRPr="000546A4">
        <w:rPr>
          <w:rFonts w:cs="Times New Roman"/>
        </w:rPr>
        <w:t>in the</w:t>
      </w:r>
      <w:r w:rsidRPr="000546A4">
        <w:rPr>
          <w:rFonts w:cs="Times New Roman"/>
          <w:spacing w:val="-5"/>
        </w:rPr>
        <w:t xml:space="preserve"> </w:t>
      </w:r>
      <w:r w:rsidRPr="000546A4">
        <w:rPr>
          <w:rFonts w:cs="Times New Roman"/>
        </w:rPr>
        <w:t>public</w:t>
      </w:r>
      <w:r w:rsidRPr="000546A4">
        <w:rPr>
          <w:rFonts w:cs="Times New Roman"/>
          <w:spacing w:val="-4"/>
        </w:rPr>
        <w:t xml:space="preserve"> </w:t>
      </w:r>
      <w:r w:rsidRPr="000546A4">
        <w:rPr>
          <w:rFonts w:cs="Times New Roman"/>
        </w:rPr>
        <w:t>sector</w:t>
      </w:r>
      <w:r w:rsidRPr="000546A4">
        <w:rPr>
          <w:rFonts w:cs="Times New Roman"/>
          <w:spacing w:val="-5"/>
        </w:rPr>
        <w:t xml:space="preserve"> </w:t>
      </w:r>
      <w:r w:rsidRPr="000546A4">
        <w:rPr>
          <w:rFonts w:cs="Times New Roman"/>
        </w:rPr>
        <w:t>will</w:t>
      </w:r>
      <w:r w:rsidRPr="000546A4">
        <w:rPr>
          <w:rFonts w:cs="Times New Roman"/>
          <w:spacing w:val="-4"/>
        </w:rPr>
        <w:t xml:space="preserve"> </w:t>
      </w:r>
      <w:r w:rsidRPr="000546A4">
        <w:rPr>
          <w:rFonts w:cs="Times New Roman"/>
        </w:rPr>
        <w:t>use</w:t>
      </w:r>
      <w:r w:rsidRPr="000546A4">
        <w:rPr>
          <w:rFonts w:cs="Times New Roman"/>
          <w:spacing w:val="-4"/>
        </w:rPr>
        <w:t xml:space="preserve"> </w:t>
      </w:r>
      <w:r w:rsidRPr="000546A4">
        <w:rPr>
          <w:rFonts w:cs="Times New Roman"/>
        </w:rPr>
        <w:t>public</w:t>
      </w:r>
      <w:r w:rsidRPr="000546A4">
        <w:rPr>
          <w:rFonts w:cs="Times New Roman"/>
          <w:spacing w:val="-5"/>
        </w:rPr>
        <w:t xml:space="preserve"> </w:t>
      </w:r>
      <w:r w:rsidRPr="000546A4">
        <w:rPr>
          <w:rFonts w:cs="Times New Roman"/>
        </w:rPr>
        <w:t>relations</w:t>
      </w:r>
      <w:r w:rsidRPr="000546A4">
        <w:rPr>
          <w:rFonts w:cs="Times New Roman"/>
          <w:spacing w:val="-4"/>
        </w:rPr>
        <w:t xml:space="preserve"> </w:t>
      </w:r>
      <w:r w:rsidRPr="000546A4">
        <w:rPr>
          <w:rFonts w:cs="Times New Roman"/>
        </w:rPr>
        <w:t>and</w:t>
      </w:r>
      <w:r w:rsidRPr="000546A4">
        <w:rPr>
          <w:rFonts w:cs="Times New Roman"/>
          <w:spacing w:val="-4"/>
        </w:rPr>
        <w:t xml:space="preserve"> </w:t>
      </w:r>
      <w:r w:rsidRPr="000546A4">
        <w:rPr>
          <w:rFonts w:cs="Times New Roman"/>
        </w:rPr>
        <w:t>media</w:t>
      </w:r>
      <w:r w:rsidRPr="000546A4">
        <w:rPr>
          <w:rFonts w:cs="Times New Roman"/>
          <w:spacing w:val="-5"/>
        </w:rPr>
        <w:t xml:space="preserve"> </w:t>
      </w:r>
      <w:r w:rsidRPr="000546A4">
        <w:rPr>
          <w:rFonts w:cs="Times New Roman"/>
        </w:rPr>
        <w:t>efforts</w:t>
      </w:r>
      <w:r w:rsidRPr="000546A4">
        <w:rPr>
          <w:rFonts w:cs="Times New Roman"/>
          <w:spacing w:val="-4"/>
        </w:rPr>
        <w:t xml:space="preserve"> </w:t>
      </w:r>
      <w:r w:rsidRPr="000546A4">
        <w:rPr>
          <w:rFonts w:cs="Times New Roman"/>
        </w:rPr>
        <w:t>to</w:t>
      </w:r>
      <w:r w:rsidRPr="000546A4">
        <w:rPr>
          <w:rFonts w:cs="Times New Roman"/>
          <w:spacing w:val="-5"/>
        </w:rPr>
        <w:t xml:space="preserve"> </w:t>
      </w:r>
      <w:r w:rsidRPr="000546A4">
        <w:rPr>
          <w:rFonts w:cs="Times New Roman"/>
        </w:rPr>
        <w:t>achieve</w:t>
      </w:r>
      <w:r w:rsidRPr="000546A4">
        <w:rPr>
          <w:rFonts w:cs="Times New Roman"/>
          <w:spacing w:val="-4"/>
        </w:rPr>
        <w:t xml:space="preserve"> </w:t>
      </w:r>
      <w:r w:rsidRPr="000546A4">
        <w:rPr>
          <w:rFonts w:cs="Times New Roman"/>
        </w:rPr>
        <w:t>their</w:t>
      </w:r>
      <w:r w:rsidRPr="000546A4">
        <w:rPr>
          <w:rFonts w:cs="Times New Roman"/>
          <w:spacing w:val="-4"/>
        </w:rPr>
        <w:t xml:space="preserve"> </w:t>
      </w:r>
      <w:r w:rsidRPr="000546A4">
        <w:rPr>
          <w:rFonts w:cs="Times New Roman"/>
        </w:rPr>
        <w:t>objectives. They</w:t>
      </w:r>
      <w:r w:rsidRPr="000546A4">
        <w:rPr>
          <w:rFonts w:cs="Times New Roman"/>
          <w:spacing w:val="-5"/>
        </w:rPr>
        <w:t xml:space="preserve"> </w:t>
      </w:r>
      <w:r w:rsidRPr="000546A4">
        <w:rPr>
          <w:rFonts w:cs="Times New Roman"/>
        </w:rPr>
        <w:t>may</w:t>
      </w:r>
      <w:r w:rsidRPr="000546A4">
        <w:rPr>
          <w:rFonts w:cs="Times New Roman"/>
          <w:spacing w:val="-4"/>
        </w:rPr>
        <w:t xml:space="preserve"> </w:t>
      </w:r>
      <w:r w:rsidRPr="000546A4">
        <w:rPr>
          <w:rFonts w:cs="Times New Roman"/>
        </w:rPr>
        <w:t>need</w:t>
      </w:r>
      <w:r w:rsidRPr="000546A4">
        <w:rPr>
          <w:rFonts w:cs="Times New Roman"/>
          <w:spacing w:val="-5"/>
        </w:rPr>
        <w:t xml:space="preserve"> </w:t>
      </w:r>
      <w:r w:rsidRPr="000546A4">
        <w:rPr>
          <w:rFonts w:cs="Times New Roman"/>
        </w:rPr>
        <w:t>to</w:t>
      </w:r>
      <w:r w:rsidRPr="000546A4">
        <w:rPr>
          <w:rFonts w:cs="Times New Roman"/>
          <w:spacing w:val="-4"/>
        </w:rPr>
        <w:t xml:space="preserve"> </w:t>
      </w:r>
      <w:r w:rsidRPr="000546A4">
        <w:rPr>
          <w:rFonts w:cs="Times New Roman"/>
        </w:rPr>
        <w:t>inform</w:t>
      </w:r>
      <w:r w:rsidRPr="000546A4">
        <w:rPr>
          <w:rFonts w:cs="Times New Roman"/>
          <w:spacing w:val="-5"/>
        </w:rPr>
        <w:t xml:space="preserve"> </w:t>
      </w:r>
      <w:r w:rsidRPr="000546A4">
        <w:rPr>
          <w:rFonts w:cs="Times New Roman"/>
        </w:rPr>
        <w:t>and</w:t>
      </w:r>
      <w:r w:rsidRPr="000546A4">
        <w:rPr>
          <w:rFonts w:cs="Times New Roman"/>
          <w:spacing w:val="-4"/>
        </w:rPr>
        <w:t xml:space="preserve"> </w:t>
      </w:r>
      <w:r w:rsidRPr="000546A4">
        <w:rPr>
          <w:rFonts w:cs="Times New Roman"/>
        </w:rPr>
        <w:t>convince</w:t>
      </w:r>
      <w:r w:rsidRPr="000546A4">
        <w:rPr>
          <w:rFonts w:cs="Times New Roman"/>
          <w:spacing w:val="-5"/>
        </w:rPr>
        <w:t xml:space="preserve"> </w:t>
      </w:r>
      <w:r w:rsidRPr="000546A4">
        <w:rPr>
          <w:rFonts w:cs="Times New Roman"/>
        </w:rPr>
        <w:t>the</w:t>
      </w:r>
      <w:r w:rsidRPr="000546A4">
        <w:rPr>
          <w:rFonts w:cs="Times New Roman"/>
          <w:spacing w:val="-4"/>
        </w:rPr>
        <w:t xml:space="preserve"> </w:t>
      </w:r>
      <w:r w:rsidRPr="000546A4">
        <w:rPr>
          <w:rFonts w:cs="Times New Roman"/>
        </w:rPr>
        <w:t>public</w:t>
      </w:r>
      <w:r w:rsidRPr="000546A4">
        <w:rPr>
          <w:rFonts w:cs="Times New Roman"/>
          <w:spacing w:val="-5"/>
        </w:rPr>
        <w:t xml:space="preserve"> </w:t>
      </w:r>
      <w:r w:rsidRPr="000546A4">
        <w:rPr>
          <w:rFonts w:cs="Times New Roman"/>
        </w:rPr>
        <w:t>that</w:t>
      </w:r>
      <w:r w:rsidRPr="000546A4">
        <w:rPr>
          <w:rFonts w:cs="Times New Roman"/>
          <w:spacing w:val="-4"/>
        </w:rPr>
        <w:t xml:space="preserve"> </w:t>
      </w:r>
      <w:r w:rsidRPr="000546A4">
        <w:rPr>
          <w:rFonts w:cs="Times New Roman"/>
        </w:rPr>
        <w:t>the</w:t>
      </w:r>
      <w:r w:rsidRPr="000546A4">
        <w:rPr>
          <w:rFonts w:cs="Times New Roman"/>
          <w:spacing w:val="-4"/>
        </w:rPr>
        <w:t xml:space="preserve"> </w:t>
      </w:r>
      <w:r w:rsidRPr="000546A4">
        <w:rPr>
          <w:rFonts w:cs="Times New Roman"/>
        </w:rPr>
        <w:t>employer</w:t>
      </w:r>
      <w:r w:rsidRPr="000546A4">
        <w:rPr>
          <w:rFonts w:cs="Times New Roman"/>
          <w:spacing w:val="-5"/>
        </w:rPr>
        <w:t xml:space="preserve"> </w:t>
      </w:r>
      <w:r w:rsidRPr="000546A4">
        <w:rPr>
          <w:rFonts w:cs="Times New Roman"/>
        </w:rPr>
        <w:t>should</w:t>
      </w:r>
      <w:r w:rsidRPr="000546A4">
        <w:rPr>
          <w:rFonts w:cs="Times New Roman"/>
          <w:spacing w:val="-4"/>
        </w:rPr>
        <w:t xml:space="preserve"> </w:t>
      </w:r>
      <w:r w:rsidRPr="000546A4">
        <w:rPr>
          <w:rFonts w:cs="Times New Roman"/>
        </w:rPr>
        <w:t>grant</w:t>
      </w:r>
      <w:r w:rsidRPr="000546A4">
        <w:rPr>
          <w:rFonts w:cs="Times New Roman"/>
          <w:w w:val="99"/>
        </w:rPr>
        <w:t xml:space="preserve"> </w:t>
      </w:r>
      <w:r w:rsidRPr="000546A4">
        <w:rPr>
          <w:rFonts w:cs="Times New Roman"/>
        </w:rPr>
        <w:t>concessions.</w:t>
      </w:r>
      <w:r w:rsidRPr="000546A4">
        <w:rPr>
          <w:rFonts w:cs="Times New Roman"/>
          <w:spacing w:val="48"/>
        </w:rPr>
        <w:t xml:space="preserve"> </w:t>
      </w:r>
      <w:r w:rsidRPr="000546A4">
        <w:rPr>
          <w:rFonts w:cs="Times New Roman"/>
        </w:rPr>
        <w:t>Similarly,</w:t>
      </w:r>
      <w:r w:rsidRPr="000546A4">
        <w:rPr>
          <w:rFonts w:cs="Times New Roman"/>
          <w:spacing w:val="-6"/>
        </w:rPr>
        <w:t xml:space="preserve"> </w:t>
      </w:r>
      <w:r w:rsidRPr="000546A4">
        <w:rPr>
          <w:rFonts w:cs="Times New Roman"/>
        </w:rPr>
        <w:t>employers</w:t>
      </w:r>
      <w:r w:rsidRPr="000546A4">
        <w:rPr>
          <w:rFonts w:cs="Times New Roman"/>
          <w:spacing w:val="-6"/>
        </w:rPr>
        <w:t xml:space="preserve"> </w:t>
      </w:r>
      <w:r w:rsidRPr="000546A4">
        <w:rPr>
          <w:rFonts w:cs="Times New Roman"/>
        </w:rPr>
        <w:t>may</w:t>
      </w:r>
      <w:r w:rsidRPr="000546A4">
        <w:rPr>
          <w:rFonts w:cs="Times New Roman"/>
          <w:spacing w:val="-5"/>
        </w:rPr>
        <w:t xml:space="preserve"> </w:t>
      </w:r>
      <w:r w:rsidRPr="000546A4">
        <w:rPr>
          <w:rFonts w:cs="Times New Roman"/>
        </w:rPr>
        <w:t>engage</w:t>
      </w:r>
      <w:r w:rsidRPr="000546A4">
        <w:rPr>
          <w:rFonts w:cs="Times New Roman"/>
          <w:spacing w:val="-6"/>
        </w:rPr>
        <w:t xml:space="preserve"> </w:t>
      </w:r>
      <w:r w:rsidRPr="000546A4">
        <w:rPr>
          <w:rFonts w:cs="Times New Roman"/>
        </w:rPr>
        <w:t>in</w:t>
      </w:r>
      <w:r w:rsidRPr="000546A4">
        <w:rPr>
          <w:rFonts w:cs="Times New Roman"/>
          <w:spacing w:val="-6"/>
        </w:rPr>
        <w:t xml:space="preserve"> </w:t>
      </w:r>
      <w:r w:rsidRPr="000546A4">
        <w:rPr>
          <w:rFonts w:cs="Times New Roman"/>
        </w:rPr>
        <w:t>media</w:t>
      </w:r>
      <w:r w:rsidRPr="000546A4">
        <w:rPr>
          <w:rFonts w:cs="Times New Roman"/>
          <w:spacing w:val="-6"/>
        </w:rPr>
        <w:t xml:space="preserve"> </w:t>
      </w:r>
      <w:r w:rsidRPr="000546A4">
        <w:rPr>
          <w:rFonts w:cs="Times New Roman"/>
        </w:rPr>
        <w:t>campaigns,</w:t>
      </w:r>
      <w:r w:rsidRPr="000546A4">
        <w:rPr>
          <w:rFonts w:cs="Times New Roman"/>
          <w:spacing w:val="-5"/>
        </w:rPr>
        <w:t xml:space="preserve"> </w:t>
      </w:r>
      <w:r w:rsidRPr="000546A4">
        <w:rPr>
          <w:rFonts w:cs="Times New Roman"/>
        </w:rPr>
        <w:t>including</w:t>
      </w:r>
      <w:r w:rsidRPr="000546A4">
        <w:rPr>
          <w:rFonts w:cs="Times New Roman"/>
          <w:spacing w:val="-6"/>
        </w:rPr>
        <w:t xml:space="preserve"> </w:t>
      </w:r>
      <w:r w:rsidRPr="000546A4">
        <w:rPr>
          <w:rFonts w:cs="Times New Roman"/>
        </w:rPr>
        <w:t>newspaper ads,</w:t>
      </w:r>
      <w:r w:rsidRPr="000546A4">
        <w:rPr>
          <w:rFonts w:cs="Times New Roman"/>
          <w:spacing w:val="-5"/>
        </w:rPr>
        <w:t xml:space="preserve"> </w:t>
      </w:r>
      <w:r w:rsidRPr="000546A4">
        <w:rPr>
          <w:rFonts w:cs="Times New Roman"/>
        </w:rPr>
        <w:t>to</w:t>
      </w:r>
      <w:r w:rsidRPr="000546A4">
        <w:rPr>
          <w:rFonts w:cs="Times New Roman"/>
          <w:spacing w:val="-5"/>
        </w:rPr>
        <w:t xml:space="preserve"> </w:t>
      </w:r>
      <w:r w:rsidRPr="000546A4">
        <w:rPr>
          <w:rFonts w:cs="Times New Roman"/>
        </w:rPr>
        <w:t>influence</w:t>
      </w:r>
      <w:r w:rsidRPr="000546A4">
        <w:rPr>
          <w:rFonts w:cs="Times New Roman"/>
          <w:spacing w:val="-5"/>
        </w:rPr>
        <w:t xml:space="preserve"> </w:t>
      </w:r>
      <w:r w:rsidRPr="000546A4">
        <w:rPr>
          <w:rFonts w:cs="Times New Roman"/>
        </w:rPr>
        <w:t>public</w:t>
      </w:r>
      <w:r w:rsidRPr="000546A4">
        <w:rPr>
          <w:rFonts w:cs="Times New Roman"/>
          <w:spacing w:val="-5"/>
        </w:rPr>
        <w:t xml:space="preserve"> </w:t>
      </w:r>
      <w:r w:rsidRPr="000546A4">
        <w:rPr>
          <w:rFonts w:cs="Times New Roman"/>
        </w:rPr>
        <w:t>opinion.</w:t>
      </w:r>
    </w:p>
    <w:p w14:paraId="504AFEBD" w14:textId="77777777" w:rsidR="0064177D" w:rsidRPr="000546A4" w:rsidRDefault="0064177D" w:rsidP="0064177D">
      <w:pPr>
        <w:pStyle w:val="BodyText"/>
        <w:tabs>
          <w:tab w:val="left" w:pos="819"/>
        </w:tabs>
        <w:ind w:left="360"/>
        <w:jc w:val="both"/>
        <w:rPr>
          <w:rFonts w:cs="Times New Roman"/>
        </w:rPr>
      </w:pPr>
    </w:p>
    <w:p w14:paraId="20E3F994" w14:textId="17337FB1" w:rsidR="00B04576" w:rsidRPr="007C6E06" w:rsidRDefault="006F2664" w:rsidP="0091135D">
      <w:pPr>
        <w:pStyle w:val="Heading1"/>
        <w:numPr>
          <w:ilvl w:val="0"/>
          <w:numId w:val="5"/>
        </w:numPr>
        <w:tabs>
          <w:tab w:val="left" w:pos="349"/>
        </w:tabs>
        <w:ind w:left="0" w:firstLine="0"/>
        <w:jc w:val="both"/>
        <w:rPr>
          <w:rFonts w:cs="Times New Roman"/>
        </w:rPr>
      </w:pPr>
      <w:r w:rsidRPr="007C6E06">
        <w:rPr>
          <w:rFonts w:cs="Times New Roman"/>
        </w:rPr>
        <w:t>How</w:t>
      </w:r>
      <w:r w:rsidRPr="007C6E06">
        <w:rPr>
          <w:rFonts w:cs="Times New Roman"/>
          <w:spacing w:val="-4"/>
        </w:rPr>
        <w:t xml:space="preserve"> </w:t>
      </w:r>
      <w:r w:rsidRPr="007C6E06">
        <w:rPr>
          <w:rFonts w:cs="Times New Roman"/>
        </w:rPr>
        <w:t>are</w:t>
      </w:r>
      <w:r w:rsidRPr="007C6E06">
        <w:rPr>
          <w:rFonts w:cs="Times New Roman"/>
          <w:spacing w:val="-4"/>
        </w:rPr>
        <w:t xml:space="preserve"> </w:t>
      </w:r>
      <w:r w:rsidRPr="007C6E06">
        <w:rPr>
          <w:rFonts w:cs="Times New Roman"/>
        </w:rPr>
        <w:t>public</w:t>
      </w:r>
      <w:r w:rsidRPr="007C6E06">
        <w:rPr>
          <w:rFonts w:cs="Times New Roman"/>
          <w:spacing w:val="-4"/>
        </w:rPr>
        <w:t xml:space="preserve"> </w:t>
      </w:r>
      <w:r w:rsidRPr="007C6E06">
        <w:rPr>
          <w:rFonts w:cs="Times New Roman"/>
        </w:rPr>
        <w:t>sector</w:t>
      </w:r>
      <w:r w:rsidRPr="007C6E06">
        <w:rPr>
          <w:rFonts w:cs="Times New Roman"/>
          <w:spacing w:val="-3"/>
        </w:rPr>
        <w:t xml:space="preserve"> </w:t>
      </w:r>
      <w:r w:rsidRPr="007C6E06">
        <w:rPr>
          <w:rFonts w:cs="Times New Roman"/>
        </w:rPr>
        <w:t>employees</w:t>
      </w:r>
      <w:r w:rsidRPr="007C6E06">
        <w:rPr>
          <w:rFonts w:cs="Times New Roman"/>
          <w:spacing w:val="-4"/>
        </w:rPr>
        <w:t xml:space="preserve"> </w:t>
      </w:r>
      <w:r w:rsidRPr="007C6E06">
        <w:rPr>
          <w:rFonts w:cs="Times New Roman"/>
        </w:rPr>
        <w:t>and</w:t>
      </w:r>
      <w:r w:rsidRPr="007C6E06">
        <w:rPr>
          <w:rFonts w:cs="Times New Roman"/>
          <w:spacing w:val="-4"/>
        </w:rPr>
        <w:t xml:space="preserve"> </w:t>
      </w:r>
      <w:r w:rsidRPr="007C6E06">
        <w:rPr>
          <w:rFonts w:cs="Times New Roman"/>
        </w:rPr>
        <w:t>unions</w:t>
      </w:r>
      <w:r w:rsidRPr="007C6E06">
        <w:rPr>
          <w:rFonts w:cs="Times New Roman"/>
          <w:spacing w:val="-3"/>
        </w:rPr>
        <w:t xml:space="preserve"> </w:t>
      </w:r>
      <w:r w:rsidRPr="007C6E06">
        <w:rPr>
          <w:rFonts w:cs="Times New Roman"/>
        </w:rPr>
        <w:t>different</w:t>
      </w:r>
      <w:r w:rsidRPr="007C6E06">
        <w:rPr>
          <w:rFonts w:cs="Times New Roman"/>
          <w:spacing w:val="-4"/>
        </w:rPr>
        <w:t xml:space="preserve"> </w:t>
      </w:r>
      <w:r w:rsidRPr="007C6E06">
        <w:rPr>
          <w:rFonts w:cs="Times New Roman"/>
        </w:rPr>
        <w:t>from</w:t>
      </w:r>
      <w:r w:rsidRPr="007C6E06">
        <w:rPr>
          <w:rFonts w:cs="Times New Roman"/>
          <w:spacing w:val="-4"/>
        </w:rPr>
        <w:t xml:space="preserve"> </w:t>
      </w:r>
      <w:r w:rsidRPr="007C6E06">
        <w:rPr>
          <w:rFonts w:cs="Times New Roman"/>
        </w:rPr>
        <w:t>private</w:t>
      </w:r>
      <w:r w:rsidRPr="007C6E06">
        <w:rPr>
          <w:rFonts w:cs="Times New Roman"/>
          <w:spacing w:val="-4"/>
        </w:rPr>
        <w:t xml:space="preserve"> </w:t>
      </w:r>
      <w:r w:rsidRPr="007C6E06">
        <w:rPr>
          <w:rFonts w:cs="Times New Roman"/>
        </w:rPr>
        <w:t>sector</w:t>
      </w:r>
      <w:r w:rsidRPr="007C6E06">
        <w:rPr>
          <w:rFonts w:cs="Times New Roman"/>
          <w:spacing w:val="-3"/>
        </w:rPr>
        <w:t xml:space="preserve"> </w:t>
      </w:r>
      <w:r w:rsidRPr="007C6E06">
        <w:rPr>
          <w:rFonts w:cs="Times New Roman"/>
        </w:rPr>
        <w:t>employees</w:t>
      </w:r>
      <w:r w:rsidRPr="007C6E06">
        <w:rPr>
          <w:rFonts w:cs="Times New Roman"/>
          <w:spacing w:val="-4"/>
        </w:rPr>
        <w:t xml:space="preserve"> </w:t>
      </w:r>
      <w:r w:rsidRPr="007C6E06">
        <w:rPr>
          <w:rFonts w:cs="Times New Roman"/>
        </w:rPr>
        <w:t>and unions</w:t>
      </w:r>
      <w:r w:rsidR="002E6A78" w:rsidRPr="007C6E06">
        <w:rPr>
          <w:rFonts w:cs="Times New Roman"/>
        </w:rPr>
        <w:t>?</w:t>
      </w:r>
    </w:p>
    <w:p w14:paraId="20E3F995" w14:textId="77777777" w:rsidR="00B04576" w:rsidRPr="000546A4" w:rsidRDefault="00B04576" w:rsidP="0091135D">
      <w:pPr>
        <w:jc w:val="both"/>
        <w:rPr>
          <w:rFonts w:ascii="Times New Roman" w:hAnsi="Times New Roman" w:cs="Times New Roman"/>
          <w:sz w:val="24"/>
          <w:szCs w:val="24"/>
        </w:rPr>
      </w:pPr>
    </w:p>
    <w:p w14:paraId="20E3F996" w14:textId="77777777" w:rsidR="00B04576" w:rsidRPr="000546A4" w:rsidRDefault="006F2664" w:rsidP="0091135D">
      <w:pPr>
        <w:pStyle w:val="BodyText"/>
        <w:ind w:left="0"/>
        <w:jc w:val="both"/>
        <w:rPr>
          <w:rFonts w:cs="Times New Roman"/>
        </w:rPr>
      </w:pPr>
      <w:r w:rsidRPr="000546A4">
        <w:rPr>
          <w:rFonts w:cs="Times New Roman"/>
        </w:rPr>
        <w:t>The</w:t>
      </w:r>
      <w:r w:rsidRPr="000546A4">
        <w:rPr>
          <w:rFonts w:cs="Times New Roman"/>
          <w:spacing w:val="-5"/>
        </w:rPr>
        <w:t xml:space="preserve"> </w:t>
      </w:r>
      <w:r w:rsidRPr="000546A4">
        <w:rPr>
          <w:rFonts w:cs="Times New Roman"/>
        </w:rPr>
        <w:t>public</w:t>
      </w:r>
      <w:r w:rsidRPr="000546A4">
        <w:rPr>
          <w:rFonts w:cs="Times New Roman"/>
          <w:spacing w:val="-4"/>
        </w:rPr>
        <w:t xml:space="preserve"> </w:t>
      </w:r>
      <w:r w:rsidRPr="000546A4">
        <w:rPr>
          <w:rFonts w:cs="Times New Roman"/>
        </w:rPr>
        <w:t>sector</w:t>
      </w:r>
      <w:r w:rsidRPr="000546A4">
        <w:rPr>
          <w:rFonts w:cs="Times New Roman"/>
          <w:spacing w:val="-4"/>
        </w:rPr>
        <w:t xml:space="preserve"> </w:t>
      </w:r>
      <w:r w:rsidRPr="000546A4">
        <w:rPr>
          <w:rFonts w:cs="Times New Roman"/>
        </w:rPr>
        <w:t>has</w:t>
      </w:r>
      <w:r w:rsidRPr="000546A4">
        <w:rPr>
          <w:rFonts w:cs="Times New Roman"/>
          <w:spacing w:val="-4"/>
        </w:rPr>
        <w:t xml:space="preserve"> </w:t>
      </w:r>
      <w:r w:rsidRPr="000546A4">
        <w:rPr>
          <w:rFonts w:cs="Times New Roman"/>
        </w:rPr>
        <w:t>more</w:t>
      </w:r>
      <w:r w:rsidRPr="000546A4">
        <w:rPr>
          <w:rFonts w:cs="Times New Roman"/>
          <w:spacing w:val="-4"/>
        </w:rPr>
        <w:t xml:space="preserve"> </w:t>
      </w:r>
      <w:r w:rsidRPr="000546A4">
        <w:rPr>
          <w:rFonts w:cs="Times New Roman"/>
        </w:rPr>
        <w:t>white</w:t>
      </w:r>
      <w:r w:rsidRPr="000546A4">
        <w:rPr>
          <w:rFonts w:cs="Times New Roman"/>
          <w:spacing w:val="-4"/>
        </w:rPr>
        <w:t xml:space="preserve"> </w:t>
      </w:r>
      <w:r w:rsidRPr="000546A4">
        <w:rPr>
          <w:rFonts w:cs="Times New Roman"/>
        </w:rPr>
        <w:t>collar</w:t>
      </w:r>
      <w:r w:rsidRPr="000546A4">
        <w:rPr>
          <w:rFonts w:cs="Times New Roman"/>
          <w:spacing w:val="-4"/>
        </w:rPr>
        <w:t xml:space="preserve"> </w:t>
      </w:r>
      <w:r w:rsidRPr="000546A4">
        <w:rPr>
          <w:rFonts w:cs="Times New Roman"/>
        </w:rPr>
        <w:t>and</w:t>
      </w:r>
      <w:r w:rsidRPr="000546A4">
        <w:rPr>
          <w:rFonts w:cs="Times New Roman"/>
          <w:spacing w:val="-4"/>
        </w:rPr>
        <w:t xml:space="preserve"> </w:t>
      </w:r>
      <w:r w:rsidRPr="000546A4">
        <w:rPr>
          <w:rFonts w:cs="Times New Roman"/>
        </w:rPr>
        <w:t>professional</w:t>
      </w:r>
      <w:r w:rsidRPr="000546A4">
        <w:rPr>
          <w:rFonts w:cs="Times New Roman"/>
          <w:spacing w:val="-4"/>
        </w:rPr>
        <w:t xml:space="preserve"> </w:t>
      </w:r>
      <w:r w:rsidRPr="000546A4">
        <w:rPr>
          <w:rFonts w:cs="Times New Roman"/>
        </w:rPr>
        <w:t>employees.</w:t>
      </w:r>
      <w:r w:rsidRPr="000546A4">
        <w:rPr>
          <w:rFonts w:cs="Times New Roman"/>
          <w:spacing w:val="52"/>
        </w:rPr>
        <w:t xml:space="preserve"> </w:t>
      </w:r>
      <w:r w:rsidRPr="000546A4">
        <w:rPr>
          <w:rFonts w:cs="Times New Roman"/>
        </w:rPr>
        <w:t>The</w:t>
      </w:r>
      <w:r w:rsidRPr="000546A4">
        <w:rPr>
          <w:rFonts w:cs="Times New Roman"/>
          <w:spacing w:val="-4"/>
        </w:rPr>
        <w:t xml:space="preserve"> </w:t>
      </w:r>
      <w:r w:rsidRPr="000546A4">
        <w:rPr>
          <w:rFonts w:cs="Times New Roman"/>
        </w:rPr>
        <w:t>public</w:t>
      </w:r>
      <w:r w:rsidRPr="000546A4">
        <w:rPr>
          <w:rFonts w:cs="Times New Roman"/>
          <w:spacing w:val="-4"/>
        </w:rPr>
        <w:t xml:space="preserve"> </w:t>
      </w:r>
      <w:r w:rsidRPr="000546A4">
        <w:rPr>
          <w:rFonts w:cs="Times New Roman"/>
        </w:rPr>
        <w:t>sector</w:t>
      </w:r>
      <w:r w:rsidRPr="000546A4">
        <w:rPr>
          <w:rFonts w:cs="Times New Roman"/>
          <w:spacing w:val="-4"/>
        </w:rPr>
        <w:t xml:space="preserve"> </w:t>
      </w:r>
      <w:r w:rsidRPr="000546A4">
        <w:rPr>
          <w:rFonts w:cs="Times New Roman"/>
        </w:rPr>
        <w:t>also</w:t>
      </w:r>
      <w:r w:rsidRPr="000546A4">
        <w:rPr>
          <w:rFonts w:cs="Times New Roman"/>
          <w:spacing w:val="-4"/>
        </w:rPr>
        <w:t xml:space="preserve"> </w:t>
      </w:r>
      <w:r w:rsidRPr="000546A4">
        <w:rPr>
          <w:rFonts w:cs="Times New Roman"/>
        </w:rPr>
        <w:t>has more</w:t>
      </w:r>
      <w:r w:rsidRPr="000546A4">
        <w:rPr>
          <w:rFonts w:cs="Times New Roman"/>
          <w:spacing w:val="-5"/>
        </w:rPr>
        <w:t xml:space="preserve"> </w:t>
      </w:r>
      <w:r w:rsidRPr="000546A4">
        <w:rPr>
          <w:rFonts w:cs="Times New Roman"/>
        </w:rPr>
        <w:t>female</w:t>
      </w:r>
      <w:r w:rsidRPr="000546A4">
        <w:rPr>
          <w:rFonts w:cs="Times New Roman"/>
          <w:spacing w:val="-4"/>
        </w:rPr>
        <w:t xml:space="preserve"> </w:t>
      </w:r>
      <w:r w:rsidRPr="000546A4">
        <w:rPr>
          <w:rFonts w:cs="Times New Roman"/>
        </w:rPr>
        <w:t>employees.</w:t>
      </w:r>
      <w:r w:rsidRPr="000546A4">
        <w:rPr>
          <w:rFonts w:cs="Times New Roman"/>
          <w:spacing w:val="51"/>
        </w:rPr>
        <w:t xml:space="preserve"> </w:t>
      </w:r>
      <w:r w:rsidRPr="000546A4">
        <w:rPr>
          <w:rFonts w:cs="Times New Roman"/>
        </w:rPr>
        <w:t>Public</w:t>
      </w:r>
      <w:r w:rsidRPr="000546A4">
        <w:rPr>
          <w:rFonts w:cs="Times New Roman"/>
          <w:spacing w:val="-5"/>
        </w:rPr>
        <w:t xml:space="preserve"> </w:t>
      </w:r>
      <w:r w:rsidRPr="000546A4">
        <w:rPr>
          <w:rFonts w:cs="Times New Roman"/>
        </w:rPr>
        <w:t>sector</w:t>
      </w:r>
      <w:r w:rsidRPr="000546A4">
        <w:rPr>
          <w:rFonts w:cs="Times New Roman"/>
          <w:spacing w:val="-4"/>
        </w:rPr>
        <w:t xml:space="preserve"> </w:t>
      </w:r>
      <w:r w:rsidRPr="000546A4">
        <w:rPr>
          <w:rFonts w:cs="Times New Roman"/>
        </w:rPr>
        <w:t>unions</w:t>
      </w:r>
      <w:r w:rsidRPr="000546A4">
        <w:rPr>
          <w:rFonts w:cs="Times New Roman"/>
          <w:spacing w:val="-4"/>
        </w:rPr>
        <w:t xml:space="preserve"> </w:t>
      </w:r>
      <w:r w:rsidRPr="000546A4">
        <w:rPr>
          <w:rFonts w:cs="Times New Roman"/>
        </w:rPr>
        <w:t>make</w:t>
      </w:r>
      <w:r w:rsidRPr="000546A4">
        <w:rPr>
          <w:rFonts w:cs="Times New Roman"/>
          <w:spacing w:val="-5"/>
        </w:rPr>
        <w:t xml:space="preserve"> </w:t>
      </w:r>
      <w:r w:rsidRPr="000546A4">
        <w:rPr>
          <w:rFonts w:cs="Times New Roman"/>
        </w:rPr>
        <w:t>greater</w:t>
      </w:r>
      <w:r w:rsidRPr="000546A4">
        <w:rPr>
          <w:rFonts w:cs="Times New Roman"/>
          <w:spacing w:val="-4"/>
        </w:rPr>
        <w:t xml:space="preserve"> </w:t>
      </w:r>
      <w:r w:rsidRPr="000546A4">
        <w:rPr>
          <w:rFonts w:cs="Times New Roman"/>
        </w:rPr>
        <w:t>use</w:t>
      </w:r>
      <w:r w:rsidRPr="000546A4">
        <w:rPr>
          <w:rFonts w:cs="Times New Roman"/>
          <w:spacing w:val="-5"/>
        </w:rPr>
        <w:t xml:space="preserve"> </w:t>
      </w:r>
      <w:r w:rsidRPr="000546A4">
        <w:rPr>
          <w:rFonts w:cs="Times New Roman"/>
        </w:rPr>
        <w:t>of</w:t>
      </w:r>
      <w:r w:rsidRPr="000546A4">
        <w:rPr>
          <w:rFonts w:cs="Times New Roman"/>
          <w:spacing w:val="-4"/>
        </w:rPr>
        <w:t xml:space="preserve"> </w:t>
      </w:r>
      <w:r w:rsidRPr="000546A4">
        <w:rPr>
          <w:rFonts w:cs="Times New Roman"/>
        </w:rPr>
        <w:t>public</w:t>
      </w:r>
      <w:r w:rsidRPr="000546A4">
        <w:rPr>
          <w:rFonts w:cs="Times New Roman"/>
          <w:spacing w:val="-5"/>
        </w:rPr>
        <w:t xml:space="preserve"> </w:t>
      </w:r>
      <w:r w:rsidRPr="000546A4">
        <w:rPr>
          <w:rFonts w:cs="Times New Roman"/>
        </w:rPr>
        <w:t>relations</w:t>
      </w:r>
      <w:r w:rsidRPr="000546A4">
        <w:rPr>
          <w:rFonts w:cs="Times New Roman"/>
          <w:spacing w:val="-4"/>
        </w:rPr>
        <w:t xml:space="preserve"> </w:t>
      </w:r>
      <w:r w:rsidRPr="000546A4">
        <w:rPr>
          <w:rFonts w:cs="Times New Roman"/>
        </w:rPr>
        <w:t>efforts.</w:t>
      </w:r>
    </w:p>
    <w:p w14:paraId="20E3F997" w14:textId="77777777" w:rsidR="00B04576" w:rsidRPr="000546A4" w:rsidRDefault="00B04576" w:rsidP="0091135D">
      <w:pPr>
        <w:jc w:val="both"/>
        <w:rPr>
          <w:rFonts w:ascii="Times New Roman" w:hAnsi="Times New Roman" w:cs="Times New Roman"/>
          <w:sz w:val="24"/>
          <w:szCs w:val="24"/>
        </w:rPr>
      </w:pPr>
    </w:p>
    <w:p w14:paraId="20E3F998" w14:textId="2DB65F7A" w:rsidR="00B04576" w:rsidRPr="007C6E06" w:rsidRDefault="006F2664" w:rsidP="0091135D">
      <w:pPr>
        <w:pStyle w:val="Heading1"/>
        <w:numPr>
          <w:ilvl w:val="0"/>
          <w:numId w:val="5"/>
        </w:numPr>
        <w:tabs>
          <w:tab w:val="left" w:pos="349"/>
        </w:tabs>
        <w:ind w:left="0" w:firstLine="9"/>
        <w:jc w:val="both"/>
        <w:rPr>
          <w:rFonts w:cs="Times New Roman"/>
        </w:rPr>
      </w:pPr>
      <w:r w:rsidRPr="007C6E06">
        <w:rPr>
          <w:rFonts w:cs="Times New Roman"/>
        </w:rPr>
        <w:t>Why</w:t>
      </w:r>
      <w:r w:rsidRPr="007C6E06">
        <w:rPr>
          <w:rFonts w:cs="Times New Roman"/>
          <w:spacing w:val="-3"/>
        </w:rPr>
        <w:t xml:space="preserve"> </w:t>
      </w:r>
      <w:r w:rsidRPr="007C6E06">
        <w:rPr>
          <w:rFonts w:cs="Times New Roman"/>
        </w:rPr>
        <w:t>are</w:t>
      </w:r>
      <w:r w:rsidRPr="007C6E06">
        <w:rPr>
          <w:rFonts w:cs="Times New Roman"/>
          <w:spacing w:val="-2"/>
        </w:rPr>
        <w:t xml:space="preserve"> </w:t>
      </w:r>
      <w:r w:rsidRPr="007C6E06">
        <w:rPr>
          <w:rFonts w:cs="Times New Roman"/>
        </w:rPr>
        <w:t>there</w:t>
      </w:r>
      <w:r w:rsidRPr="007C6E06">
        <w:rPr>
          <w:rFonts w:cs="Times New Roman"/>
          <w:spacing w:val="-2"/>
        </w:rPr>
        <w:t xml:space="preserve"> </w:t>
      </w:r>
      <w:r w:rsidRPr="007C6E06">
        <w:rPr>
          <w:rFonts w:cs="Times New Roman"/>
        </w:rPr>
        <w:t>restrictions</w:t>
      </w:r>
      <w:r w:rsidRPr="007C6E06">
        <w:rPr>
          <w:rFonts w:cs="Times New Roman"/>
          <w:spacing w:val="-3"/>
        </w:rPr>
        <w:t xml:space="preserve"> </w:t>
      </w:r>
      <w:r w:rsidRPr="007C6E06">
        <w:rPr>
          <w:rFonts w:cs="Times New Roman"/>
        </w:rPr>
        <w:t>on</w:t>
      </w:r>
      <w:r w:rsidRPr="007C6E06">
        <w:rPr>
          <w:rFonts w:cs="Times New Roman"/>
          <w:spacing w:val="-2"/>
        </w:rPr>
        <w:t xml:space="preserve"> </w:t>
      </w:r>
      <w:r w:rsidRPr="007C6E06">
        <w:rPr>
          <w:rFonts w:cs="Times New Roman"/>
        </w:rPr>
        <w:t>the</w:t>
      </w:r>
      <w:r w:rsidRPr="007C6E06">
        <w:rPr>
          <w:rFonts w:cs="Times New Roman"/>
          <w:spacing w:val="-2"/>
        </w:rPr>
        <w:t xml:space="preserve"> </w:t>
      </w:r>
      <w:r w:rsidRPr="007C6E06">
        <w:rPr>
          <w:rFonts w:cs="Times New Roman"/>
        </w:rPr>
        <w:t>issues</w:t>
      </w:r>
      <w:r w:rsidRPr="007C6E06">
        <w:rPr>
          <w:rFonts w:cs="Times New Roman"/>
          <w:spacing w:val="-3"/>
        </w:rPr>
        <w:t xml:space="preserve"> </w:t>
      </w:r>
      <w:r w:rsidRPr="007C6E06">
        <w:rPr>
          <w:rFonts w:cs="Times New Roman"/>
        </w:rPr>
        <w:t>that</w:t>
      </w:r>
      <w:r w:rsidRPr="007C6E06">
        <w:rPr>
          <w:rFonts w:cs="Times New Roman"/>
          <w:spacing w:val="-2"/>
        </w:rPr>
        <w:t xml:space="preserve"> </w:t>
      </w:r>
      <w:r w:rsidRPr="007C6E06">
        <w:rPr>
          <w:rFonts w:cs="Times New Roman"/>
        </w:rPr>
        <w:t>can</w:t>
      </w:r>
      <w:r w:rsidRPr="007C6E06">
        <w:rPr>
          <w:rFonts w:cs="Times New Roman"/>
          <w:spacing w:val="-3"/>
        </w:rPr>
        <w:t xml:space="preserve"> </w:t>
      </w:r>
      <w:r w:rsidRPr="007C6E06">
        <w:rPr>
          <w:rFonts w:cs="Times New Roman"/>
        </w:rPr>
        <w:t>be</w:t>
      </w:r>
      <w:r w:rsidRPr="007C6E06">
        <w:rPr>
          <w:rFonts w:cs="Times New Roman"/>
          <w:spacing w:val="-2"/>
        </w:rPr>
        <w:t xml:space="preserve"> </w:t>
      </w:r>
      <w:r w:rsidRPr="007C6E06">
        <w:rPr>
          <w:rFonts w:cs="Times New Roman"/>
        </w:rPr>
        <w:t>the</w:t>
      </w:r>
      <w:r w:rsidRPr="007C6E06">
        <w:rPr>
          <w:rFonts w:cs="Times New Roman"/>
          <w:spacing w:val="-2"/>
        </w:rPr>
        <w:t xml:space="preserve"> </w:t>
      </w:r>
      <w:r w:rsidRPr="007C6E06">
        <w:rPr>
          <w:rFonts w:cs="Times New Roman"/>
        </w:rPr>
        <w:t>subject</w:t>
      </w:r>
      <w:r w:rsidRPr="007C6E06">
        <w:rPr>
          <w:rFonts w:cs="Times New Roman"/>
          <w:spacing w:val="-3"/>
        </w:rPr>
        <w:t xml:space="preserve"> </w:t>
      </w:r>
      <w:r w:rsidRPr="007C6E06">
        <w:rPr>
          <w:rFonts w:cs="Times New Roman"/>
        </w:rPr>
        <w:t>of</w:t>
      </w:r>
      <w:r w:rsidRPr="007C6E06">
        <w:rPr>
          <w:rFonts w:cs="Times New Roman"/>
          <w:spacing w:val="-2"/>
        </w:rPr>
        <w:t xml:space="preserve"> </w:t>
      </w:r>
      <w:r w:rsidRPr="007C6E06">
        <w:rPr>
          <w:rFonts w:cs="Times New Roman"/>
        </w:rPr>
        <w:t>contract</w:t>
      </w:r>
      <w:r w:rsidRPr="007C6E06">
        <w:rPr>
          <w:rFonts w:cs="Times New Roman"/>
          <w:spacing w:val="-2"/>
        </w:rPr>
        <w:t xml:space="preserve"> </w:t>
      </w:r>
      <w:r w:rsidRPr="007C6E06">
        <w:rPr>
          <w:rFonts w:cs="Times New Roman"/>
        </w:rPr>
        <w:t>n</w:t>
      </w:r>
      <w:r w:rsidRPr="007C6E06">
        <w:rPr>
          <w:rFonts w:cs="Times New Roman"/>
          <w:spacing w:val="-1"/>
        </w:rPr>
        <w:t>e</w:t>
      </w:r>
      <w:r w:rsidRPr="007C6E06">
        <w:rPr>
          <w:rFonts w:cs="Times New Roman"/>
        </w:rPr>
        <w:t>gotiations</w:t>
      </w:r>
      <w:r w:rsidRPr="007C6E06">
        <w:rPr>
          <w:rFonts w:cs="Times New Roman"/>
          <w:spacing w:val="-3"/>
        </w:rPr>
        <w:t xml:space="preserve"> </w:t>
      </w:r>
      <w:r w:rsidRPr="007C6E06">
        <w:rPr>
          <w:rFonts w:cs="Times New Roman"/>
        </w:rPr>
        <w:t>in the</w:t>
      </w:r>
      <w:r w:rsidRPr="007C6E06">
        <w:rPr>
          <w:rFonts w:cs="Times New Roman"/>
          <w:spacing w:val="-5"/>
        </w:rPr>
        <w:t xml:space="preserve"> </w:t>
      </w:r>
      <w:r w:rsidRPr="007C6E06">
        <w:rPr>
          <w:rFonts w:cs="Times New Roman"/>
        </w:rPr>
        <w:t>public</w:t>
      </w:r>
      <w:r w:rsidRPr="007C6E06">
        <w:rPr>
          <w:rFonts w:cs="Times New Roman"/>
          <w:spacing w:val="-4"/>
        </w:rPr>
        <w:t xml:space="preserve"> </w:t>
      </w:r>
      <w:r w:rsidRPr="007C6E06">
        <w:rPr>
          <w:rFonts w:cs="Times New Roman"/>
        </w:rPr>
        <w:t>sector</w:t>
      </w:r>
      <w:r w:rsidR="002E6A78" w:rsidRPr="007C6E06">
        <w:rPr>
          <w:rFonts w:cs="Times New Roman"/>
        </w:rPr>
        <w:t>?</w:t>
      </w:r>
    </w:p>
    <w:p w14:paraId="20E3F999" w14:textId="77777777" w:rsidR="00B04576" w:rsidRPr="0091135D" w:rsidRDefault="00B04576" w:rsidP="0091135D">
      <w:pPr>
        <w:jc w:val="both"/>
        <w:rPr>
          <w:rFonts w:ascii="Times New Roman" w:hAnsi="Times New Roman" w:cs="Times New Roman"/>
          <w:sz w:val="24"/>
          <w:szCs w:val="24"/>
        </w:rPr>
      </w:pPr>
    </w:p>
    <w:p w14:paraId="20E3F99A" w14:textId="77777777" w:rsidR="00B04576" w:rsidRPr="0091135D" w:rsidRDefault="006F2664" w:rsidP="0091135D">
      <w:pPr>
        <w:pStyle w:val="BodyText"/>
        <w:ind w:left="0" w:firstLine="9"/>
        <w:jc w:val="both"/>
        <w:rPr>
          <w:rFonts w:cs="Times New Roman"/>
        </w:rPr>
      </w:pPr>
      <w:r w:rsidRPr="0091135D">
        <w:rPr>
          <w:rFonts w:cs="Times New Roman"/>
        </w:rPr>
        <w:t>Restrictions</w:t>
      </w:r>
      <w:r w:rsidRPr="0091135D">
        <w:rPr>
          <w:rFonts w:cs="Times New Roman"/>
          <w:spacing w:val="-4"/>
        </w:rPr>
        <w:t xml:space="preserve"> </w:t>
      </w:r>
      <w:r w:rsidRPr="0091135D">
        <w:rPr>
          <w:rFonts w:cs="Times New Roman"/>
        </w:rPr>
        <w:t>on</w:t>
      </w:r>
      <w:r w:rsidRPr="0091135D">
        <w:rPr>
          <w:rFonts w:cs="Times New Roman"/>
          <w:spacing w:val="-4"/>
        </w:rPr>
        <w:t xml:space="preserve"> </w:t>
      </w:r>
      <w:r w:rsidRPr="0091135D">
        <w:rPr>
          <w:rFonts w:cs="Times New Roman"/>
        </w:rPr>
        <w:t>issues</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can</w:t>
      </w:r>
      <w:r w:rsidRPr="0091135D">
        <w:rPr>
          <w:rFonts w:cs="Times New Roman"/>
          <w:spacing w:val="-4"/>
        </w:rPr>
        <w:t xml:space="preserve"> </w:t>
      </w:r>
      <w:r w:rsidRPr="0091135D">
        <w:rPr>
          <w:rFonts w:cs="Times New Roman"/>
        </w:rPr>
        <w:t>be</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subject</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bargaining</w:t>
      </w:r>
      <w:r w:rsidRPr="0091135D">
        <w:rPr>
          <w:rFonts w:cs="Times New Roman"/>
          <w:spacing w:val="-4"/>
        </w:rPr>
        <w:t xml:space="preserve"> </w:t>
      </w:r>
      <w:r w:rsidRPr="0091135D">
        <w:rPr>
          <w:rFonts w:cs="Times New Roman"/>
        </w:rPr>
        <w:t>were</w:t>
      </w:r>
      <w:r w:rsidRPr="0091135D">
        <w:rPr>
          <w:rFonts w:cs="Times New Roman"/>
          <w:spacing w:val="-4"/>
        </w:rPr>
        <w:t xml:space="preserve"> </w:t>
      </w:r>
      <w:r w:rsidRPr="0091135D">
        <w:rPr>
          <w:rFonts w:cs="Times New Roman"/>
        </w:rPr>
        <w:t>established</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allay</w:t>
      </w:r>
      <w:r w:rsidRPr="0091135D">
        <w:rPr>
          <w:rFonts w:cs="Times New Roman"/>
          <w:spacing w:val="-4"/>
        </w:rPr>
        <w:t xml:space="preserve"> </w:t>
      </w:r>
      <w:r w:rsidRPr="0091135D">
        <w:rPr>
          <w:rFonts w:cs="Times New Roman"/>
        </w:rPr>
        <w:t>concerns regarding</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extension</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bargaining</w:t>
      </w:r>
      <w:r w:rsidRPr="0091135D">
        <w:rPr>
          <w:rFonts w:cs="Times New Roman"/>
          <w:spacing w:val="-4"/>
        </w:rPr>
        <w:t xml:space="preserve"> </w:t>
      </w:r>
      <w:r w:rsidRPr="0091135D">
        <w:rPr>
          <w:rFonts w:cs="Times New Roman"/>
        </w:rPr>
        <w:t>rights</w:t>
      </w:r>
      <w:r w:rsidRPr="0091135D">
        <w:rPr>
          <w:rFonts w:cs="Times New Roman"/>
          <w:spacing w:val="-3"/>
        </w:rPr>
        <w:t xml:space="preserve"> </w:t>
      </w:r>
      <w:r w:rsidRPr="0091135D">
        <w:rPr>
          <w:rFonts w:cs="Times New Roman"/>
        </w:rPr>
        <w:t>to</w:t>
      </w:r>
      <w:r w:rsidRPr="0091135D">
        <w:rPr>
          <w:rFonts w:cs="Times New Roman"/>
          <w:spacing w:val="-4"/>
        </w:rPr>
        <w:t xml:space="preserve"> </w:t>
      </w:r>
      <w:r w:rsidRPr="0091135D">
        <w:rPr>
          <w:rFonts w:cs="Times New Roman"/>
        </w:rPr>
        <w:t>public</w:t>
      </w:r>
      <w:r w:rsidRPr="0091135D">
        <w:rPr>
          <w:rFonts w:cs="Times New Roman"/>
          <w:spacing w:val="-4"/>
        </w:rPr>
        <w:t xml:space="preserve"> </w:t>
      </w:r>
      <w:r w:rsidRPr="0091135D">
        <w:rPr>
          <w:rFonts w:cs="Times New Roman"/>
        </w:rPr>
        <w:t>sector</w:t>
      </w:r>
      <w:r w:rsidRPr="0091135D">
        <w:rPr>
          <w:rFonts w:cs="Times New Roman"/>
          <w:spacing w:val="-4"/>
        </w:rPr>
        <w:t xml:space="preserve"> </w:t>
      </w:r>
      <w:r w:rsidRPr="0091135D">
        <w:rPr>
          <w:rFonts w:cs="Times New Roman"/>
        </w:rPr>
        <w:t>employees.</w:t>
      </w:r>
      <w:r w:rsidRPr="0091135D">
        <w:rPr>
          <w:rFonts w:cs="Times New Roman"/>
          <w:spacing w:val="52"/>
        </w:rPr>
        <w:t xml:space="preserve"> </w:t>
      </w:r>
      <w:r w:rsidRPr="0091135D">
        <w:rPr>
          <w:rFonts w:cs="Times New Roman"/>
        </w:rPr>
        <w:t>One</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concerns</w:t>
      </w:r>
      <w:r w:rsidRPr="0091135D">
        <w:rPr>
          <w:rFonts w:cs="Times New Roman"/>
          <w:spacing w:val="-4"/>
        </w:rPr>
        <w:t xml:space="preserve"> </w:t>
      </w:r>
      <w:r w:rsidRPr="0091135D">
        <w:rPr>
          <w:rFonts w:cs="Times New Roman"/>
        </w:rPr>
        <w:t>was the</w:t>
      </w:r>
      <w:r w:rsidRPr="0091135D">
        <w:rPr>
          <w:rFonts w:cs="Times New Roman"/>
          <w:spacing w:val="-4"/>
        </w:rPr>
        <w:t xml:space="preserve"> </w:t>
      </w:r>
      <w:r w:rsidRPr="0091135D">
        <w:rPr>
          <w:rFonts w:cs="Times New Roman"/>
        </w:rPr>
        <w:t>quality</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services</w:t>
      </w:r>
      <w:r w:rsidRPr="0091135D">
        <w:rPr>
          <w:rFonts w:cs="Times New Roman"/>
          <w:spacing w:val="-3"/>
        </w:rPr>
        <w:t xml:space="preserve"> </w:t>
      </w:r>
      <w:r w:rsidRPr="0091135D">
        <w:rPr>
          <w:rFonts w:cs="Times New Roman"/>
        </w:rPr>
        <w:t>that</w:t>
      </w:r>
      <w:r w:rsidRPr="0091135D">
        <w:rPr>
          <w:rFonts w:cs="Times New Roman"/>
          <w:spacing w:val="-3"/>
        </w:rPr>
        <w:t xml:space="preserve"> </w:t>
      </w:r>
      <w:r w:rsidRPr="0091135D">
        <w:rPr>
          <w:rFonts w:cs="Times New Roman"/>
        </w:rPr>
        <w:t>are</w:t>
      </w:r>
      <w:r w:rsidRPr="0091135D">
        <w:rPr>
          <w:rFonts w:cs="Times New Roman"/>
          <w:spacing w:val="-4"/>
        </w:rPr>
        <w:t xml:space="preserve"> </w:t>
      </w:r>
      <w:r w:rsidRPr="0091135D">
        <w:rPr>
          <w:rFonts w:cs="Times New Roman"/>
        </w:rPr>
        <w:t>provided</w:t>
      </w:r>
      <w:r w:rsidRPr="0091135D">
        <w:rPr>
          <w:rFonts w:cs="Times New Roman"/>
          <w:spacing w:val="-3"/>
        </w:rPr>
        <w:t xml:space="preserve"> </w:t>
      </w:r>
      <w:r w:rsidRPr="0091135D">
        <w:rPr>
          <w:rFonts w:cs="Times New Roman"/>
        </w:rPr>
        <w:t>by</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public</w:t>
      </w:r>
      <w:r w:rsidRPr="0091135D">
        <w:rPr>
          <w:rFonts w:cs="Times New Roman"/>
          <w:spacing w:val="-3"/>
        </w:rPr>
        <w:t xml:space="preserve"> </w:t>
      </w:r>
      <w:r w:rsidRPr="0091135D">
        <w:rPr>
          <w:rFonts w:cs="Times New Roman"/>
        </w:rPr>
        <w:t>sector.</w:t>
      </w:r>
      <w:r w:rsidRPr="0091135D">
        <w:rPr>
          <w:rFonts w:cs="Times New Roman"/>
          <w:spacing w:val="53"/>
        </w:rPr>
        <w:t xml:space="preserve"> </w:t>
      </w:r>
      <w:r w:rsidRPr="0091135D">
        <w:rPr>
          <w:rFonts w:cs="Times New Roman"/>
        </w:rPr>
        <w:t>It</w:t>
      </w:r>
      <w:r w:rsidRPr="0091135D">
        <w:rPr>
          <w:rFonts w:cs="Times New Roman"/>
          <w:spacing w:val="-3"/>
        </w:rPr>
        <w:t xml:space="preserve"> </w:t>
      </w:r>
      <w:r w:rsidRPr="0091135D">
        <w:rPr>
          <w:rFonts w:cs="Times New Roman"/>
        </w:rPr>
        <w:t>could</w:t>
      </w:r>
      <w:r w:rsidRPr="0091135D">
        <w:rPr>
          <w:rFonts w:cs="Times New Roman"/>
          <w:spacing w:val="-4"/>
        </w:rPr>
        <w:t xml:space="preserve"> </w:t>
      </w:r>
      <w:r w:rsidRPr="0091135D">
        <w:rPr>
          <w:rFonts w:cs="Times New Roman"/>
        </w:rPr>
        <w:t>be</w:t>
      </w:r>
      <w:r w:rsidRPr="0091135D">
        <w:rPr>
          <w:rFonts w:cs="Times New Roman"/>
          <w:spacing w:val="-3"/>
        </w:rPr>
        <w:t xml:space="preserve"> </w:t>
      </w:r>
      <w:r w:rsidRPr="0091135D">
        <w:rPr>
          <w:rFonts w:cs="Times New Roman"/>
        </w:rPr>
        <w:t>argued</w:t>
      </w:r>
      <w:r w:rsidRPr="0091135D">
        <w:rPr>
          <w:rFonts w:cs="Times New Roman"/>
          <w:spacing w:val="-3"/>
        </w:rPr>
        <w:t xml:space="preserve"> </w:t>
      </w:r>
      <w:r w:rsidRPr="0091135D">
        <w:rPr>
          <w:rFonts w:cs="Times New Roman"/>
        </w:rPr>
        <w:t>that</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quality</w:t>
      </w:r>
      <w:r w:rsidRPr="0091135D">
        <w:rPr>
          <w:rFonts w:cs="Times New Roman"/>
          <w:spacing w:val="-3"/>
        </w:rPr>
        <w:t xml:space="preserve"> </w:t>
      </w:r>
      <w:r w:rsidRPr="0091135D">
        <w:rPr>
          <w:rFonts w:cs="Times New Roman"/>
        </w:rPr>
        <w:t>of the</w:t>
      </w:r>
      <w:r w:rsidRPr="0091135D">
        <w:rPr>
          <w:rFonts w:cs="Times New Roman"/>
          <w:spacing w:val="-4"/>
        </w:rPr>
        <w:t xml:space="preserve"> </w:t>
      </w:r>
      <w:r w:rsidRPr="0091135D">
        <w:rPr>
          <w:rFonts w:cs="Times New Roman"/>
        </w:rPr>
        <w:t>services</w:t>
      </w:r>
      <w:r w:rsidRPr="0091135D">
        <w:rPr>
          <w:rFonts w:cs="Times New Roman"/>
          <w:spacing w:val="-3"/>
        </w:rPr>
        <w:t xml:space="preserve"> </w:t>
      </w:r>
      <w:r w:rsidRPr="0091135D">
        <w:rPr>
          <w:rFonts w:cs="Times New Roman"/>
        </w:rPr>
        <w:t>provided</w:t>
      </w:r>
      <w:r w:rsidRPr="0091135D">
        <w:rPr>
          <w:rFonts w:cs="Times New Roman"/>
          <w:spacing w:val="-3"/>
        </w:rPr>
        <w:t xml:space="preserve"> </w:t>
      </w:r>
      <w:r w:rsidRPr="0091135D">
        <w:rPr>
          <w:rFonts w:cs="Times New Roman"/>
        </w:rPr>
        <w:t>is</w:t>
      </w:r>
      <w:r w:rsidRPr="0091135D">
        <w:rPr>
          <w:rFonts w:cs="Times New Roman"/>
          <w:spacing w:val="-4"/>
        </w:rPr>
        <w:t xml:space="preserve"> </w:t>
      </w:r>
      <w:r w:rsidRPr="0091135D">
        <w:rPr>
          <w:rFonts w:cs="Times New Roman"/>
        </w:rPr>
        <w:t>so</w:t>
      </w:r>
      <w:r w:rsidRPr="0091135D">
        <w:rPr>
          <w:rFonts w:cs="Times New Roman"/>
          <w:spacing w:val="-3"/>
        </w:rPr>
        <w:t xml:space="preserve"> </w:t>
      </w:r>
      <w:r w:rsidRPr="0091135D">
        <w:rPr>
          <w:rFonts w:cs="Times New Roman"/>
        </w:rPr>
        <w:t>critical</w:t>
      </w:r>
      <w:r w:rsidRPr="0091135D">
        <w:rPr>
          <w:rFonts w:cs="Times New Roman"/>
          <w:spacing w:val="-3"/>
        </w:rPr>
        <w:t xml:space="preserve"> </w:t>
      </w:r>
      <w:r w:rsidRPr="0091135D">
        <w:rPr>
          <w:rFonts w:cs="Times New Roman"/>
        </w:rPr>
        <w:t>that</w:t>
      </w:r>
      <w:r w:rsidRPr="0091135D">
        <w:rPr>
          <w:rFonts w:cs="Times New Roman"/>
          <w:spacing w:val="-3"/>
        </w:rPr>
        <w:t xml:space="preserve"> </w:t>
      </w:r>
      <w:r w:rsidRPr="0091135D">
        <w:rPr>
          <w:rFonts w:cs="Times New Roman"/>
        </w:rPr>
        <w:t>it</w:t>
      </w:r>
      <w:r w:rsidRPr="0091135D">
        <w:rPr>
          <w:rFonts w:cs="Times New Roman"/>
          <w:spacing w:val="-4"/>
        </w:rPr>
        <w:t xml:space="preserve"> </w:t>
      </w:r>
      <w:r w:rsidRPr="0091135D">
        <w:rPr>
          <w:rFonts w:cs="Times New Roman"/>
        </w:rPr>
        <w:t>should</w:t>
      </w:r>
      <w:r w:rsidRPr="0091135D">
        <w:rPr>
          <w:rFonts w:cs="Times New Roman"/>
          <w:spacing w:val="-3"/>
        </w:rPr>
        <w:t xml:space="preserve"> </w:t>
      </w:r>
      <w:r w:rsidRPr="0091135D">
        <w:rPr>
          <w:rFonts w:cs="Times New Roman"/>
        </w:rPr>
        <w:t>not</w:t>
      </w:r>
      <w:r w:rsidRPr="0091135D">
        <w:rPr>
          <w:rFonts w:cs="Times New Roman"/>
          <w:spacing w:val="-3"/>
        </w:rPr>
        <w:t xml:space="preserve"> </w:t>
      </w:r>
      <w:r w:rsidRPr="0091135D">
        <w:rPr>
          <w:rFonts w:cs="Times New Roman"/>
        </w:rPr>
        <w:t>be</w:t>
      </w:r>
      <w:r w:rsidRPr="0091135D">
        <w:rPr>
          <w:rFonts w:cs="Times New Roman"/>
          <w:spacing w:val="-3"/>
        </w:rPr>
        <w:t xml:space="preserve"> </w:t>
      </w:r>
      <w:r w:rsidRPr="0091135D">
        <w:rPr>
          <w:rFonts w:cs="Times New Roman"/>
        </w:rPr>
        <w:t>left</w:t>
      </w:r>
      <w:r w:rsidRPr="0091135D">
        <w:rPr>
          <w:rFonts w:cs="Times New Roman"/>
          <w:spacing w:val="-4"/>
        </w:rPr>
        <w:t xml:space="preserve"> </w:t>
      </w:r>
      <w:r w:rsidRPr="0091135D">
        <w:rPr>
          <w:rFonts w:cs="Times New Roman"/>
        </w:rPr>
        <w:t>to</w:t>
      </w:r>
      <w:r w:rsidRPr="0091135D">
        <w:rPr>
          <w:rFonts w:cs="Times New Roman"/>
          <w:spacing w:val="-3"/>
        </w:rPr>
        <w:t xml:space="preserve"> </w:t>
      </w:r>
      <w:r w:rsidRPr="0091135D">
        <w:rPr>
          <w:rFonts w:cs="Times New Roman"/>
        </w:rPr>
        <w:t>the</w:t>
      </w:r>
      <w:r w:rsidRPr="0091135D">
        <w:rPr>
          <w:rFonts w:cs="Times New Roman"/>
          <w:spacing w:val="-3"/>
        </w:rPr>
        <w:t xml:space="preserve"> </w:t>
      </w:r>
      <w:r w:rsidRPr="0091135D">
        <w:rPr>
          <w:rFonts w:cs="Times New Roman"/>
        </w:rPr>
        <w:t>vagaries</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negotiation.</w:t>
      </w:r>
      <w:r w:rsidRPr="0091135D">
        <w:rPr>
          <w:rFonts w:cs="Times New Roman"/>
          <w:spacing w:val="54"/>
        </w:rPr>
        <w:t xml:space="preserve"> </w:t>
      </w:r>
      <w:r w:rsidRPr="0091135D">
        <w:rPr>
          <w:rFonts w:cs="Times New Roman"/>
        </w:rPr>
        <w:t>In</w:t>
      </w:r>
      <w:r w:rsidRPr="0091135D">
        <w:rPr>
          <w:rFonts w:cs="Times New Roman"/>
          <w:spacing w:val="-3"/>
        </w:rPr>
        <w:t xml:space="preserve"> </w:t>
      </w:r>
      <w:r w:rsidRPr="0091135D">
        <w:rPr>
          <w:rFonts w:cs="Times New Roman"/>
        </w:rPr>
        <w:t>most</w:t>
      </w:r>
      <w:r w:rsidRPr="0091135D">
        <w:rPr>
          <w:rFonts w:cs="Times New Roman"/>
          <w:w w:val="99"/>
        </w:rPr>
        <w:t xml:space="preserve"> </w:t>
      </w:r>
      <w:r w:rsidRPr="0091135D">
        <w:rPr>
          <w:rFonts w:cs="Times New Roman"/>
        </w:rPr>
        <w:t>provinces</w:t>
      </w:r>
      <w:r w:rsidRPr="0091135D">
        <w:rPr>
          <w:rFonts w:cs="Times New Roman"/>
          <w:spacing w:val="-6"/>
        </w:rPr>
        <w:t xml:space="preserve"> </w:t>
      </w:r>
      <w:r w:rsidRPr="0091135D">
        <w:rPr>
          <w:rFonts w:cs="Times New Roman"/>
        </w:rPr>
        <w:t>training</w:t>
      </w:r>
      <w:r w:rsidRPr="0091135D">
        <w:rPr>
          <w:rFonts w:cs="Times New Roman"/>
          <w:spacing w:val="-5"/>
        </w:rPr>
        <w:t xml:space="preserve"> </w:t>
      </w:r>
      <w:r w:rsidRPr="0091135D">
        <w:rPr>
          <w:rFonts w:cs="Times New Roman"/>
        </w:rPr>
        <w:t>programs</w:t>
      </w:r>
      <w:r w:rsidRPr="0091135D">
        <w:rPr>
          <w:rFonts w:cs="Times New Roman"/>
          <w:spacing w:val="-5"/>
        </w:rPr>
        <w:t xml:space="preserve"> </w:t>
      </w:r>
      <w:r w:rsidRPr="0091135D">
        <w:rPr>
          <w:rFonts w:cs="Times New Roman"/>
        </w:rPr>
        <w:t>and</w:t>
      </w:r>
      <w:r w:rsidRPr="0091135D">
        <w:rPr>
          <w:rFonts w:cs="Times New Roman"/>
          <w:spacing w:val="-5"/>
        </w:rPr>
        <w:t xml:space="preserve"> </w:t>
      </w:r>
      <w:r w:rsidRPr="0091135D">
        <w:rPr>
          <w:rFonts w:cs="Times New Roman"/>
        </w:rPr>
        <w:t>promotions</w:t>
      </w:r>
      <w:r w:rsidRPr="0091135D">
        <w:rPr>
          <w:rFonts w:cs="Times New Roman"/>
          <w:spacing w:val="-5"/>
        </w:rPr>
        <w:t xml:space="preserve"> </w:t>
      </w:r>
      <w:r w:rsidRPr="0091135D">
        <w:rPr>
          <w:rFonts w:cs="Times New Roman"/>
        </w:rPr>
        <w:t>are</w:t>
      </w:r>
      <w:r w:rsidRPr="0091135D">
        <w:rPr>
          <w:rFonts w:cs="Times New Roman"/>
          <w:spacing w:val="-6"/>
        </w:rPr>
        <w:t xml:space="preserve"> </w:t>
      </w:r>
      <w:r w:rsidRPr="0091135D">
        <w:rPr>
          <w:rFonts w:cs="Times New Roman"/>
        </w:rPr>
        <w:t>matters</w:t>
      </w:r>
      <w:r w:rsidRPr="0091135D">
        <w:rPr>
          <w:rFonts w:cs="Times New Roman"/>
          <w:spacing w:val="-5"/>
        </w:rPr>
        <w:t xml:space="preserve"> </w:t>
      </w:r>
      <w:r w:rsidRPr="0091135D">
        <w:rPr>
          <w:rFonts w:cs="Times New Roman"/>
        </w:rPr>
        <w:t>that</w:t>
      </w:r>
      <w:r w:rsidRPr="0091135D">
        <w:rPr>
          <w:rFonts w:cs="Times New Roman"/>
          <w:spacing w:val="-5"/>
        </w:rPr>
        <w:t xml:space="preserve"> </w:t>
      </w:r>
      <w:r w:rsidRPr="0091135D">
        <w:rPr>
          <w:rFonts w:cs="Times New Roman"/>
        </w:rPr>
        <w:t>cannot</w:t>
      </w:r>
      <w:r w:rsidRPr="0091135D">
        <w:rPr>
          <w:rFonts w:cs="Times New Roman"/>
          <w:spacing w:val="-5"/>
        </w:rPr>
        <w:t xml:space="preserve"> </w:t>
      </w:r>
      <w:r w:rsidRPr="0091135D">
        <w:rPr>
          <w:rFonts w:cs="Times New Roman"/>
        </w:rPr>
        <w:t>be</w:t>
      </w:r>
      <w:r w:rsidRPr="0091135D">
        <w:rPr>
          <w:rFonts w:cs="Times New Roman"/>
          <w:spacing w:val="-5"/>
        </w:rPr>
        <w:t xml:space="preserve"> </w:t>
      </w:r>
      <w:r w:rsidRPr="0091135D">
        <w:rPr>
          <w:rFonts w:cs="Times New Roman"/>
        </w:rPr>
        <w:t>the</w:t>
      </w:r>
      <w:r w:rsidRPr="0091135D">
        <w:rPr>
          <w:rFonts w:cs="Times New Roman"/>
          <w:spacing w:val="-6"/>
        </w:rPr>
        <w:t xml:space="preserve"> </w:t>
      </w:r>
      <w:r w:rsidRPr="0091135D">
        <w:rPr>
          <w:rFonts w:cs="Times New Roman"/>
        </w:rPr>
        <w:t>subject</w:t>
      </w:r>
      <w:r w:rsidRPr="0091135D">
        <w:rPr>
          <w:rFonts w:cs="Times New Roman"/>
          <w:spacing w:val="-5"/>
        </w:rPr>
        <w:t xml:space="preserve"> </w:t>
      </w:r>
      <w:r w:rsidRPr="0091135D">
        <w:rPr>
          <w:rFonts w:cs="Times New Roman"/>
        </w:rPr>
        <w:t>of</w:t>
      </w:r>
      <w:r w:rsidRPr="0091135D">
        <w:rPr>
          <w:rFonts w:cs="Times New Roman"/>
          <w:spacing w:val="-5"/>
        </w:rPr>
        <w:t xml:space="preserve"> </w:t>
      </w:r>
      <w:r w:rsidRPr="0091135D">
        <w:rPr>
          <w:rFonts w:cs="Times New Roman"/>
        </w:rPr>
        <w:t>bargaining. In</w:t>
      </w:r>
      <w:r w:rsidRPr="0091135D">
        <w:rPr>
          <w:rFonts w:cs="Times New Roman"/>
          <w:spacing w:val="-4"/>
        </w:rPr>
        <w:t xml:space="preserve"> </w:t>
      </w:r>
      <w:r w:rsidRPr="0091135D">
        <w:rPr>
          <w:rFonts w:cs="Times New Roman"/>
        </w:rPr>
        <w:t>some</w:t>
      </w:r>
      <w:r w:rsidRPr="0091135D">
        <w:rPr>
          <w:rFonts w:cs="Times New Roman"/>
          <w:spacing w:val="-4"/>
        </w:rPr>
        <w:t xml:space="preserve"> </w:t>
      </w:r>
      <w:r w:rsidRPr="0091135D">
        <w:rPr>
          <w:rFonts w:cs="Times New Roman"/>
        </w:rPr>
        <w:t>provinces</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pension</w:t>
      </w:r>
      <w:r w:rsidRPr="0091135D">
        <w:rPr>
          <w:rFonts w:cs="Times New Roman"/>
          <w:spacing w:val="-4"/>
        </w:rPr>
        <w:t xml:space="preserve"> </w:t>
      </w:r>
      <w:r w:rsidRPr="0091135D">
        <w:rPr>
          <w:rFonts w:cs="Times New Roman"/>
        </w:rPr>
        <w:t>issue</w:t>
      </w:r>
      <w:r w:rsidRPr="0091135D">
        <w:rPr>
          <w:rFonts w:cs="Times New Roman"/>
          <w:spacing w:val="-3"/>
        </w:rPr>
        <w:t xml:space="preserve"> </w:t>
      </w:r>
      <w:r w:rsidRPr="0091135D">
        <w:rPr>
          <w:rFonts w:cs="Times New Roman"/>
        </w:rPr>
        <w:t>is</w:t>
      </w:r>
      <w:r w:rsidRPr="0091135D">
        <w:rPr>
          <w:rFonts w:cs="Times New Roman"/>
          <w:spacing w:val="-4"/>
        </w:rPr>
        <w:t xml:space="preserve"> </w:t>
      </w:r>
      <w:r w:rsidRPr="0091135D">
        <w:rPr>
          <w:rFonts w:cs="Times New Roman"/>
        </w:rPr>
        <w:t>excluded</w:t>
      </w:r>
      <w:r w:rsidRPr="0091135D">
        <w:rPr>
          <w:rFonts w:cs="Times New Roman"/>
          <w:spacing w:val="-4"/>
        </w:rPr>
        <w:t xml:space="preserve"> </w:t>
      </w:r>
      <w:r w:rsidRPr="0091135D">
        <w:rPr>
          <w:rFonts w:cs="Times New Roman"/>
        </w:rPr>
        <w:t>from</w:t>
      </w:r>
      <w:r w:rsidRPr="0091135D">
        <w:rPr>
          <w:rFonts w:cs="Times New Roman"/>
          <w:spacing w:val="-4"/>
        </w:rPr>
        <w:t xml:space="preserve"> </w:t>
      </w:r>
      <w:r w:rsidRPr="0091135D">
        <w:rPr>
          <w:rFonts w:cs="Times New Roman"/>
        </w:rPr>
        <w:t>bargaining.</w:t>
      </w:r>
      <w:r w:rsidRPr="0091135D">
        <w:rPr>
          <w:rFonts w:cs="Times New Roman"/>
          <w:spacing w:val="52"/>
        </w:rPr>
        <w:t xml:space="preserve"> </w:t>
      </w:r>
      <w:r w:rsidRPr="0091135D">
        <w:rPr>
          <w:rFonts w:cs="Times New Roman"/>
        </w:rPr>
        <w:t>This</w:t>
      </w:r>
      <w:r w:rsidRPr="0091135D">
        <w:rPr>
          <w:rFonts w:cs="Times New Roman"/>
          <w:spacing w:val="-3"/>
        </w:rPr>
        <w:t xml:space="preserve"> </w:t>
      </w:r>
      <w:r w:rsidRPr="0091135D">
        <w:rPr>
          <w:rFonts w:cs="Times New Roman"/>
        </w:rPr>
        <w:t>could</w:t>
      </w:r>
      <w:r w:rsidRPr="0091135D">
        <w:rPr>
          <w:rFonts w:cs="Times New Roman"/>
          <w:spacing w:val="-4"/>
        </w:rPr>
        <w:t xml:space="preserve"> </w:t>
      </w:r>
      <w:r w:rsidRPr="0091135D">
        <w:rPr>
          <w:rFonts w:cs="Times New Roman"/>
        </w:rPr>
        <w:t>relate</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a</w:t>
      </w:r>
      <w:r w:rsidRPr="0091135D">
        <w:rPr>
          <w:rFonts w:cs="Times New Roman"/>
          <w:spacing w:val="-4"/>
        </w:rPr>
        <w:t xml:space="preserve"> </w:t>
      </w:r>
      <w:r w:rsidRPr="0091135D">
        <w:rPr>
          <w:rFonts w:cs="Times New Roman"/>
        </w:rPr>
        <w:t>concern over</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cost</w:t>
      </w:r>
      <w:r w:rsidRPr="0091135D">
        <w:rPr>
          <w:rFonts w:cs="Times New Roman"/>
          <w:spacing w:val="-3"/>
        </w:rPr>
        <w:t xml:space="preserve"> </w:t>
      </w:r>
      <w:r w:rsidRPr="0091135D">
        <w:rPr>
          <w:rFonts w:cs="Times New Roman"/>
        </w:rPr>
        <w:t>that</w:t>
      </w:r>
      <w:r w:rsidRPr="0091135D">
        <w:rPr>
          <w:rFonts w:cs="Times New Roman"/>
          <w:spacing w:val="-4"/>
        </w:rPr>
        <w:t xml:space="preserve"> </w:t>
      </w:r>
      <w:r w:rsidRPr="0091135D">
        <w:rPr>
          <w:rFonts w:cs="Times New Roman"/>
        </w:rPr>
        <w:t>could</w:t>
      </w:r>
      <w:r w:rsidRPr="0091135D">
        <w:rPr>
          <w:rFonts w:cs="Times New Roman"/>
          <w:spacing w:val="-3"/>
        </w:rPr>
        <w:t xml:space="preserve"> </w:t>
      </w:r>
      <w:r w:rsidRPr="0091135D">
        <w:rPr>
          <w:rFonts w:cs="Times New Roman"/>
        </w:rPr>
        <w:t>be</w:t>
      </w:r>
      <w:r w:rsidRPr="0091135D">
        <w:rPr>
          <w:rFonts w:cs="Times New Roman"/>
          <w:spacing w:val="-4"/>
        </w:rPr>
        <w:t xml:space="preserve"> </w:t>
      </w:r>
      <w:r w:rsidRPr="0091135D">
        <w:rPr>
          <w:rFonts w:cs="Times New Roman"/>
        </w:rPr>
        <w:t>incurred</w:t>
      </w:r>
      <w:r w:rsidRPr="0091135D">
        <w:rPr>
          <w:rFonts w:cs="Times New Roman"/>
          <w:spacing w:val="-3"/>
        </w:rPr>
        <w:t xml:space="preserve"> </w:t>
      </w:r>
      <w:r w:rsidRPr="0091135D">
        <w:rPr>
          <w:rFonts w:cs="Times New Roman"/>
        </w:rPr>
        <w:t>if</w:t>
      </w:r>
      <w:r w:rsidRPr="0091135D">
        <w:rPr>
          <w:rFonts w:cs="Times New Roman"/>
          <w:spacing w:val="-4"/>
        </w:rPr>
        <w:t xml:space="preserve"> </w:t>
      </w:r>
      <w:r w:rsidRPr="0091135D">
        <w:rPr>
          <w:rFonts w:cs="Times New Roman"/>
        </w:rPr>
        <w:t>this</w:t>
      </w:r>
      <w:r w:rsidRPr="0091135D">
        <w:rPr>
          <w:rFonts w:cs="Times New Roman"/>
          <w:spacing w:val="-3"/>
        </w:rPr>
        <w:t xml:space="preserve"> </w:t>
      </w:r>
      <w:r w:rsidRPr="0091135D">
        <w:rPr>
          <w:rFonts w:cs="Times New Roman"/>
        </w:rPr>
        <w:t>matter</w:t>
      </w:r>
      <w:r w:rsidRPr="0091135D">
        <w:rPr>
          <w:rFonts w:cs="Times New Roman"/>
          <w:spacing w:val="-4"/>
        </w:rPr>
        <w:t xml:space="preserve"> </w:t>
      </w:r>
      <w:r w:rsidRPr="0091135D">
        <w:rPr>
          <w:rFonts w:cs="Times New Roman"/>
        </w:rPr>
        <w:t>was</w:t>
      </w:r>
      <w:r w:rsidRPr="0091135D">
        <w:rPr>
          <w:rFonts w:cs="Times New Roman"/>
          <w:spacing w:val="-3"/>
        </w:rPr>
        <w:t xml:space="preserve"> </w:t>
      </w:r>
      <w:r w:rsidRPr="0091135D">
        <w:rPr>
          <w:rFonts w:cs="Times New Roman"/>
        </w:rPr>
        <w:t>a</w:t>
      </w:r>
      <w:r w:rsidRPr="0091135D">
        <w:rPr>
          <w:rFonts w:cs="Times New Roman"/>
          <w:spacing w:val="-4"/>
        </w:rPr>
        <w:t xml:space="preserve"> </w:t>
      </w:r>
      <w:r w:rsidRPr="0091135D">
        <w:rPr>
          <w:rFonts w:cs="Times New Roman"/>
        </w:rPr>
        <w:t>subject</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bargaining.</w:t>
      </w:r>
    </w:p>
    <w:p w14:paraId="20E3F99C" w14:textId="77777777" w:rsidR="00B04576" w:rsidRPr="0091135D" w:rsidRDefault="00B04576" w:rsidP="0091135D">
      <w:pPr>
        <w:jc w:val="both"/>
        <w:rPr>
          <w:rFonts w:ascii="Times New Roman" w:hAnsi="Times New Roman" w:cs="Times New Roman"/>
          <w:sz w:val="24"/>
          <w:szCs w:val="24"/>
        </w:rPr>
      </w:pPr>
    </w:p>
    <w:p w14:paraId="20E3F99D" w14:textId="48798B4F" w:rsidR="00B04576" w:rsidRPr="007C6E06" w:rsidRDefault="006F2664" w:rsidP="0091135D">
      <w:pPr>
        <w:pStyle w:val="Heading1"/>
        <w:numPr>
          <w:ilvl w:val="0"/>
          <w:numId w:val="5"/>
        </w:numPr>
        <w:tabs>
          <w:tab w:val="left" w:pos="349"/>
        </w:tabs>
        <w:ind w:left="0" w:firstLine="0"/>
        <w:jc w:val="both"/>
        <w:rPr>
          <w:rFonts w:cs="Times New Roman"/>
        </w:rPr>
      </w:pPr>
      <w:r w:rsidRPr="007C6E06">
        <w:rPr>
          <w:rFonts w:cs="Times New Roman"/>
        </w:rPr>
        <w:t>Outline</w:t>
      </w:r>
      <w:r w:rsidRPr="007C6E06">
        <w:rPr>
          <w:rFonts w:cs="Times New Roman"/>
          <w:spacing w:val="-3"/>
        </w:rPr>
        <w:t xml:space="preserve"> </w:t>
      </w:r>
      <w:r w:rsidRPr="007C6E06">
        <w:rPr>
          <w:rFonts w:cs="Times New Roman"/>
        </w:rPr>
        <w:t>the</w:t>
      </w:r>
      <w:r w:rsidRPr="007C6E06">
        <w:rPr>
          <w:rFonts w:cs="Times New Roman"/>
          <w:spacing w:val="-3"/>
        </w:rPr>
        <w:t xml:space="preserve"> </w:t>
      </w:r>
      <w:r w:rsidRPr="007C6E06">
        <w:rPr>
          <w:rFonts w:cs="Times New Roman"/>
        </w:rPr>
        <w:t>possible</w:t>
      </w:r>
      <w:r w:rsidRPr="007C6E06">
        <w:rPr>
          <w:rFonts w:cs="Times New Roman"/>
          <w:spacing w:val="-3"/>
        </w:rPr>
        <w:t xml:space="preserve"> </w:t>
      </w:r>
      <w:r w:rsidRPr="007C6E06">
        <w:rPr>
          <w:rFonts w:cs="Times New Roman"/>
        </w:rPr>
        <w:t>advantages</w:t>
      </w:r>
      <w:r w:rsidRPr="007C6E06">
        <w:rPr>
          <w:rFonts w:cs="Times New Roman"/>
          <w:spacing w:val="-3"/>
        </w:rPr>
        <w:t xml:space="preserve"> </w:t>
      </w:r>
      <w:r w:rsidRPr="007C6E06">
        <w:rPr>
          <w:rFonts w:cs="Times New Roman"/>
        </w:rPr>
        <w:t>and</w:t>
      </w:r>
      <w:r w:rsidRPr="007C6E06">
        <w:rPr>
          <w:rFonts w:cs="Times New Roman"/>
          <w:spacing w:val="-3"/>
        </w:rPr>
        <w:t xml:space="preserve"> </w:t>
      </w:r>
      <w:r w:rsidRPr="007C6E06">
        <w:rPr>
          <w:rFonts w:cs="Times New Roman"/>
        </w:rPr>
        <w:t>disadvantages</w:t>
      </w:r>
      <w:r w:rsidRPr="007C6E06">
        <w:rPr>
          <w:rFonts w:cs="Times New Roman"/>
          <w:spacing w:val="-4"/>
        </w:rPr>
        <w:t xml:space="preserve"> </w:t>
      </w:r>
      <w:r w:rsidRPr="007C6E06">
        <w:rPr>
          <w:rFonts w:cs="Times New Roman"/>
        </w:rPr>
        <w:t>of</w:t>
      </w:r>
      <w:r w:rsidRPr="007C6E06">
        <w:rPr>
          <w:rFonts w:cs="Times New Roman"/>
          <w:spacing w:val="-2"/>
        </w:rPr>
        <w:t xml:space="preserve"> </w:t>
      </w:r>
      <w:r w:rsidRPr="007C6E06">
        <w:rPr>
          <w:rFonts w:cs="Times New Roman"/>
        </w:rPr>
        <w:t>the</w:t>
      </w:r>
      <w:r w:rsidRPr="007C6E06">
        <w:rPr>
          <w:rFonts w:cs="Times New Roman"/>
          <w:spacing w:val="-3"/>
        </w:rPr>
        <w:t xml:space="preserve"> </w:t>
      </w:r>
      <w:r w:rsidRPr="007C6E06">
        <w:rPr>
          <w:rFonts w:cs="Times New Roman"/>
        </w:rPr>
        <w:t>three</w:t>
      </w:r>
      <w:r w:rsidRPr="007C6E06">
        <w:rPr>
          <w:rFonts w:cs="Times New Roman"/>
          <w:spacing w:val="-3"/>
        </w:rPr>
        <w:t xml:space="preserve"> </w:t>
      </w:r>
      <w:r w:rsidRPr="007C6E06">
        <w:rPr>
          <w:rFonts w:cs="Times New Roman"/>
        </w:rPr>
        <w:t>main</w:t>
      </w:r>
      <w:r w:rsidRPr="007C6E06">
        <w:rPr>
          <w:rFonts w:cs="Times New Roman"/>
          <w:spacing w:val="-3"/>
        </w:rPr>
        <w:t xml:space="preserve"> </w:t>
      </w:r>
      <w:r w:rsidRPr="007C6E06">
        <w:rPr>
          <w:rFonts w:cs="Times New Roman"/>
        </w:rPr>
        <w:t>methods</w:t>
      </w:r>
      <w:r w:rsidRPr="007C6E06">
        <w:rPr>
          <w:rFonts w:cs="Times New Roman"/>
          <w:spacing w:val="-3"/>
        </w:rPr>
        <w:t xml:space="preserve"> </w:t>
      </w:r>
      <w:r w:rsidRPr="007C6E06">
        <w:rPr>
          <w:rFonts w:cs="Times New Roman"/>
        </w:rPr>
        <w:t>of</w:t>
      </w:r>
      <w:r w:rsidRPr="007C6E06">
        <w:rPr>
          <w:rFonts w:cs="Times New Roman"/>
          <w:spacing w:val="-3"/>
        </w:rPr>
        <w:t xml:space="preserve"> </w:t>
      </w:r>
      <w:r w:rsidRPr="007C6E06">
        <w:rPr>
          <w:rFonts w:cs="Times New Roman"/>
        </w:rPr>
        <w:t>contract dispute</w:t>
      </w:r>
      <w:r w:rsidRPr="007C6E06">
        <w:rPr>
          <w:rFonts w:cs="Times New Roman"/>
          <w:spacing w:val="-4"/>
        </w:rPr>
        <w:t xml:space="preserve"> </w:t>
      </w:r>
      <w:r w:rsidRPr="007C6E06">
        <w:rPr>
          <w:rFonts w:cs="Times New Roman"/>
        </w:rPr>
        <w:t>resolution</w:t>
      </w:r>
      <w:r w:rsidRPr="007C6E06">
        <w:rPr>
          <w:rFonts w:cs="Times New Roman"/>
          <w:spacing w:val="-3"/>
        </w:rPr>
        <w:t xml:space="preserve"> </w:t>
      </w:r>
      <w:r w:rsidRPr="007C6E06">
        <w:rPr>
          <w:rFonts w:cs="Times New Roman"/>
        </w:rPr>
        <w:t>in</w:t>
      </w:r>
      <w:r w:rsidRPr="007C6E06">
        <w:rPr>
          <w:rFonts w:cs="Times New Roman"/>
          <w:spacing w:val="-4"/>
        </w:rPr>
        <w:t xml:space="preserve"> </w:t>
      </w:r>
      <w:r w:rsidRPr="007C6E06">
        <w:rPr>
          <w:rFonts w:cs="Times New Roman"/>
        </w:rPr>
        <w:t>the</w:t>
      </w:r>
      <w:r w:rsidRPr="007C6E06">
        <w:rPr>
          <w:rFonts w:cs="Times New Roman"/>
          <w:spacing w:val="-3"/>
        </w:rPr>
        <w:t xml:space="preserve"> </w:t>
      </w:r>
      <w:r w:rsidRPr="007C6E06">
        <w:rPr>
          <w:rFonts w:cs="Times New Roman"/>
        </w:rPr>
        <w:t>public</w:t>
      </w:r>
      <w:r w:rsidRPr="007C6E06">
        <w:rPr>
          <w:rFonts w:cs="Times New Roman"/>
          <w:spacing w:val="-4"/>
        </w:rPr>
        <w:t xml:space="preserve"> </w:t>
      </w:r>
      <w:r w:rsidRPr="007C6E06">
        <w:rPr>
          <w:rFonts w:cs="Times New Roman"/>
        </w:rPr>
        <w:t>sector</w:t>
      </w:r>
      <w:r w:rsidR="002E6A78" w:rsidRPr="007C6E06">
        <w:rPr>
          <w:rFonts w:cs="Times New Roman"/>
        </w:rPr>
        <w:t>.</w:t>
      </w:r>
    </w:p>
    <w:p w14:paraId="20E3F99E" w14:textId="77777777" w:rsidR="00B04576" w:rsidRPr="0091135D" w:rsidRDefault="00B04576" w:rsidP="0091135D">
      <w:pPr>
        <w:jc w:val="both"/>
        <w:rPr>
          <w:rFonts w:ascii="Times New Roman" w:hAnsi="Times New Roman" w:cs="Times New Roman"/>
          <w:sz w:val="24"/>
          <w:szCs w:val="24"/>
        </w:rPr>
      </w:pPr>
    </w:p>
    <w:p w14:paraId="20E3F99F" w14:textId="0A92A166" w:rsidR="00B04576" w:rsidRPr="0091135D" w:rsidRDefault="007C6E06" w:rsidP="0091135D">
      <w:pPr>
        <w:pStyle w:val="BodyText"/>
        <w:ind w:left="0"/>
        <w:jc w:val="both"/>
        <w:rPr>
          <w:rFonts w:cs="Times New Roman"/>
        </w:rPr>
      </w:pPr>
      <w:r>
        <w:rPr>
          <w:rFonts w:cs="Times New Roman"/>
        </w:rPr>
        <w:t>Table</w:t>
      </w:r>
      <w:r w:rsidR="006F2664" w:rsidRPr="0091135D">
        <w:rPr>
          <w:rFonts w:cs="Times New Roman"/>
          <w:spacing w:val="-5"/>
        </w:rPr>
        <w:t xml:space="preserve"> </w:t>
      </w:r>
      <w:r w:rsidR="006F2664" w:rsidRPr="0091135D">
        <w:rPr>
          <w:rFonts w:cs="Times New Roman"/>
        </w:rPr>
        <w:t>11-1</w:t>
      </w:r>
      <w:r w:rsidR="006F2664" w:rsidRPr="0091135D">
        <w:rPr>
          <w:rFonts w:cs="Times New Roman"/>
          <w:spacing w:val="-5"/>
        </w:rPr>
        <w:t xml:space="preserve"> </w:t>
      </w:r>
      <w:r w:rsidR="006F2664" w:rsidRPr="0091135D">
        <w:rPr>
          <w:rFonts w:cs="Times New Roman"/>
        </w:rPr>
        <w:t>summarizes</w:t>
      </w:r>
      <w:r w:rsidR="006F2664" w:rsidRPr="0091135D">
        <w:rPr>
          <w:rFonts w:cs="Times New Roman"/>
          <w:spacing w:val="-4"/>
        </w:rPr>
        <w:t xml:space="preserve"> </w:t>
      </w:r>
      <w:r w:rsidR="006F2664" w:rsidRPr="0091135D">
        <w:rPr>
          <w:rFonts w:cs="Times New Roman"/>
        </w:rPr>
        <w:t>the</w:t>
      </w:r>
      <w:r w:rsidR="006F2664" w:rsidRPr="0091135D">
        <w:rPr>
          <w:rFonts w:cs="Times New Roman"/>
          <w:spacing w:val="-5"/>
        </w:rPr>
        <w:t xml:space="preserve"> </w:t>
      </w:r>
      <w:r w:rsidR="006F2664" w:rsidRPr="0091135D">
        <w:rPr>
          <w:rFonts w:cs="Times New Roman"/>
        </w:rPr>
        <w:t>advantages</w:t>
      </w:r>
      <w:r w:rsidR="006F2664" w:rsidRPr="0091135D">
        <w:rPr>
          <w:rFonts w:cs="Times New Roman"/>
          <w:spacing w:val="-5"/>
        </w:rPr>
        <w:t xml:space="preserve"> </w:t>
      </w:r>
      <w:r w:rsidR="006F2664" w:rsidRPr="0091135D">
        <w:rPr>
          <w:rFonts w:cs="Times New Roman"/>
        </w:rPr>
        <w:t>and</w:t>
      </w:r>
      <w:r w:rsidR="006F2664" w:rsidRPr="0091135D">
        <w:rPr>
          <w:rFonts w:cs="Times New Roman"/>
          <w:spacing w:val="-4"/>
        </w:rPr>
        <w:t xml:space="preserve"> </w:t>
      </w:r>
      <w:r w:rsidR="006F2664" w:rsidRPr="0091135D">
        <w:rPr>
          <w:rFonts w:cs="Times New Roman"/>
        </w:rPr>
        <w:t>disadvantages</w:t>
      </w:r>
      <w:r w:rsidR="006F2664" w:rsidRPr="0091135D">
        <w:rPr>
          <w:rFonts w:cs="Times New Roman"/>
          <w:spacing w:val="-5"/>
        </w:rPr>
        <w:t xml:space="preserve"> </w:t>
      </w:r>
      <w:r w:rsidR="006F2664" w:rsidRPr="0091135D">
        <w:rPr>
          <w:rFonts w:cs="Times New Roman"/>
        </w:rPr>
        <w:t>of</w:t>
      </w:r>
      <w:r w:rsidR="006F2664" w:rsidRPr="0091135D">
        <w:rPr>
          <w:rFonts w:cs="Times New Roman"/>
          <w:spacing w:val="-5"/>
        </w:rPr>
        <w:t xml:space="preserve"> </w:t>
      </w:r>
      <w:r w:rsidR="006F2664" w:rsidRPr="0091135D">
        <w:rPr>
          <w:rFonts w:cs="Times New Roman"/>
        </w:rPr>
        <w:t>the</w:t>
      </w:r>
      <w:r w:rsidR="006F2664" w:rsidRPr="0091135D">
        <w:rPr>
          <w:rFonts w:cs="Times New Roman"/>
          <w:spacing w:val="-4"/>
        </w:rPr>
        <w:t xml:space="preserve"> </w:t>
      </w:r>
      <w:r w:rsidR="006F2664" w:rsidRPr="0091135D">
        <w:rPr>
          <w:rFonts w:cs="Times New Roman"/>
        </w:rPr>
        <w:t>methods</w:t>
      </w:r>
      <w:r w:rsidR="006F2664" w:rsidRPr="0091135D">
        <w:rPr>
          <w:rFonts w:cs="Times New Roman"/>
          <w:spacing w:val="-5"/>
        </w:rPr>
        <w:t xml:space="preserve"> </w:t>
      </w:r>
      <w:r w:rsidR="006F2664" w:rsidRPr="0091135D">
        <w:rPr>
          <w:rFonts w:cs="Times New Roman"/>
        </w:rPr>
        <w:t>of</w:t>
      </w:r>
      <w:r w:rsidR="006F2664" w:rsidRPr="0091135D">
        <w:rPr>
          <w:rFonts w:cs="Times New Roman"/>
          <w:spacing w:val="-5"/>
        </w:rPr>
        <w:t xml:space="preserve"> </w:t>
      </w:r>
      <w:r w:rsidR="006F2664" w:rsidRPr="0091135D">
        <w:rPr>
          <w:rFonts w:cs="Times New Roman"/>
        </w:rPr>
        <w:t>contract</w:t>
      </w:r>
      <w:r w:rsidR="006F2664" w:rsidRPr="0091135D">
        <w:rPr>
          <w:rFonts w:cs="Times New Roman"/>
          <w:w w:val="99"/>
        </w:rPr>
        <w:t xml:space="preserve"> </w:t>
      </w:r>
      <w:r w:rsidR="006F2664" w:rsidRPr="0091135D">
        <w:rPr>
          <w:rFonts w:cs="Times New Roman"/>
        </w:rPr>
        <w:t>dispute</w:t>
      </w:r>
      <w:r w:rsidR="006F2664" w:rsidRPr="0091135D">
        <w:rPr>
          <w:rFonts w:cs="Times New Roman"/>
          <w:spacing w:val="-13"/>
        </w:rPr>
        <w:t xml:space="preserve"> </w:t>
      </w:r>
      <w:r w:rsidR="006F2664" w:rsidRPr="0091135D">
        <w:rPr>
          <w:rFonts w:cs="Times New Roman"/>
        </w:rPr>
        <w:t>resolution.</w:t>
      </w:r>
    </w:p>
    <w:p w14:paraId="20E3F9A0" w14:textId="77777777" w:rsidR="00B04576" w:rsidRDefault="00B04576" w:rsidP="0091135D">
      <w:pPr>
        <w:jc w:val="both"/>
        <w:rPr>
          <w:rFonts w:ascii="Times New Roman" w:hAnsi="Times New Roman" w:cs="Times New Roman"/>
          <w:sz w:val="24"/>
          <w:szCs w:val="24"/>
        </w:rPr>
      </w:pPr>
    </w:p>
    <w:p w14:paraId="20E3F9A1" w14:textId="4E72788A" w:rsidR="00B04576" w:rsidRPr="0091135D" w:rsidRDefault="006F2664" w:rsidP="007C6E06">
      <w:pPr>
        <w:pStyle w:val="Heading1"/>
        <w:numPr>
          <w:ilvl w:val="0"/>
          <w:numId w:val="19"/>
        </w:numPr>
        <w:ind w:left="720"/>
        <w:jc w:val="both"/>
        <w:rPr>
          <w:rFonts w:cs="Times New Roman"/>
          <w:b w:val="0"/>
          <w:bCs w:val="0"/>
        </w:rPr>
      </w:pPr>
      <w:r w:rsidRPr="0091135D">
        <w:rPr>
          <w:rFonts w:cs="Times New Roman"/>
        </w:rPr>
        <w:t>Discussion</w:t>
      </w:r>
      <w:r w:rsidRPr="0091135D">
        <w:rPr>
          <w:rFonts w:cs="Times New Roman"/>
          <w:spacing w:val="-3"/>
        </w:rPr>
        <w:t xml:space="preserve"> </w:t>
      </w:r>
      <w:r w:rsidRPr="0091135D">
        <w:rPr>
          <w:rFonts w:cs="Times New Roman"/>
        </w:rPr>
        <w:t>Questions</w:t>
      </w:r>
    </w:p>
    <w:p w14:paraId="20E3F9A2" w14:textId="77777777" w:rsidR="00B04576" w:rsidRPr="0091135D" w:rsidRDefault="00B04576" w:rsidP="0091135D">
      <w:pPr>
        <w:jc w:val="both"/>
        <w:rPr>
          <w:rFonts w:ascii="Times New Roman" w:hAnsi="Times New Roman" w:cs="Times New Roman"/>
          <w:sz w:val="24"/>
          <w:szCs w:val="24"/>
        </w:rPr>
      </w:pPr>
    </w:p>
    <w:p w14:paraId="20E3F9A4" w14:textId="0DA8F13A" w:rsidR="00B04576" w:rsidRPr="004656AB" w:rsidRDefault="006F2664" w:rsidP="007C2FD0">
      <w:pPr>
        <w:numPr>
          <w:ilvl w:val="0"/>
          <w:numId w:val="3"/>
        </w:numPr>
        <w:tabs>
          <w:tab w:val="left" w:pos="349"/>
        </w:tabs>
        <w:ind w:firstLine="0"/>
        <w:jc w:val="both"/>
        <w:rPr>
          <w:rFonts w:ascii="Times New Roman" w:hAnsi="Times New Roman" w:cs="Times New Roman"/>
          <w:b/>
          <w:bCs/>
          <w:sz w:val="24"/>
          <w:szCs w:val="24"/>
        </w:rPr>
      </w:pPr>
      <w:r w:rsidRPr="004656AB">
        <w:rPr>
          <w:rFonts w:ascii="Times New Roman" w:eastAsia="Times New Roman" w:hAnsi="Times New Roman" w:cs="Times New Roman"/>
          <w:b/>
          <w:bCs/>
          <w:sz w:val="24"/>
          <w:szCs w:val="24"/>
        </w:rPr>
        <w:t>Three</w:t>
      </w:r>
      <w:r w:rsidRPr="004656AB">
        <w:rPr>
          <w:rFonts w:ascii="Times New Roman" w:eastAsia="Times New Roman" w:hAnsi="Times New Roman" w:cs="Times New Roman"/>
          <w:b/>
          <w:bCs/>
          <w:spacing w:val="-4"/>
          <w:sz w:val="24"/>
          <w:szCs w:val="24"/>
        </w:rPr>
        <w:t xml:space="preserve"> </w:t>
      </w:r>
      <w:r w:rsidRPr="004656AB">
        <w:rPr>
          <w:rFonts w:ascii="Times New Roman" w:eastAsia="Times New Roman" w:hAnsi="Times New Roman" w:cs="Times New Roman"/>
          <w:b/>
          <w:bCs/>
          <w:sz w:val="24"/>
          <w:szCs w:val="24"/>
        </w:rPr>
        <w:t>key</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methods</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to</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resolve</w:t>
      </w:r>
      <w:r w:rsidRPr="004656AB">
        <w:rPr>
          <w:rFonts w:ascii="Times New Roman" w:eastAsia="Times New Roman" w:hAnsi="Times New Roman" w:cs="Times New Roman"/>
          <w:b/>
          <w:bCs/>
          <w:spacing w:val="-4"/>
          <w:sz w:val="24"/>
          <w:szCs w:val="24"/>
        </w:rPr>
        <w:t xml:space="preserve"> </w:t>
      </w:r>
      <w:r w:rsidRPr="004656AB">
        <w:rPr>
          <w:rFonts w:ascii="Times New Roman" w:eastAsia="Times New Roman" w:hAnsi="Times New Roman" w:cs="Times New Roman"/>
          <w:b/>
          <w:bCs/>
          <w:sz w:val="24"/>
          <w:szCs w:val="24"/>
        </w:rPr>
        <w:t>contract</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disputes</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in</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the</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public</w:t>
      </w:r>
      <w:r w:rsidRPr="004656AB">
        <w:rPr>
          <w:rFonts w:ascii="Times New Roman" w:eastAsia="Times New Roman" w:hAnsi="Times New Roman" w:cs="Times New Roman"/>
          <w:b/>
          <w:bCs/>
          <w:spacing w:val="-4"/>
          <w:sz w:val="24"/>
          <w:szCs w:val="24"/>
        </w:rPr>
        <w:t xml:space="preserve"> </w:t>
      </w:r>
      <w:r w:rsidRPr="004656AB">
        <w:rPr>
          <w:rFonts w:ascii="Times New Roman" w:eastAsia="Times New Roman" w:hAnsi="Times New Roman" w:cs="Times New Roman"/>
          <w:b/>
          <w:bCs/>
          <w:sz w:val="24"/>
          <w:szCs w:val="24"/>
        </w:rPr>
        <w:t>sector</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are</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interest</w:t>
      </w:r>
      <w:r w:rsidR="00912106" w:rsidRPr="004656AB">
        <w:rPr>
          <w:rFonts w:ascii="Times New Roman" w:eastAsia="Times New Roman" w:hAnsi="Times New Roman" w:cs="Times New Roman"/>
          <w:b/>
          <w:bCs/>
          <w:sz w:val="24"/>
          <w:szCs w:val="24"/>
        </w:rPr>
        <w:t xml:space="preserve"> </w:t>
      </w:r>
      <w:r w:rsidRPr="004656AB">
        <w:rPr>
          <w:rFonts w:ascii="Times New Roman" w:eastAsia="Times New Roman" w:hAnsi="Times New Roman" w:cs="Times New Roman"/>
          <w:b/>
          <w:bCs/>
          <w:sz w:val="24"/>
          <w:szCs w:val="24"/>
        </w:rPr>
        <w:t>arbitration,</w:t>
      </w:r>
      <w:r w:rsidRPr="004656AB">
        <w:rPr>
          <w:rFonts w:ascii="Times New Roman" w:eastAsia="Times New Roman" w:hAnsi="Times New Roman" w:cs="Times New Roman"/>
          <w:b/>
          <w:bCs/>
          <w:spacing w:val="-4"/>
          <w:sz w:val="24"/>
          <w:szCs w:val="24"/>
        </w:rPr>
        <w:t xml:space="preserve"> </w:t>
      </w:r>
      <w:r w:rsidRPr="004656AB">
        <w:rPr>
          <w:rFonts w:ascii="Times New Roman" w:eastAsia="Times New Roman" w:hAnsi="Times New Roman" w:cs="Times New Roman"/>
          <w:b/>
          <w:bCs/>
          <w:sz w:val="24"/>
          <w:szCs w:val="24"/>
        </w:rPr>
        <w:t>a</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strike,</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and</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a</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designated</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strike.</w:t>
      </w:r>
      <w:r w:rsidRPr="004656AB">
        <w:rPr>
          <w:rFonts w:ascii="Times New Roman" w:eastAsia="Times New Roman" w:hAnsi="Times New Roman" w:cs="Times New Roman"/>
          <w:b/>
          <w:bCs/>
          <w:spacing w:val="53"/>
          <w:sz w:val="24"/>
          <w:szCs w:val="24"/>
        </w:rPr>
        <w:t xml:space="preserve"> </w:t>
      </w:r>
      <w:r w:rsidRPr="004656AB">
        <w:rPr>
          <w:rFonts w:ascii="Times New Roman" w:eastAsia="Times New Roman" w:hAnsi="Times New Roman" w:cs="Times New Roman"/>
          <w:b/>
          <w:bCs/>
          <w:sz w:val="24"/>
          <w:szCs w:val="24"/>
        </w:rPr>
        <w:t>Consider</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the</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following</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employees:</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clerical</w:t>
      </w:r>
      <w:r w:rsidRPr="004656AB">
        <w:rPr>
          <w:rFonts w:ascii="Times New Roman" w:eastAsia="Times New Roman" w:hAnsi="Times New Roman" w:cs="Times New Roman"/>
          <w:b/>
          <w:bCs/>
          <w:spacing w:val="-4"/>
          <w:sz w:val="24"/>
          <w:szCs w:val="24"/>
        </w:rPr>
        <w:t xml:space="preserve"> </w:t>
      </w:r>
      <w:r w:rsidRPr="004656AB">
        <w:rPr>
          <w:rFonts w:ascii="Times New Roman" w:eastAsia="Times New Roman" w:hAnsi="Times New Roman" w:cs="Times New Roman"/>
          <w:b/>
          <w:bCs/>
          <w:sz w:val="24"/>
          <w:szCs w:val="24"/>
        </w:rPr>
        <w:t>staff at</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Revenue</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Canada,</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air</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traffic</w:t>
      </w:r>
      <w:r w:rsidRPr="004656AB">
        <w:rPr>
          <w:rFonts w:ascii="Times New Roman" w:eastAsia="Times New Roman" w:hAnsi="Times New Roman" w:cs="Times New Roman"/>
          <w:b/>
          <w:bCs/>
          <w:spacing w:val="-3"/>
          <w:sz w:val="24"/>
          <w:szCs w:val="24"/>
        </w:rPr>
        <w:t xml:space="preserve"> </w:t>
      </w:r>
      <w:r w:rsidRPr="004656AB">
        <w:rPr>
          <w:rFonts w:ascii="Times New Roman" w:eastAsia="Times New Roman" w:hAnsi="Times New Roman" w:cs="Times New Roman"/>
          <w:b/>
          <w:bCs/>
          <w:sz w:val="24"/>
          <w:szCs w:val="24"/>
        </w:rPr>
        <w:t>controllers</w:t>
      </w:r>
      <w:r w:rsidR="007C2FD0" w:rsidRPr="004656AB">
        <w:rPr>
          <w:b/>
          <w:bCs/>
        </w:rPr>
        <w:t xml:space="preserve"> </w:t>
      </w:r>
      <w:r w:rsidR="007C2FD0" w:rsidRPr="004656AB">
        <w:rPr>
          <w:rFonts w:ascii="Times New Roman" w:eastAsia="Times New Roman" w:hAnsi="Times New Roman" w:cs="Times New Roman"/>
          <w:b/>
          <w:bCs/>
          <w:sz w:val="24"/>
          <w:szCs w:val="24"/>
        </w:rPr>
        <w:t>and medical laboratory technicians. Which method of dispute resolution would be preferred by the union and by the employer for each of these sectors?</w:t>
      </w:r>
    </w:p>
    <w:p w14:paraId="253AEA21" w14:textId="77777777" w:rsidR="007C2FD0" w:rsidRPr="007C2FD0" w:rsidRDefault="007C2FD0" w:rsidP="007C2FD0">
      <w:pPr>
        <w:tabs>
          <w:tab w:val="left" w:pos="349"/>
        </w:tabs>
        <w:jc w:val="both"/>
        <w:rPr>
          <w:rFonts w:ascii="Times New Roman" w:hAnsi="Times New Roman" w:cs="Times New Roman"/>
          <w:sz w:val="24"/>
          <w:szCs w:val="24"/>
        </w:rPr>
      </w:pPr>
    </w:p>
    <w:p w14:paraId="20E3F9A5" w14:textId="7FF5A810" w:rsidR="00B04576" w:rsidRPr="0091135D" w:rsidRDefault="006F2664" w:rsidP="0091135D">
      <w:pPr>
        <w:pStyle w:val="BodyText"/>
        <w:ind w:left="0"/>
        <w:jc w:val="both"/>
        <w:rPr>
          <w:rFonts w:cs="Times New Roman"/>
        </w:rPr>
      </w:pPr>
      <w:r w:rsidRPr="0091135D">
        <w:rPr>
          <w:rFonts w:cs="Times New Roman"/>
        </w:rPr>
        <w:t>For</w:t>
      </w:r>
      <w:r w:rsidRPr="0091135D">
        <w:rPr>
          <w:rFonts w:cs="Times New Roman"/>
          <w:spacing w:val="-4"/>
        </w:rPr>
        <w:t xml:space="preserve"> </w:t>
      </w:r>
      <w:r w:rsidRPr="0091135D">
        <w:rPr>
          <w:rFonts w:cs="Times New Roman"/>
        </w:rPr>
        <w:t>clerical</w:t>
      </w:r>
      <w:r w:rsidRPr="0091135D">
        <w:rPr>
          <w:rFonts w:cs="Times New Roman"/>
          <w:spacing w:val="-4"/>
        </w:rPr>
        <w:t xml:space="preserve"> </w:t>
      </w:r>
      <w:r w:rsidRPr="0091135D">
        <w:rPr>
          <w:rFonts w:cs="Times New Roman"/>
        </w:rPr>
        <w:t>staff</w:t>
      </w:r>
      <w:r w:rsidRPr="0091135D">
        <w:rPr>
          <w:rFonts w:cs="Times New Roman"/>
          <w:spacing w:val="-4"/>
        </w:rPr>
        <w:t xml:space="preserve"> </w:t>
      </w:r>
      <w:r w:rsidRPr="0091135D">
        <w:rPr>
          <w:rFonts w:cs="Times New Roman"/>
        </w:rPr>
        <w:t>at</w:t>
      </w:r>
      <w:r w:rsidRPr="0091135D">
        <w:rPr>
          <w:rFonts w:cs="Times New Roman"/>
          <w:spacing w:val="-4"/>
        </w:rPr>
        <w:t xml:space="preserve"> </w:t>
      </w:r>
      <w:r w:rsidRPr="0091135D">
        <w:rPr>
          <w:rFonts w:cs="Times New Roman"/>
        </w:rPr>
        <w:t>Revenue</w:t>
      </w:r>
      <w:r w:rsidRPr="0091135D">
        <w:rPr>
          <w:rFonts w:cs="Times New Roman"/>
          <w:spacing w:val="-4"/>
        </w:rPr>
        <w:t xml:space="preserve"> </w:t>
      </w:r>
      <w:r w:rsidRPr="0091135D">
        <w:rPr>
          <w:rFonts w:cs="Times New Roman"/>
        </w:rPr>
        <w:t>Canada</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timing</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negotiations</w:t>
      </w:r>
      <w:r w:rsidRPr="0091135D">
        <w:rPr>
          <w:rFonts w:cs="Times New Roman"/>
          <w:spacing w:val="-4"/>
        </w:rPr>
        <w:t xml:space="preserve"> </w:t>
      </w:r>
      <w:r w:rsidRPr="0091135D">
        <w:rPr>
          <w:rFonts w:cs="Times New Roman"/>
        </w:rPr>
        <w:t>and</w:t>
      </w:r>
      <w:r w:rsidRPr="0091135D">
        <w:rPr>
          <w:rFonts w:cs="Times New Roman"/>
          <w:spacing w:val="-4"/>
        </w:rPr>
        <w:t xml:space="preserve"> </w:t>
      </w:r>
      <w:r w:rsidRPr="0091135D">
        <w:rPr>
          <w:rFonts w:cs="Times New Roman"/>
        </w:rPr>
        <w:t>a</w:t>
      </w:r>
      <w:r w:rsidRPr="0091135D">
        <w:rPr>
          <w:rFonts w:cs="Times New Roman"/>
          <w:spacing w:val="-4"/>
        </w:rPr>
        <w:t xml:space="preserve"> </w:t>
      </w:r>
      <w:r w:rsidRPr="0091135D">
        <w:rPr>
          <w:rFonts w:cs="Times New Roman"/>
        </w:rPr>
        <w:t>strike</w:t>
      </w:r>
      <w:r w:rsidRPr="0091135D">
        <w:rPr>
          <w:rFonts w:cs="Times New Roman"/>
          <w:spacing w:val="-4"/>
        </w:rPr>
        <w:t xml:space="preserve"> </w:t>
      </w:r>
      <w:r w:rsidRPr="0091135D">
        <w:rPr>
          <w:rFonts w:cs="Times New Roman"/>
        </w:rPr>
        <w:t>could</w:t>
      </w:r>
      <w:r w:rsidRPr="0091135D">
        <w:rPr>
          <w:rFonts w:cs="Times New Roman"/>
          <w:spacing w:val="-4"/>
        </w:rPr>
        <w:t xml:space="preserve"> </w:t>
      </w:r>
      <w:r w:rsidRPr="0091135D">
        <w:rPr>
          <w:rFonts w:cs="Times New Roman"/>
        </w:rPr>
        <w:t>be</w:t>
      </w:r>
      <w:r w:rsidRPr="0091135D">
        <w:rPr>
          <w:rFonts w:cs="Times New Roman"/>
          <w:spacing w:val="-4"/>
        </w:rPr>
        <w:t xml:space="preserve"> </w:t>
      </w:r>
      <w:r w:rsidRPr="0091135D">
        <w:rPr>
          <w:rFonts w:cs="Times New Roman"/>
        </w:rPr>
        <w:t>a</w:t>
      </w:r>
      <w:r w:rsidRPr="0091135D">
        <w:rPr>
          <w:rFonts w:cs="Times New Roman"/>
          <w:spacing w:val="-3"/>
        </w:rPr>
        <w:t xml:space="preserve"> </w:t>
      </w:r>
      <w:r w:rsidRPr="0091135D">
        <w:rPr>
          <w:rFonts w:cs="Times New Roman"/>
        </w:rPr>
        <w:t>critical</w:t>
      </w:r>
      <w:r w:rsidRPr="0091135D">
        <w:rPr>
          <w:rFonts w:cs="Times New Roman"/>
          <w:w w:val="99"/>
        </w:rPr>
        <w:t xml:space="preserve"> </w:t>
      </w:r>
      <w:r w:rsidRPr="0091135D">
        <w:rPr>
          <w:rFonts w:cs="Times New Roman"/>
        </w:rPr>
        <w:t>factor.</w:t>
      </w:r>
      <w:r w:rsidRPr="0091135D">
        <w:rPr>
          <w:rFonts w:cs="Times New Roman"/>
          <w:spacing w:val="53"/>
        </w:rPr>
        <w:t xml:space="preserve"> </w:t>
      </w:r>
      <w:r w:rsidRPr="0091135D">
        <w:rPr>
          <w:rFonts w:cs="Times New Roman"/>
        </w:rPr>
        <w:t>If</w:t>
      </w:r>
      <w:r w:rsidRPr="0091135D">
        <w:rPr>
          <w:rFonts w:cs="Times New Roman"/>
          <w:spacing w:val="-3"/>
        </w:rPr>
        <w:t xml:space="preserve"> </w:t>
      </w:r>
      <w:r w:rsidRPr="0091135D">
        <w:rPr>
          <w:rFonts w:cs="Times New Roman"/>
        </w:rPr>
        <w:t>a</w:t>
      </w:r>
      <w:r w:rsidRPr="0091135D">
        <w:rPr>
          <w:rFonts w:cs="Times New Roman"/>
          <w:spacing w:val="-3"/>
        </w:rPr>
        <w:t xml:space="preserve"> </w:t>
      </w:r>
      <w:r w:rsidRPr="0091135D">
        <w:rPr>
          <w:rFonts w:cs="Times New Roman"/>
        </w:rPr>
        <w:t>strike</w:t>
      </w:r>
      <w:r w:rsidRPr="0091135D">
        <w:rPr>
          <w:rFonts w:cs="Times New Roman"/>
          <w:spacing w:val="-3"/>
        </w:rPr>
        <w:t xml:space="preserve"> </w:t>
      </w:r>
      <w:r w:rsidRPr="0091135D">
        <w:rPr>
          <w:rFonts w:cs="Times New Roman"/>
        </w:rPr>
        <w:t>occurred</w:t>
      </w:r>
      <w:r w:rsidRPr="0091135D">
        <w:rPr>
          <w:rFonts w:cs="Times New Roman"/>
          <w:spacing w:val="-4"/>
        </w:rPr>
        <w:t xml:space="preserve"> </w:t>
      </w:r>
      <w:r w:rsidRPr="0091135D">
        <w:rPr>
          <w:rFonts w:cs="Times New Roman"/>
        </w:rPr>
        <w:t>during</w:t>
      </w:r>
      <w:r w:rsidRPr="0091135D">
        <w:rPr>
          <w:rFonts w:cs="Times New Roman"/>
          <w:spacing w:val="-3"/>
        </w:rPr>
        <w:t xml:space="preserve"> </w:t>
      </w:r>
      <w:r w:rsidRPr="0091135D">
        <w:rPr>
          <w:rFonts w:cs="Times New Roman"/>
        </w:rPr>
        <w:t>the</w:t>
      </w:r>
      <w:r w:rsidRPr="0091135D">
        <w:rPr>
          <w:rFonts w:cs="Times New Roman"/>
          <w:spacing w:val="-3"/>
        </w:rPr>
        <w:t xml:space="preserve"> </w:t>
      </w:r>
      <w:r w:rsidRPr="0091135D">
        <w:rPr>
          <w:rFonts w:cs="Times New Roman"/>
        </w:rPr>
        <w:t>March</w:t>
      </w:r>
      <w:r w:rsidRPr="0091135D">
        <w:rPr>
          <w:rFonts w:cs="Times New Roman"/>
          <w:spacing w:val="-3"/>
        </w:rPr>
        <w:t xml:space="preserve"> </w:t>
      </w:r>
      <w:r w:rsidRPr="0091135D">
        <w:rPr>
          <w:rFonts w:cs="Times New Roman"/>
        </w:rPr>
        <w:t>and</w:t>
      </w:r>
      <w:r w:rsidRPr="0091135D">
        <w:rPr>
          <w:rFonts w:cs="Times New Roman"/>
          <w:spacing w:val="-3"/>
        </w:rPr>
        <w:t xml:space="preserve"> </w:t>
      </w:r>
      <w:r w:rsidRPr="0091135D">
        <w:rPr>
          <w:rFonts w:cs="Times New Roman"/>
        </w:rPr>
        <w:t>April</w:t>
      </w:r>
      <w:r w:rsidRPr="0091135D">
        <w:rPr>
          <w:rFonts w:cs="Times New Roman"/>
          <w:spacing w:val="-4"/>
        </w:rPr>
        <w:t xml:space="preserve"> </w:t>
      </w:r>
      <w:r w:rsidRPr="0091135D">
        <w:rPr>
          <w:rFonts w:cs="Times New Roman"/>
        </w:rPr>
        <w:t>income</w:t>
      </w:r>
      <w:r w:rsidRPr="0091135D">
        <w:rPr>
          <w:rFonts w:cs="Times New Roman"/>
          <w:spacing w:val="-3"/>
        </w:rPr>
        <w:t xml:space="preserve"> </w:t>
      </w:r>
      <w:r w:rsidRPr="0091135D">
        <w:rPr>
          <w:rFonts w:cs="Times New Roman"/>
        </w:rPr>
        <w:t>tax</w:t>
      </w:r>
      <w:r w:rsidRPr="0091135D">
        <w:rPr>
          <w:rFonts w:cs="Times New Roman"/>
          <w:spacing w:val="-3"/>
        </w:rPr>
        <w:t xml:space="preserve"> </w:t>
      </w:r>
      <w:r w:rsidRPr="0091135D">
        <w:rPr>
          <w:rFonts w:cs="Times New Roman"/>
        </w:rPr>
        <w:t>return</w:t>
      </w:r>
      <w:r w:rsidRPr="0091135D">
        <w:rPr>
          <w:rFonts w:cs="Times New Roman"/>
          <w:spacing w:val="-3"/>
        </w:rPr>
        <w:t xml:space="preserve"> </w:t>
      </w:r>
      <w:r w:rsidRPr="0091135D">
        <w:rPr>
          <w:rFonts w:cs="Times New Roman"/>
        </w:rPr>
        <w:t>period</w:t>
      </w:r>
      <w:r w:rsidRPr="0091135D">
        <w:rPr>
          <w:rFonts w:cs="Times New Roman"/>
          <w:spacing w:val="-3"/>
        </w:rPr>
        <w:t xml:space="preserve"> </w:t>
      </w:r>
      <w:r w:rsidRPr="0091135D">
        <w:rPr>
          <w:rFonts w:cs="Times New Roman"/>
        </w:rPr>
        <w:t>it</w:t>
      </w:r>
      <w:r w:rsidRPr="0091135D">
        <w:rPr>
          <w:rFonts w:cs="Times New Roman"/>
          <w:spacing w:val="-3"/>
        </w:rPr>
        <w:t xml:space="preserve"> </w:t>
      </w:r>
      <w:r w:rsidRPr="0091135D">
        <w:rPr>
          <w:rFonts w:cs="Times New Roman"/>
        </w:rPr>
        <w:t>could</w:t>
      </w:r>
      <w:r w:rsidRPr="0091135D">
        <w:rPr>
          <w:rFonts w:cs="Times New Roman"/>
          <w:spacing w:val="-4"/>
        </w:rPr>
        <w:t xml:space="preserve"> </w:t>
      </w:r>
      <w:r w:rsidRPr="0091135D">
        <w:rPr>
          <w:rFonts w:cs="Times New Roman"/>
        </w:rPr>
        <w:t>be</w:t>
      </w:r>
      <w:r w:rsidRPr="0091135D">
        <w:rPr>
          <w:rFonts w:cs="Times New Roman"/>
          <w:spacing w:val="-3"/>
        </w:rPr>
        <w:t xml:space="preserve"> </w:t>
      </w:r>
      <w:r w:rsidRPr="0091135D">
        <w:rPr>
          <w:rFonts w:cs="Times New Roman"/>
        </w:rPr>
        <w:t>more</w:t>
      </w:r>
      <w:r w:rsidRPr="0091135D">
        <w:rPr>
          <w:rFonts w:cs="Times New Roman"/>
          <w:w w:val="99"/>
        </w:rPr>
        <w:t xml:space="preserve"> </w:t>
      </w:r>
      <w:r w:rsidRPr="0091135D">
        <w:rPr>
          <w:rFonts w:cs="Times New Roman"/>
        </w:rPr>
        <w:t>effective</w:t>
      </w:r>
      <w:r w:rsidRPr="0091135D">
        <w:rPr>
          <w:rFonts w:cs="Times New Roman"/>
          <w:spacing w:val="-4"/>
        </w:rPr>
        <w:t xml:space="preserve"> </w:t>
      </w:r>
      <w:r w:rsidRPr="0091135D">
        <w:rPr>
          <w:rFonts w:cs="Times New Roman"/>
        </w:rPr>
        <w:t>because</w:t>
      </w:r>
      <w:r w:rsidRPr="0091135D">
        <w:rPr>
          <w:rFonts w:cs="Times New Roman"/>
          <w:spacing w:val="-4"/>
        </w:rPr>
        <w:t xml:space="preserve"> </w:t>
      </w:r>
      <w:r w:rsidRPr="0091135D">
        <w:rPr>
          <w:rFonts w:cs="Times New Roman"/>
        </w:rPr>
        <w:t>some</w:t>
      </w:r>
      <w:r w:rsidRPr="0091135D">
        <w:rPr>
          <w:rFonts w:cs="Times New Roman"/>
          <w:spacing w:val="-4"/>
        </w:rPr>
        <w:t xml:space="preserve"> </w:t>
      </w:r>
      <w:r w:rsidRPr="0091135D">
        <w:rPr>
          <w:rFonts w:cs="Times New Roman"/>
        </w:rPr>
        <w:t>members</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public</w:t>
      </w:r>
      <w:r w:rsidRPr="0091135D">
        <w:rPr>
          <w:rFonts w:cs="Times New Roman"/>
          <w:spacing w:val="-3"/>
        </w:rPr>
        <w:t xml:space="preserve"> </w:t>
      </w:r>
      <w:r w:rsidRPr="0091135D">
        <w:rPr>
          <w:rFonts w:cs="Times New Roman"/>
        </w:rPr>
        <w:t>will</w:t>
      </w:r>
      <w:r w:rsidRPr="0091135D">
        <w:rPr>
          <w:rFonts w:cs="Times New Roman"/>
          <w:spacing w:val="-4"/>
        </w:rPr>
        <w:t xml:space="preserve"> </w:t>
      </w:r>
      <w:r w:rsidRPr="0091135D">
        <w:rPr>
          <w:rFonts w:cs="Times New Roman"/>
        </w:rPr>
        <w:t>want</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have</w:t>
      </w:r>
      <w:r w:rsidRPr="0091135D">
        <w:rPr>
          <w:rFonts w:cs="Times New Roman"/>
          <w:spacing w:val="-4"/>
        </w:rPr>
        <w:t xml:space="preserve"> </w:t>
      </w:r>
      <w:r w:rsidRPr="0091135D">
        <w:rPr>
          <w:rFonts w:cs="Times New Roman"/>
        </w:rPr>
        <w:t>their</w:t>
      </w:r>
      <w:r w:rsidRPr="0091135D">
        <w:rPr>
          <w:rFonts w:cs="Times New Roman"/>
          <w:spacing w:val="-4"/>
        </w:rPr>
        <w:t xml:space="preserve"> </w:t>
      </w:r>
      <w:r w:rsidRPr="0091135D">
        <w:rPr>
          <w:rFonts w:cs="Times New Roman"/>
        </w:rPr>
        <w:t>tax</w:t>
      </w:r>
      <w:r w:rsidRPr="0091135D">
        <w:rPr>
          <w:rFonts w:cs="Times New Roman"/>
          <w:spacing w:val="-4"/>
        </w:rPr>
        <w:t xml:space="preserve"> </w:t>
      </w:r>
      <w:r w:rsidRPr="0091135D">
        <w:rPr>
          <w:rFonts w:cs="Times New Roman"/>
        </w:rPr>
        <w:t>returns</w:t>
      </w:r>
      <w:r w:rsidRPr="0091135D">
        <w:rPr>
          <w:rFonts w:cs="Times New Roman"/>
          <w:spacing w:val="-3"/>
        </w:rPr>
        <w:t xml:space="preserve"> </w:t>
      </w:r>
      <w:r w:rsidRPr="0091135D">
        <w:rPr>
          <w:rFonts w:cs="Times New Roman"/>
        </w:rPr>
        <w:t>processed</w:t>
      </w:r>
      <w:r w:rsidRPr="0091135D">
        <w:rPr>
          <w:rFonts w:cs="Times New Roman"/>
          <w:spacing w:val="-4"/>
        </w:rPr>
        <w:t xml:space="preserve"> </w:t>
      </w:r>
      <w:r w:rsidRPr="0091135D">
        <w:rPr>
          <w:rFonts w:cs="Times New Roman"/>
        </w:rPr>
        <w:t>as quickly</w:t>
      </w:r>
      <w:r w:rsidRPr="0091135D">
        <w:rPr>
          <w:rFonts w:cs="Times New Roman"/>
          <w:spacing w:val="-3"/>
        </w:rPr>
        <w:t xml:space="preserve"> </w:t>
      </w:r>
      <w:r w:rsidRPr="0091135D">
        <w:rPr>
          <w:rFonts w:cs="Times New Roman"/>
        </w:rPr>
        <w:t>as</w:t>
      </w:r>
      <w:r w:rsidRPr="0091135D">
        <w:rPr>
          <w:rFonts w:cs="Times New Roman"/>
          <w:spacing w:val="-3"/>
        </w:rPr>
        <w:t xml:space="preserve"> </w:t>
      </w:r>
      <w:r w:rsidRPr="0091135D">
        <w:rPr>
          <w:rFonts w:cs="Times New Roman"/>
        </w:rPr>
        <w:t>possible</w:t>
      </w:r>
      <w:r w:rsidRPr="0091135D">
        <w:rPr>
          <w:rFonts w:cs="Times New Roman"/>
          <w:spacing w:val="-3"/>
        </w:rPr>
        <w:t xml:space="preserve"> </w:t>
      </w:r>
      <w:r w:rsidRPr="0091135D">
        <w:rPr>
          <w:rFonts w:cs="Times New Roman"/>
        </w:rPr>
        <w:t>so</w:t>
      </w:r>
      <w:r w:rsidRPr="0091135D">
        <w:rPr>
          <w:rFonts w:cs="Times New Roman"/>
          <w:spacing w:val="-3"/>
        </w:rPr>
        <w:t xml:space="preserve"> </w:t>
      </w:r>
      <w:r w:rsidRPr="0091135D">
        <w:rPr>
          <w:rFonts w:cs="Times New Roman"/>
        </w:rPr>
        <w:t>that</w:t>
      </w:r>
      <w:r w:rsidRPr="0091135D">
        <w:rPr>
          <w:rFonts w:cs="Times New Roman"/>
          <w:spacing w:val="-3"/>
        </w:rPr>
        <w:t xml:space="preserve"> </w:t>
      </w:r>
      <w:r w:rsidRPr="0091135D">
        <w:rPr>
          <w:rFonts w:cs="Times New Roman"/>
        </w:rPr>
        <w:t>they</w:t>
      </w:r>
      <w:r w:rsidRPr="0091135D">
        <w:rPr>
          <w:rFonts w:cs="Times New Roman"/>
          <w:spacing w:val="-2"/>
        </w:rPr>
        <w:t xml:space="preserve"> </w:t>
      </w:r>
      <w:r w:rsidRPr="0091135D">
        <w:rPr>
          <w:rFonts w:cs="Times New Roman"/>
        </w:rPr>
        <w:t>can</w:t>
      </w:r>
      <w:r w:rsidRPr="0091135D">
        <w:rPr>
          <w:rFonts w:cs="Times New Roman"/>
          <w:spacing w:val="-3"/>
        </w:rPr>
        <w:t xml:space="preserve"> </w:t>
      </w:r>
      <w:r w:rsidRPr="0091135D">
        <w:rPr>
          <w:rFonts w:cs="Times New Roman"/>
        </w:rPr>
        <w:t>obtain</w:t>
      </w:r>
      <w:r w:rsidRPr="0091135D">
        <w:rPr>
          <w:rFonts w:cs="Times New Roman"/>
          <w:spacing w:val="-3"/>
        </w:rPr>
        <w:t xml:space="preserve"> </w:t>
      </w:r>
      <w:r w:rsidRPr="0091135D">
        <w:rPr>
          <w:rFonts w:cs="Times New Roman"/>
        </w:rPr>
        <w:t>a</w:t>
      </w:r>
      <w:r w:rsidRPr="0091135D">
        <w:rPr>
          <w:rFonts w:cs="Times New Roman"/>
          <w:spacing w:val="-3"/>
        </w:rPr>
        <w:t xml:space="preserve"> </w:t>
      </w:r>
      <w:r w:rsidRPr="0091135D">
        <w:rPr>
          <w:rFonts w:cs="Times New Roman"/>
        </w:rPr>
        <w:t>refund.</w:t>
      </w:r>
      <w:r w:rsidRPr="0091135D">
        <w:rPr>
          <w:rFonts w:cs="Times New Roman"/>
          <w:spacing w:val="54"/>
        </w:rPr>
        <w:t xml:space="preserve"> </w:t>
      </w:r>
      <w:r w:rsidRPr="0091135D">
        <w:rPr>
          <w:rFonts w:cs="Times New Roman"/>
        </w:rPr>
        <w:t>At</w:t>
      </w:r>
      <w:r w:rsidRPr="0091135D">
        <w:rPr>
          <w:rFonts w:cs="Times New Roman"/>
          <w:spacing w:val="-2"/>
        </w:rPr>
        <w:t xml:space="preserve"> </w:t>
      </w:r>
      <w:r w:rsidRPr="0091135D">
        <w:rPr>
          <w:rFonts w:cs="Times New Roman"/>
        </w:rPr>
        <w:t>other</w:t>
      </w:r>
      <w:r w:rsidRPr="0091135D">
        <w:rPr>
          <w:rFonts w:cs="Times New Roman"/>
          <w:spacing w:val="-3"/>
        </w:rPr>
        <w:t xml:space="preserve"> </w:t>
      </w:r>
      <w:r w:rsidRPr="0091135D">
        <w:rPr>
          <w:rFonts w:cs="Times New Roman"/>
        </w:rPr>
        <w:t>times</w:t>
      </w:r>
      <w:r w:rsidRPr="0091135D">
        <w:rPr>
          <w:rFonts w:cs="Times New Roman"/>
          <w:spacing w:val="-3"/>
        </w:rPr>
        <w:t xml:space="preserve"> </w:t>
      </w:r>
      <w:r w:rsidRPr="0091135D">
        <w:rPr>
          <w:rFonts w:cs="Times New Roman"/>
        </w:rPr>
        <w:t>of</w:t>
      </w:r>
      <w:r w:rsidRPr="0091135D">
        <w:rPr>
          <w:rFonts w:cs="Times New Roman"/>
          <w:spacing w:val="-3"/>
        </w:rPr>
        <w:t xml:space="preserve"> </w:t>
      </w:r>
      <w:r w:rsidRPr="0091135D">
        <w:rPr>
          <w:rFonts w:cs="Times New Roman"/>
        </w:rPr>
        <w:t>the</w:t>
      </w:r>
      <w:r w:rsidRPr="0091135D">
        <w:rPr>
          <w:rFonts w:cs="Times New Roman"/>
          <w:spacing w:val="-3"/>
        </w:rPr>
        <w:t xml:space="preserve"> </w:t>
      </w:r>
      <w:r w:rsidRPr="0091135D">
        <w:rPr>
          <w:rFonts w:cs="Times New Roman"/>
        </w:rPr>
        <w:t>year</w:t>
      </w:r>
      <w:r w:rsidRPr="0091135D">
        <w:rPr>
          <w:rFonts w:cs="Times New Roman"/>
          <w:spacing w:val="-3"/>
        </w:rPr>
        <w:t xml:space="preserve"> </w:t>
      </w:r>
      <w:r w:rsidRPr="0091135D">
        <w:rPr>
          <w:rFonts w:cs="Times New Roman"/>
        </w:rPr>
        <w:t>the</w:t>
      </w:r>
      <w:r w:rsidRPr="0091135D">
        <w:rPr>
          <w:rFonts w:cs="Times New Roman"/>
          <w:spacing w:val="-2"/>
        </w:rPr>
        <w:t xml:space="preserve"> </w:t>
      </w:r>
      <w:r w:rsidRPr="0091135D">
        <w:rPr>
          <w:rFonts w:cs="Times New Roman"/>
        </w:rPr>
        <w:t>public</w:t>
      </w:r>
      <w:r w:rsidRPr="0091135D">
        <w:rPr>
          <w:rFonts w:cs="Times New Roman"/>
          <w:spacing w:val="-3"/>
        </w:rPr>
        <w:t xml:space="preserve"> </w:t>
      </w:r>
      <w:r w:rsidRPr="0091135D">
        <w:rPr>
          <w:rFonts w:cs="Times New Roman"/>
        </w:rPr>
        <w:t>may</w:t>
      </w:r>
      <w:r w:rsidRPr="0091135D">
        <w:rPr>
          <w:rFonts w:cs="Times New Roman"/>
          <w:spacing w:val="-3"/>
        </w:rPr>
        <w:t xml:space="preserve"> </w:t>
      </w:r>
      <w:r w:rsidRPr="0091135D">
        <w:rPr>
          <w:rFonts w:cs="Times New Roman"/>
        </w:rPr>
        <w:t>be</w:t>
      </w:r>
      <w:r w:rsidRPr="0091135D">
        <w:rPr>
          <w:rFonts w:cs="Times New Roman"/>
          <w:w w:val="99"/>
        </w:rPr>
        <w:t xml:space="preserve"> </w:t>
      </w:r>
      <w:r w:rsidRPr="0091135D">
        <w:rPr>
          <w:rFonts w:cs="Times New Roman"/>
        </w:rPr>
        <w:t>less</w:t>
      </w:r>
      <w:r w:rsidRPr="0091135D">
        <w:rPr>
          <w:rFonts w:cs="Times New Roman"/>
          <w:spacing w:val="-4"/>
        </w:rPr>
        <w:t xml:space="preserve"> </w:t>
      </w:r>
      <w:r w:rsidRPr="0091135D">
        <w:rPr>
          <w:rFonts w:cs="Times New Roman"/>
        </w:rPr>
        <w:t>concerned</w:t>
      </w:r>
      <w:r w:rsidRPr="0091135D">
        <w:rPr>
          <w:rFonts w:cs="Times New Roman"/>
          <w:spacing w:val="-4"/>
        </w:rPr>
        <w:t xml:space="preserve"> </w:t>
      </w:r>
      <w:r w:rsidRPr="0091135D">
        <w:rPr>
          <w:rFonts w:cs="Times New Roman"/>
        </w:rPr>
        <w:t>about</w:t>
      </w:r>
      <w:r w:rsidRPr="0091135D">
        <w:rPr>
          <w:rFonts w:cs="Times New Roman"/>
          <w:spacing w:val="-3"/>
        </w:rPr>
        <w:t xml:space="preserve"> </w:t>
      </w:r>
      <w:r w:rsidRPr="0091135D">
        <w:rPr>
          <w:rFonts w:cs="Times New Roman"/>
        </w:rPr>
        <w:t>a</w:t>
      </w:r>
      <w:r w:rsidRPr="0091135D">
        <w:rPr>
          <w:rFonts w:cs="Times New Roman"/>
          <w:spacing w:val="-4"/>
        </w:rPr>
        <w:t xml:space="preserve"> </w:t>
      </w:r>
      <w:r w:rsidRPr="0091135D">
        <w:rPr>
          <w:rFonts w:cs="Times New Roman"/>
        </w:rPr>
        <w:t>strike,</w:t>
      </w:r>
      <w:r w:rsidRPr="0091135D">
        <w:rPr>
          <w:rFonts w:cs="Times New Roman"/>
          <w:spacing w:val="-4"/>
        </w:rPr>
        <w:t xml:space="preserve"> </w:t>
      </w:r>
      <w:r w:rsidRPr="0091135D">
        <w:rPr>
          <w:rFonts w:cs="Times New Roman"/>
        </w:rPr>
        <w:t>and</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strike</w:t>
      </w:r>
      <w:r w:rsidRPr="0091135D">
        <w:rPr>
          <w:rFonts w:cs="Times New Roman"/>
          <w:spacing w:val="-4"/>
        </w:rPr>
        <w:t xml:space="preserve"> </w:t>
      </w:r>
      <w:r w:rsidRPr="0091135D">
        <w:rPr>
          <w:rFonts w:cs="Times New Roman"/>
        </w:rPr>
        <w:t>would</w:t>
      </w:r>
      <w:r w:rsidRPr="0091135D">
        <w:rPr>
          <w:rFonts w:cs="Times New Roman"/>
          <w:spacing w:val="-3"/>
        </w:rPr>
        <w:t xml:space="preserve"> </w:t>
      </w:r>
      <w:r w:rsidRPr="0091135D">
        <w:rPr>
          <w:rFonts w:cs="Times New Roman"/>
        </w:rPr>
        <w:t>be</w:t>
      </w:r>
      <w:r w:rsidRPr="0091135D">
        <w:rPr>
          <w:rFonts w:cs="Times New Roman"/>
          <w:spacing w:val="-4"/>
        </w:rPr>
        <w:t xml:space="preserve"> </w:t>
      </w:r>
      <w:r w:rsidRPr="0091135D">
        <w:rPr>
          <w:rFonts w:cs="Times New Roman"/>
        </w:rPr>
        <w:t>a</w:t>
      </w:r>
      <w:r w:rsidRPr="0091135D">
        <w:rPr>
          <w:rFonts w:cs="Times New Roman"/>
          <w:spacing w:val="-4"/>
        </w:rPr>
        <w:t xml:space="preserve"> </w:t>
      </w:r>
      <w:r w:rsidRPr="0091135D">
        <w:rPr>
          <w:rFonts w:cs="Times New Roman"/>
        </w:rPr>
        <w:t>less</w:t>
      </w:r>
      <w:r w:rsidRPr="0091135D">
        <w:rPr>
          <w:rFonts w:cs="Times New Roman"/>
          <w:spacing w:val="-3"/>
        </w:rPr>
        <w:t xml:space="preserve"> </w:t>
      </w:r>
      <w:r w:rsidRPr="0091135D">
        <w:rPr>
          <w:rFonts w:cs="Times New Roman"/>
        </w:rPr>
        <w:t>effective</w:t>
      </w:r>
      <w:r w:rsidRPr="0091135D">
        <w:rPr>
          <w:rFonts w:cs="Times New Roman"/>
          <w:spacing w:val="-4"/>
        </w:rPr>
        <w:t xml:space="preserve"> </w:t>
      </w:r>
      <w:r w:rsidRPr="0091135D">
        <w:rPr>
          <w:rFonts w:cs="Times New Roman"/>
        </w:rPr>
        <w:t>weapon.</w:t>
      </w:r>
      <w:r w:rsidRPr="0091135D">
        <w:rPr>
          <w:rFonts w:cs="Times New Roman"/>
          <w:spacing w:val="53"/>
        </w:rPr>
        <w:t xml:space="preserve"> </w:t>
      </w:r>
      <w:r w:rsidRPr="0091135D">
        <w:rPr>
          <w:rFonts w:cs="Times New Roman"/>
        </w:rPr>
        <w:t>The</w:t>
      </w:r>
      <w:r w:rsidRPr="0091135D">
        <w:rPr>
          <w:rFonts w:cs="Times New Roman"/>
          <w:spacing w:val="-4"/>
        </w:rPr>
        <w:t xml:space="preserve"> </w:t>
      </w:r>
      <w:r w:rsidRPr="0091135D">
        <w:rPr>
          <w:rFonts w:cs="Times New Roman"/>
        </w:rPr>
        <w:t>employer's preferences</w:t>
      </w:r>
      <w:r w:rsidRPr="0091135D">
        <w:rPr>
          <w:rFonts w:cs="Times New Roman"/>
          <w:spacing w:val="-4"/>
        </w:rPr>
        <w:t xml:space="preserve"> </w:t>
      </w:r>
      <w:r w:rsidRPr="0091135D">
        <w:rPr>
          <w:rFonts w:cs="Times New Roman"/>
        </w:rPr>
        <w:t>may</w:t>
      </w:r>
      <w:r w:rsidRPr="0091135D">
        <w:rPr>
          <w:rFonts w:cs="Times New Roman"/>
          <w:spacing w:val="-3"/>
        </w:rPr>
        <w:t xml:space="preserve"> </w:t>
      </w:r>
      <w:r w:rsidRPr="0091135D">
        <w:rPr>
          <w:rFonts w:cs="Times New Roman"/>
        </w:rPr>
        <w:t>also</w:t>
      </w:r>
      <w:r w:rsidRPr="0091135D">
        <w:rPr>
          <w:rFonts w:cs="Times New Roman"/>
          <w:spacing w:val="-3"/>
        </w:rPr>
        <w:t xml:space="preserve"> </w:t>
      </w:r>
      <w:r w:rsidRPr="0091135D">
        <w:rPr>
          <w:rFonts w:cs="Times New Roman"/>
        </w:rPr>
        <w:t>be</w:t>
      </w:r>
      <w:r w:rsidRPr="0091135D">
        <w:rPr>
          <w:rFonts w:cs="Times New Roman"/>
          <w:spacing w:val="-3"/>
        </w:rPr>
        <w:t xml:space="preserve"> </w:t>
      </w:r>
      <w:r w:rsidRPr="0091135D">
        <w:rPr>
          <w:rFonts w:cs="Times New Roman"/>
        </w:rPr>
        <w:t>affected</w:t>
      </w:r>
      <w:r w:rsidRPr="0091135D">
        <w:rPr>
          <w:rFonts w:cs="Times New Roman"/>
          <w:spacing w:val="-3"/>
        </w:rPr>
        <w:t xml:space="preserve"> </w:t>
      </w:r>
      <w:r w:rsidRPr="0091135D">
        <w:rPr>
          <w:rFonts w:cs="Times New Roman"/>
        </w:rPr>
        <w:t>by</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timing</w:t>
      </w:r>
      <w:r w:rsidRPr="0091135D">
        <w:rPr>
          <w:rFonts w:cs="Times New Roman"/>
          <w:spacing w:val="-3"/>
        </w:rPr>
        <w:t xml:space="preserve"> </w:t>
      </w:r>
      <w:r w:rsidRPr="0091135D">
        <w:rPr>
          <w:rFonts w:cs="Times New Roman"/>
        </w:rPr>
        <w:t>of</w:t>
      </w:r>
      <w:r w:rsidRPr="0091135D">
        <w:rPr>
          <w:rFonts w:cs="Times New Roman"/>
          <w:spacing w:val="-3"/>
        </w:rPr>
        <w:t xml:space="preserve"> </w:t>
      </w:r>
      <w:r w:rsidRPr="0091135D">
        <w:rPr>
          <w:rFonts w:cs="Times New Roman"/>
        </w:rPr>
        <w:t>any</w:t>
      </w:r>
      <w:r w:rsidRPr="0091135D">
        <w:rPr>
          <w:rFonts w:cs="Times New Roman"/>
          <w:spacing w:val="-3"/>
        </w:rPr>
        <w:t xml:space="preserve"> </w:t>
      </w:r>
      <w:r w:rsidRPr="0091135D">
        <w:rPr>
          <w:rFonts w:cs="Times New Roman"/>
        </w:rPr>
        <w:t>strike.</w:t>
      </w:r>
      <w:r w:rsidRPr="0091135D">
        <w:rPr>
          <w:rFonts w:cs="Times New Roman"/>
          <w:spacing w:val="53"/>
        </w:rPr>
        <w:t xml:space="preserve"> </w:t>
      </w:r>
      <w:r w:rsidRPr="0091135D">
        <w:rPr>
          <w:rFonts w:cs="Times New Roman"/>
        </w:rPr>
        <w:t>The</w:t>
      </w:r>
      <w:r w:rsidRPr="0091135D">
        <w:rPr>
          <w:rFonts w:cs="Times New Roman"/>
          <w:spacing w:val="-3"/>
        </w:rPr>
        <w:t xml:space="preserve"> </w:t>
      </w:r>
      <w:r w:rsidRPr="0091135D">
        <w:rPr>
          <w:rFonts w:cs="Times New Roman"/>
        </w:rPr>
        <w:t>employer</w:t>
      </w:r>
      <w:r w:rsidRPr="0091135D">
        <w:rPr>
          <w:rFonts w:cs="Times New Roman"/>
          <w:spacing w:val="-3"/>
        </w:rPr>
        <w:t xml:space="preserve"> </w:t>
      </w:r>
      <w:r w:rsidRPr="0091135D">
        <w:rPr>
          <w:rFonts w:cs="Times New Roman"/>
        </w:rPr>
        <w:t>may</w:t>
      </w:r>
      <w:r w:rsidRPr="0091135D">
        <w:rPr>
          <w:rFonts w:cs="Times New Roman"/>
          <w:spacing w:val="-3"/>
        </w:rPr>
        <w:t xml:space="preserve"> </w:t>
      </w:r>
      <w:r w:rsidRPr="0091135D">
        <w:rPr>
          <w:rFonts w:cs="Times New Roman"/>
        </w:rPr>
        <w:t>be</w:t>
      </w:r>
      <w:r w:rsidRPr="0091135D">
        <w:rPr>
          <w:rFonts w:cs="Times New Roman"/>
          <w:spacing w:val="-3"/>
        </w:rPr>
        <w:t xml:space="preserve"> </w:t>
      </w:r>
      <w:r w:rsidRPr="0091135D">
        <w:rPr>
          <w:rFonts w:cs="Times New Roman"/>
        </w:rPr>
        <w:t>willing</w:t>
      </w:r>
      <w:r w:rsidRPr="0091135D">
        <w:rPr>
          <w:rFonts w:cs="Times New Roman"/>
          <w:spacing w:val="-3"/>
        </w:rPr>
        <w:t xml:space="preserve"> </w:t>
      </w:r>
      <w:r w:rsidRPr="0091135D">
        <w:rPr>
          <w:rFonts w:cs="Times New Roman"/>
        </w:rPr>
        <w:t>to accept</w:t>
      </w:r>
      <w:r w:rsidRPr="0091135D">
        <w:rPr>
          <w:rFonts w:cs="Times New Roman"/>
          <w:spacing w:val="-4"/>
        </w:rPr>
        <w:t xml:space="preserve"> </w:t>
      </w:r>
      <w:r w:rsidRPr="0091135D">
        <w:rPr>
          <w:rFonts w:cs="Times New Roman"/>
        </w:rPr>
        <w:t>a</w:t>
      </w:r>
      <w:r w:rsidRPr="0091135D">
        <w:rPr>
          <w:rFonts w:cs="Times New Roman"/>
          <w:spacing w:val="-3"/>
        </w:rPr>
        <w:t xml:space="preserve"> </w:t>
      </w:r>
      <w:r w:rsidRPr="0091135D">
        <w:rPr>
          <w:rFonts w:cs="Times New Roman"/>
        </w:rPr>
        <w:t>strike</w:t>
      </w:r>
      <w:r w:rsidRPr="0091135D">
        <w:rPr>
          <w:rFonts w:cs="Times New Roman"/>
          <w:spacing w:val="-4"/>
        </w:rPr>
        <w:t xml:space="preserve"> </w:t>
      </w:r>
      <w:r w:rsidRPr="0091135D">
        <w:rPr>
          <w:rFonts w:cs="Times New Roman"/>
        </w:rPr>
        <w:t>if</w:t>
      </w:r>
      <w:r w:rsidRPr="0091135D">
        <w:rPr>
          <w:rFonts w:cs="Times New Roman"/>
          <w:spacing w:val="-3"/>
        </w:rPr>
        <w:t xml:space="preserve"> </w:t>
      </w:r>
      <w:r w:rsidRPr="0091135D">
        <w:rPr>
          <w:rFonts w:cs="Times New Roman"/>
        </w:rPr>
        <w:t>it</w:t>
      </w:r>
      <w:r w:rsidRPr="0091135D">
        <w:rPr>
          <w:rFonts w:cs="Times New Roman"/>
          <w:spacing w:val="-4"/>
        </w:rPr>
        <w:t xml:space="preserve"> </w:t>
      </w:r>
      <w:r w:rsidRPr="0091135D">
        <w:rPr>
          <w:rFonts w:cs="Times New Roman"/>
        </w:rPr>
        <w:t>does</w:t>
      </w:r>
      <w:r w:rsidRPr="0091135D">
        <w:rPr>
          <w:rFonts w:cs="Times New Roman"/>
          <w:spacing w:val="-3"/>
        </w:rPr>
        <w:t xml:space="preserve"> </w:t>
      </w:r>
      <w:r w:rsidRPr="0091135D">
        <w:rPr>
          <w:rFonts w:cs="Times New Roman"/>
        </w:rPr>
        <w:t>not</w:t>
      </w:r>
      <w:r w:rsidRPr="0091135D">
        <w:rPr>
          <w:rFonts w:cs="Times New Roman"/>
          <w:spacing w:val="-3"/>
        </w:rPr>
        <w:t xml:space="preserve"> </w:t>
      </w:r>
      <w:r w:rsidRPr="0091135D">
        <w:rPr>
          <w:rFonts w:cs="Times New Roman"/>
        </w:rPr>
        <w:t>lead</w:t>
      </w:r>
      <w:r w:rsidRPr="0091135D">
        <w:rPr>
          <w:rFonts w:cs="Times New Roman"/>
          <w:spacing w:val="-4"/>
        </w:rPr>
        <w:t xml:space="preserve"> </w:t>
      </w:r>
      <w:r w:rsidRPr="0091135D">
        <w:rPr>
          <w:rFonts w:cs="Times New Roman"/>
        </w:rPr>
        <w:t>to</w:t>
      </w:r>
      <w:r w:rsidRPr="0091135D">
        <w:rPr>
          <w:rFonts w:cs="Times New Roman"/>
          <w:spacing w:val="-3"/>
        </w:rPr>
        <w:t xml:space="preserve"> </w:t>
      </w:r>
      <w:r w:rsidRPr="0091135D">
        <w:rPr>
          <w:rFonts w:cs="Times New Roman"/>
        </w:rPr>
        <w:t>demands</w:t>
      </w:r>
      <w:r w:rsidRPr="0091135D">
        <w:rPr>
          <w:rFonts w:cs="Times New Roman"/>
          <w:spacing w:val="-4"/>
        </w:rPr>
        <w:t xml:space="preserve"> </w:t>
      </w:r>
      <w:r w:rsidRPr="0091135D">
        <w:rPr>
          <w:rFonts w:cs="Times New Roman"/>
        </w:rPr>
        <w:t>from</w:t>
      </w:r>
      <w:r w:rsidRPr="0091135D">
        <w:rPr>
          <w:rFonts w:cs="Times New Roman"/>
          <w:spacing w:val="-3"/>
        </w:rPr>
        <w:t xml:space="preserve"> </w:t>
      </w:r>
      <w:r w:rsidRPr="0091135D">
        <w:rPr>
          <w:rFonts w:cs="Times New Roman"/>
        </w:rPr>
        <w:t>the</w:t>
      </w:r>
      <w:r w:rsidRPr="0091135D">
        <w:rPr>
          <w:rFonts w:cs="Times New Roman"/>
          <w:spacing w:val="-3"/>
        </w:rPr>
        <w:t xml:space="preserve"> </w:t>
      </w:r>
      <w:r w:rsidRPr="0091135D">
        <w:rPr>
          <w:rFonts w:cs="Times New Roman"/>
        </w:rPr>
        <w:t>public</w:t>
      </w:r>
      <w:r w:rsidRPr="0091135D">
        <w:rPr>
          <w:rFonts w:cs="Times New Roman"/>
          <w:spacing w:val="-4"/>
        </w:rPr>
        <w:t xml:space="preserve"> </w:t>
      </w:r>
      <w:r w:rsidRPr="0091135D">
        <w:rPr>
          <w:rFonts w:cs="Times New Roman"/>
        </w:rPr>
        <w:t>for</w:t>
      </w:r>
      <w:r w:rsidRPr="0091135D">
        <w:rPr>
          <w:rFonts w:cs="Times New Roman"/>
          <w:spacing w:val="-3"/>
        </w:rPr>
        <w:t xml:space="preserve"> </w:t>
      </w:r>
      <w:r w:rsidRPr="0091135D">
        <w:rPr>
          <w:rFonts w:cs="Times New Roman"/>
        </w:rPr>
        <w:t>settlement</w:t>
      </w:r>
      <w:r w:rsidRPr="0091135D">
        <w:rPr>
          <w:rFonts w:cs="Times New Roman"/>
          <w:spacing w:val="-4"/>
        </w:rPr>
        <w:t xml:space="preserve"> </w:t>
      </w:r>
      <w:r w:rsidRPr="0091135D">
        <w:rPr>
          <w:rFonts w:cs="Times New Roman"/>
        </w:rPr>
        <w:t>and</w:t>
      </w:r>
      <w:r w:rsidRPr="0091135D">
        <w:rPr>
          <w:rFonts w:cs="Times New Roman"/>
          <w:spacing w:val="-3"/>
        </w:rPr>
        <w:t xml:space="preserve"> </w:t>
      </w:r>
      <w:r w:rsidRPr="0091135D">
        <w:rPr>
          <w:rFonts w:cs="Times New Roman"/>
        </w:rPr>
        <w:t>does</w:t>
      </w:r>
      <w:r w:rsidRPr="0091135D">
        <w:rPr>
          <w:rFonts w:cs="Times New Roman"/>
          <w:spacing w:val="-3"/>
        </w:rPr>
        <w:t xml:space="preserve"> </w:t>
      </w:r>
      <w:r w:rsidRPr="0091135D">
        <w:rPr>
          <w:rFonts w:cs="Times New Roman"/>
        </w:rPr>
        <w:t>not</w:t>
      </w:r>
      <w:r w:rsidRPr="0091135D">
        <w:rPr>
          <w:rFonts w:cs="Times New Roman"/>
          <w:spacing w:val="-4"/>
        </w:rPr>
        <w:t xml:space="preserve"> </w:t>
      </w:r>
      <w:r w:rsidRPr="0091135D">
        <w:rPr>
          <w:rFonts w:cs="Times New Roman"/>
        </w:rPr>
        <w:t>seriously affect</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receipt</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tax</w:t>
      </w:r>
      <w:r w:rsidRPr="0091135D">
        <w:rPr>
          <w:rFonts w:cs="Times New Roman"/>
          <w:spacing w:val="-4"/>
        </w:rPr>
        <w:t xml:space="preserve"> </w:t>
      </w:r>
      <w:r w:rsidRPr="0091135D">
        <w:rPr>
          <w:rFonts w:cs="Times New Roman"/>
        </w:rPr>
        <w:t>revenue.</w:t>
      </w:r>
      <w:r w:rsidRPr="0091135D">
        <w:rPr>
          <w:rFonts w:cs="Times New Roman"/>
          <w:spacing w:val="53"/>
        </w:rPr>
        <w:t xml:space="preserve"> </w:t>
      </w:r>
      <w:r w:rsidRPr="0091135D">
        <w:rPr>
          <w:rFonts w:cs="Times New Roman"/>
        </w:rPr>
        <w:t>If</w:t>
      </w:r>
      <w:r w:rsidRPr="0091135D">
        <w:rPr>
          <w:rFonts w:cs="Times New Roman"/>
          <w:spacing w:val="-4"/>
        </w:rPr>
        <w:t xml:space="preserve"> </w:t>
      </w:r>
      <w:r w:rsidRPr="0091135D">
        <w:rPr>
          <w:rFonts w:cs="Times New Roman"/>
        </w:rPr>
        <w:t>a</w:t>
      </w:r>
      <w:r w:rsidRPr="0091135D">
        <w:rPr>
          <w:rFonts w:cs="Times New Roman"/>
          <w:spacing w:val="-4"/>
        </w:rPr>
        <w:t xml:space="preserve"> </w:t>
      </w:r>
      <w:r w:rsidRPr="0091135D">
        <w:rPr>
          <w:rFonts w:cs="Times New Roman"/>
        </w:rPr>
        <w:t>strike</w:t>
      </w:r>
      <w:r w:rsidRPr="0091135D">
        <w:rPr>
          <w:rFonts w:cs="Times New Roman"/>
          <w:spacing w:val="-4"/>
        </w:rPr>
        <w:t xml:space="preserve"> </w:t>
      </w:r>
      <w:r w:rsidRPr="0091135D">
        <w:rPr>
          <w:rFonts w:cs="Times New Roman"/>
        </w:rPr>
        <w:t>would</w:t>
      </w:r>
      <w:r w:rsidRPr="0091135D">
        <w:rPr>
          <w:rFonts w:cs="Times New Roman"/>
          <w:spacing w:val="-4"/>
        </w:rPr>
        <w:t xml:space="preserve"> </w:t>
      </w:r>
      <w:r w:rsidRPr="0091135D">
        <w:rPr>
          <w:rFonts w:cs="Times New Roman"/>
        </w:rPr>
        <w:t>reduce</w:t>
      </w:r>
      <w:r w:rsidRPr="0091135D">
        <w:rPr>
          <w:rFonts w:cs="Times New Roman"/>
          <w:spacing w:val="-4"/>
        </w:rPr>
        <w:t xml:space="preserve"> </w:t>
      </w:r>
      <w:r w:rsidRPr="0091135D">
        <w:rPr>
          <w:rFonts w:cs="Times New Roman"/>
        </w:rPr>
        <w:t>tax</w:t>
      </w:r>
      <w:r w:rsidRPr="0091135D">
        <w:rPr>
          <w:rFonts w:cs="Times New Roman"/>
          <w:spacing w:val="-3"/>
        </w:rPr>
        <w:t xml:space="preserve"> </w:t>
      </w:r>
      <w:r w:rsidRPr="0091135D">
        <w:rPr>
          <w:rFonts w:cs="Times New Roman"/>
        </w:rPr>
        <w:t>revenue,</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employer</w:t>
      </w:r>
      <w:r w:rsidRPr="0091135D">
        <w:rPr>
          <w:rFonts w:cs="Times New Roman"/>
          <w:spacing w:val="-4"/>
        </w:rPr>
        <w:t xml:space="preserve"> </w:t>
      </w:r>
      <w:r w:rsidRPr="0091135D">
        <w:rPr>
          <w:rFonts w:cs="Times New Roman"/>
        </w:rPr>
        <w:t>would</w:t>
      </w:r>
      <w:r w:rsidRPr="0091135D">
        <w:rPr>
          <w:rFonts w:cs="Times New Roman"/>
          <w:spacing w:val="-4"/>
        </w:rPr>
        <w:t xml:space="preserve"> </w:t>
      </w:r>
      <w:r w:rsidRPr="0091135D">
        <w:rPr>
          <w:rFonts w:cs="Times New Roman"/>
        </w:rPr>
        <w:t>prefer</w:t>
      </w:r>
      <w:r w:rsidR="00912106">
        <w:rPr>
          <w:rFonts w:cs="Times New Roman"/>
        </w:rPr>
        <w:t xml:space="preserve"> </w:t>
      </w:r>
      <w:r w:rsidRPr="0091135D">
        <w:rPr>
          <w:rFonts w:cs="Times New Roman"/>
        </w:rPr>
        <w:lastRenderedPageBreak/>
        <w:t>to</w:t>
      </w:r>
      <w:r w:rsidRPr="0091135D">
        <w:rPr>
          <w:rFonts w:cs="Times New Roman"/>
          <w:spacing w:val="-4"/>
        </w:rPr>
        <w:t xml:space="preserve"> </w:t>
      </w:r>
      <w:r w:rsidRPr="0091135D">
        <w:rPr>
          <w:rFonts w:cs="Times New Roman"/>
        </w:rPr>
        <w:t>avoid</w:t>
      </w:r>
      <w:r w:rsidRPr="0091135D">
        <w:rPr>
          <w:rFonts w:cs="Times New Roman"/>
          <w:spacing w:val="-4"/>
        </w:rPr>
        <w:t xml:space="preserve"> </w:t>
      </w:r>
      <w:r w:rsidRPr="0091135D">
        <w:rPr>
          <w:rFonts w:cs="Times New Roman"/>
        </w:rPr>
        <w:t>this</w:t>
      </w:r>
      <w:r w:rsidRPr="0091135D">
        <w:rPr>
          <w:rFonts w:cs="Times New Roman"/>
          <w:spacing w:val="-4"/>
        </w:rPr>
        <w:t xml:space="preserve"> </w:t>
      </w:r>
      <w:r w:rsidRPr="0091135D">
        <w:rPr>
          <w:rFonts w:cs="Times New Roman"/>
        </w:rPr>
        <w:t>through</w:t>
      </w:r>
      <w:r w:rsidRPr="0091135D">
        <w:rPr>
          <w:rFonts w:cs="Times New Roman"/>
          <w:spacing w:val="-3"/>
        </w:rPr>
        <w:t xml:space="preserve"> </w:t>
      </w:r>
      <w:r w:rsidRPr="0091135D">
        <w:rPr>
          <w:rFonts w:cs="Times New Roman"/>
        </w:rPr>
        <w:t>interest</w:t>
      </w:r>
      <w:r w:rsidRPr="0091135D">
        <w:rPr>
          <w:rFonts w:cs="Times New Roman"/>
          <w:spacing w:val="-4"/>
        </w:rPr>
        <w:t xml:space="preserve"> </w:t>
      </w:r>
      <w:r w:rsidRPr="0091135D">
        <w:rPr>
          <w:rFonts w:cs="Times New Roman"/>
        </w:rPr>
        <w:t>arbitration.</w:t>
      </w:r>
      <w:r w:rsidRPr="0091135D">
        <w:rPr>
          <w:rFonts w:cs="Times New Roman"/>
          <w:spacing w:val="52"/>
        </w:rPr>
        <w:t xml:space="preserve"> </w:t>
      </w:r>
      <w:r w:rsidRPr="0091135D">
        <w:rPr>
          <w:rFonts w:cs="Times New Roman"/>
        </w:rPr>
        <w:t>A</w:t>
      </w:r>
      <w:r w:rsidRPr="0091135D">
        <w:rPr>
          <w:rFonts w:cs="Times New Roman"/>
          <w:spacing w:val="-3"/>
        </w:rPr>
        <w:t xml:space="preserve"> </w:t>
      </w:r>
      <w:r w:rsidRPr="0091135D">
        <w:rPr>
          <w:rFonts w:cs="Times New Roman"/>
        </w:rPr>
        <w:t>union</w:t>
      </w:r>
      <w:r w:rsidRPr="0091135D">
        <w:rPr>
          <w:rFonts w:cs="Times New Roman"/>
          <w:spacing w:val="-4"/>
        </w:rPr>
        <w:t xml:space="preserve"> </w:t>
      </w:r>
      <w:r w:rsidRPr="0091135D">
        <w:rPr>
          <w:rFonts w:cs="Times New Roman"/>
        </w:rPr>
        <w:t>representing</w:t>
      </w:r>
      <w:r w:rsidRPr="0091135D">
        <w:rPr>
          <w:rFonts w:cs="Times New Roman"/>
          <w:spacing w:val="-4"/>
        </w:rPr>
        <w:t xml:space="preserve"> </w:t>
      </w:r>
      <w:r w:rsidRPr="0091135D">
        <w:rPr>
          <w:rFonts w:cs="Times New Roman"/>
        </w:rPr>
        <w:t>air</w:t>
      </w:r>
      <w:r w:rsidRPr="0091135D">
        <w:rPr>
          <w:rFonts w:cs="Times New Roman"/>
          <w:spacing w:val="-4"/>
        </w:rPr>
        <w:t xml:space="preserve"> </w:t>
      </w:r>
      <w:r w:rsidRPr="0091135D">
        <w:rPr>
          <w:rFonts w:cs="Times New Roman"/>
        </w:rPr>
        <w:t>traffic</w:t>
      </w:r>
      <w:r w:rsidRPr="0091135D">
        <w:rPr>
          <w:rFonts w:cs="Times New Roman"/>
          <w:spacing w:val="-3"/>
        </w:rPr>
        <w:t xml:space="preserve"> </w:t>
      </w:r>
      <w:r w:rsidRPr="0091135D">
        <w:rPr>
          <w:rFonts w:cs="Times New Roman"/>
        </w:rPr>
        <w:t>controllers</w:t>
      </w:r>
      <w:r w:rsidRPr="0091135D">
        <w:rPr>
          <w:rFonts w:cs="Times New Roman"/>
          <w:spacing w:val="-4"/>
        </w:rPr>
        <w:t xml:space="preserve"> </w:t>
      </w:r>
      <w:r w:rsidRPr="0091135D">
        <w:rPr>
          <w:rFonts w:cs="Times New Roman"/>
        </w:rPr>
        <w:t>would</w:t>
      </w:r>
      <w:r w:rsidRPr="0091135D">
        <w:rPr>
          <w:rFonts w:cs="Times New Roman"/>
          <w:spacing w:val="-4"/>
        </w:rPr>
        <w:t xml:space="preserve"> </w:t>
      </w:r>
      <w:r w:rsidRPr="0091135D">
        <w:rPr>
          <w:rFonts w:cs="Times New Roman"/>
        </w:rPr>
        <w:t>prefer</w:t>
      </w:r>
      <w:r w:rsidRPr="0091135D">
        <w:rPr>
          <w:rFonts w:cs="Times New Roman"/>
          <w:spacing w:val="-4"/>
        </w:rPr>
        <w:t xml:space="preserve"> </w:t>
      </w:r>
      <w:r w:rsidRPr="0091135D">
        <w:rPr>
          <w:rFonts w:cs="Times New Roman"/>
        </w:rPr>
        <w:t>a</w:t>
      </w:r>
      <w:r w:rsidRPr="0091135D">
        <w:rPr>
          <w:rFonts w:cs="Times New Roman"/>
          <w:w w:val="99"/>
        </w:rPr>
        <w:t xml:space="preserve"> </w:t>
      </w:r>
      <w:r w:rsidRPr="0091135D">
        <w:rPr>
          <w:rFonts w:cs="Times New Roman"/>
        </w:rPr>
        <w:t>strike</w:t>
      </w:r>
      <w:r w:rsidRPr="0091135D">
        <w:rPr>
          <w:rFonts w:cs="Times New Roman"/>
          <w:spacing w:val="-4"/>
        </w:rPr>
        <w:t xml:space="preserve"> </w:t>
      </w:r>
      <w:r w:rsidRPr="0091135D">
        <w:rPr>
          <w:rFonts w:cs="Times New Roman"/>
        </w:rPr>
        <w:t>because</w:t>
      </w:r>
      <w:r w:rsidRPr="0091135D">
        <w:rPr>
          <w:rFonts w:cs="Times New Roman"/>
          <w:spacing w:val="-4"/>
        </w:rPr>
        <w:t xml:space="preserve"> </w:t>
      </w:r>
      <w:r w:rsidRPr="0091135D">
        <w:rPr>
          <w:rFonts w:cs="Times New Roman"/>
        </w:rPr>
        <w:t>this</w:t>
      </w:r>
      <w:r w:rsidRPr="0091135D">
        <w:rPr>
          <w:rFonts w:cs="Times New Roman"/>
          <w:spacing w:val="-3"/>
        </w:rPr>
        <w:t xml:space="preserve"> </w:t>
      </w:r>
      <w:r w:rsidRPr="0091135D">
        <w:rPr>
          <w:rFonts w:cs="Times New Roman"/>
        </w:rPr>
        <w:t>would</w:t>
      </w:r>
      <w:r w:rsidRPr="0091135D">
        <w:rPr>
          <w:rFonts w:cs="Times New Roman"/>
          <w:spacing w:val="-4"/>
        </w:rPr>
        <w:t xml:space="preserve"> </w:t>
      </w:r>
      <w:r w:rsidRPr="0091135D">
        <w:rPr>
          <w:rFonts w:cs="Times New Roman"/>
        </w:rPr>
        <w:t>place</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most</w:t>
      </w:r>
      <w:r w:rsidRPr="0091135D">
        <w:rPr>
          <w:rFonts w:cs="Times New Roman"/>
          <w:spacing w:val="-4"/>
        </w:rPr>
        <w:t xml:space="preserve"> </w:t>
      </w:r>
      <w:r w:rsidRPr="0091135D">
        <w:rPr>
          <w:rFonts w:cs="Times New Roman"/>
        </w:rPr>
        <w:t>pressure</w:t>
      </w:r>
      <w:r w:rsidRPr="0091135D">
        <w:rPr>
          <w:rFonts w:cs="Times New Roman"/>
          <w:spacing w:val="-4"/>
        </w:rPr>
        <w:t xml:space="preserve"> </w:t>
      </w:r>
      <w:r w:rsidRPr="0091135D">
        <w:rPr>
          <w:rFonts w:cs="Times New Roman"/>
        </w:rPr>
        <w:t>on</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employer</w:t>
      </w:r>
      <w:r w:rsidRPr="0091135D">
        <w:rPr>
          <w:rFonts w:cs="Times New Roman"/>
          <w:spacing w:val="-4"/>
        </w:rPr>
        <w:t xml:space="preserve"> </w:t>
      </w:r>
      <w:r w:rsidRPr="0091135D">
        <w:rPr>
          <w:rFonts w:cs="Times New Roman"/>
        </w:rPr>
        <w:t>to</w:t>
      </w:r>
      <w:r w:rsidRPr="0091135D">
        <w:rPr>
          <w:rFonts w:cs="Times New Roman"/>
          <w:spacing w:val="-3"/>
        </w:rPr>
        <w:t xml:space="preserve"> </w:t>
      </w:r>
      <w:r w:rsidRPr="0091135D">
        <w:rPr>
          <w:rFonts w:cs="Times New Roman"/>
        </w:rPr>
        <w:t>settle.</w:t>
      </w:r>
      <w:r w:rsidRPr="0091135D">
        <w:rPr>
          <w:rFonts w:cs="Times New Roman"/>
          <w:spacing w:val="53"/>
        </w:rPr>
        <w:t xml:space="preserve"> </w:t>
      </w:r>
      <w:r w:rsidRPr="0091135D">
        <w:rPr>
          <w:rFonts w:cs="Times New Roman"/>
        </w:rPr>
        <w:t>An</w:t>
      </w:r>
      <w:r w:rsidRPr="0091135D">
        <w:rPr>
          <w:rFonts w:cs="Times New Roman"/>
          <w:spacing w:val="-4"/>
        </w:rPr>
        <w:t xml:space="preserve"> </w:t>
      </w:r>
      <w:r w:rsidRPr="0091135D">
        <w:rPr>
          <w:rFonts w:cs="Times New Roman"/>
        </w:rPr>
        <w:t>employer</w:t>
      </w:r>
      <w:r w:rsidRPr="0091135D">
        <w:rPr>
          <w:rFonts w:cs="Times New Roman"/>
          <w:spacing w:val="-4"/>
        </w:rPr>
        <w:t xml:space="preserve"> </w:t>
      </w:r>
      <w:r w:rsidRPr="0091135D">
        <w:rPr>
          <w:rFonts w:cs="Times New Roman"/>
        </w:rPr>
        <w:t>would prefer</w:t>
      </w:r>
      <w:r w:rsidRPr="0091135D">
        <w:rPr>
          <w:rFonts w:cs="Times New Roman"/>
          <w:spacing w:val="-4"/>
        </w:rPr>
        <w:t xml:space="preserve"> </w:t>
      </w:r>
      <w:r w:rsidRPr="0091135D">
        <w:rPr>
          <w:rFonts w:cs="Times New Roman"/>
        </w:rPr>
        <w:t>arbitration</w:t>
      </w:r>
      <w:r w:rsidRPr="0091135D">
        <w:rPr>
          <w:rFonts w:cs="Times New Roman"/>
          <w:spacing w:val="-4"/>
        </w:rPr>
        <w:t xml:space="preserve"> </w:t>
      </w:r>
      <w:r w:rsidRPr="0091135D">
        <w:rPr>
          <w:rFonts w:cs="Times New Roman"/>
        </w:rPr>
        <w:t>or</w:t>
      </w:r>
      <w:r w:rsidRPr="0091135D">
        <w:rPr>
          <w:rFonts w:cs="Times New Roman"/>
          <w:spacing w:val="-4"/>
        </w:rPr>
        <w:t xml:space="preserve"> </w:t>
      </w:r>
      <w:r w:rsidRPr="0091135D">
        <w:rPr>
          <w:rFonts w:cs="Times New Roman"/>
        </w:rPr>
        <w:t>a</w:t>
      </w:r>
      <w:r w:rsidRPr="0091135D">
        <w:rPr>
          <w:rFonts w:cs="Times New Roman"/>
          <w:spacing w:val="-4"/>
        </w:rPr>
        <w:t xml:space="preserve"> </w:t>
      </w:r>
      <w:r w:rsidRPr="0091135D">
        <w:rPr>
          <w:rFonts w:cs="Times New Roman"/>
        </w:rPr>
        <w:t>designated</w:t>
      </w:r>
      <w:r w:rsidRPr="0091135D">
        <w:rPr>
          <w:rFonts w:cs="Times New Roman"/>
          <w:spacing w:val="-3"/>
        </w:rPr>
        <w:t xml:space="preserve"> </w:t>
      </w:r>
      <w:r w:rsidRPr="0091135D">
        <w:rPr>
          <w:rFonts w:cs="Times New Roman"/>
        </w:rPr>
        <w:t>strike</w:t>
      </w:r>
      <w:r w:rsidRPr="0091135D">
        <w:rPr>
          <w:rFonts w:cs="Times New Roman"/>
          <w:spacing w:val="-4"/>
        </w:rPr>
        <w:t xml:space="preserve"> </w:t>
      </w:r>
      <w:r w:rsidRPr="0091135D">
        <w:rPr>
          <w:rFonts w:cs="Times New Roman"/>
        </w:rPr>
        <w:t>so</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disruption</w:t>
      </w:r>
      <w:r w:rsidRPr="0091135D">
        <w:rPr>
          <w:rFonts w:cs="Times New Roman"/>
          <w:spacing w:val="-4"/>
        </w:rPr>
        <w:t xml:space="preserve"> </w:t>
      </w:r>
      <w:r w:rsidRPr="0091135D">
        <w:rPr>
          <w:rFonts w:cs="Times New Roman"/>
        </w:rPr>
        <w:t>was</w:t>
      </w:r>
      <w:r w:rsidRPr="0091135D">
        <w:rPr>
          <w:rFonts w:cs="Times New Roman"/>
          <w:spacing w:val="-4"/>
        </w:rPr>
        <w:t xml:space="preserve"> </w:t>
      </w:r>
      <w:r w:rsidRPr="0091135D">
        <w:rPr>
          <w:rFonts w:cs="Times New Roman"/>
        </w:rPr>
        <w:t>prevented</w:t>
      </w:r>
      <w:r w:rsidRPr="0091135D">
        <w:rPr>
          <w:rFonts w:cs="Times New Roman"/>
          <w:spacing w:val="-4"/>
        </w:rPr>
        <w:t xml:space="preserve"> </w:t>
      </w:r>
      <w:r w:rsidRPr="0091135D">
        <w:rPr>
          <w:rFonts w:cs="Times New Roman"/>
        </w:rPr>
        <w:t>or</w:t>
      </w:r>
      <w:r w:rsidRPr="0091135D">
        <w:rPr>
          <w:rFonts w:cs="Times New Roman"/>
          <w:spacing w:val="-4"/>
        </w:rPr>
        <w:t xml:space="preserve"> </w:t>
      </w:r>
      <w:r w:rsidRPr="0091135D">
        <w:rPr>
          <w:rFonts w:cs="Times New Roman"/>
        </w:rPr>
        <w:t>minimized.</w:t>
      </w:r>
      <w:r w:rsidRPr="0091135D">
        <w:rPr>
          <w:rFonts w:cs="Times New Roman"/>
          <w:spacing w:val="53"/>
        </w:rPr>
        <w:t xml:space="preserve"> </w:t>
      </w:r>
      <w:r w:rsidRPr="0091135D">
        <w:rPr>
          <w:rFonts w:cs="Times New Roman"/>
        </w:rPr>
        <w:t>A teacher's</w:t>
      </w:r>
      <w:r w:rsidRPr="0091135D">
        <w:rPr>
          <w:rFonts w:cs="Times New Roman"/>
          <w:spacing w:val="-5"/>
        </w:rPr>
        <w:t xml:space="preserve"> </w:t>
      </w:r>
      <w:r w:rsidRPr="0091135D">
        <w:rPr>
          <w:rFonts w:cs="Times New Roman"/>
        </w:rPr>
        <w:t>union</w:t>
      </w:r>
      <w:r w:rsidRPr="0091135D">
        <w:rPr>
          <w:rFonts w:cs="Times New Roman"/>
          <w:spacing w:val="-4"/>
        </w:rPr>
        <w:t xml:space="preserve"> </w:t>
      </w:r>
      <w:r w:rsidRPr="0091135D">
        <w:rPr>
          <w:rFonts w:cs="Times New Roman"/>
        </w:rPr>
        <w:t>might</w:t>
      </w:r>
      <w:r w:rsidRPr="0091135D">
        <w:rPr>
          <w:rFonts w:cs="Times New Roman"/>
          <w:spacing w:val="-4"/>
        </w:rPr>
        <w:t xml:space="preserve"> </w:t>
      </w:r>
      <w:r w:rsidRPr="0091135D">
        <w:rPr>
          <w:rFonts w:cs="Times New Roman"/>
        </w:rPr>
        <w:t>prefer</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strike</w:t>
      </w:r>
      <w:r w:rsidRPr="0091135D">
        <w:rPr>
          <w:rFonts w:cs="Times New Roman"/>
          <w:spacing w:val="-4"/>
        </w:rPr>
        <w:t xml:space="preserve"> </w:t>
      </w:r>
      <w:r w:rsidRPr="0091135D">
        <w:rPr>
          <w:rFonts w:cs="Times New Roman"/>
        </w:rPr>
        <w:t>to</w:t>
      </w:r>
      <w:r w:rsidRPr="0091135D">
        <w:rPr>
          <w:rFonts w:cs="Times New Roman"/>
          <w:spacing w:val="-5"/>
        </w:rPr>
        <w:t xml:space="preserve"> </w:t>
      </w:r>
      <w:r w:rsidRPr="0091135D">
        <w:rPr>
          <w:rFonts w:cs="Times New Roman"/>
        </w:rPr>
        <w:t>maximize</w:t>
      </w:r>
      <w:r w:rsidRPr="0091135D">
        <w:rPr>
          <w:rFonts w:cs="Times New Roman"/>
          <w:spacing w:val="-4"/>
        </w:rPr>
        <w:t xml:space="preserve"> </w:t>
      </w:r>
      <w:r w:rsidRPr="0091135D">
        <w:rPr>
          <w:rFonts w:cs="Times New Roman"/>
        </w:rPr>
        <w:t>pressure</w:t>
      </w:r>
      <w:r w:rsidRPr="0091135D">
        <w:rPr>
          <w:rFonts w:cs="Times New Roman"/>
          <w:spacing w:val="-5"/>
        </w:rPr>
        <w:t xml:space="preserve"> </w:t>
      </w:r>
      <w:r w:rsidRPr="0091135D">
        <w:rPr>
          <w:rFonts w:cs="Times New Roman"/>
        </w:rPr>
        <w:t>placed</w:t>
      </w:r>
      <w:r w:rsidRPr="0091135D">
        <w:rPr>
          <w:rFonts w:cs="Times New Roman"/>
          <w:spacing w:val="-4"/>
        </w:rPr>
        <w:t xml:space="preserve"> </w:t>
      </w:r>
      <w:r w:rsidRPr="0091135D">
        <w:rPr>
          <w:rFonts w:cs="Times New Roman"/>
        </w:rPr>
        <w:t>on</w:t>
      </w:r>
      <w:r w:rsidRPr="0091135D">
        <w:rPr>
          <w:rFonts w:cs="Times New Roman"/>
          <w:spacing w:val="-4"/>
        </w:rPr>
        <w:t xml:space="preserve"> </w:t>
      </w:r>
      <w:r w:rsidRPr="0091135D">
        <w:rPr>
          <w:rFonts w:cs="Times New Roman"/>
        </w:rPr>
        <w:t>the</w:t>
      </w:r>
      <w:r w:rsidRPr="0091135D">
        <w:rPr>
          <w:rFonts w:cs="Times New Roman"/>
          <w:spacing w:val="-5"/>
        </w:rPr>
        <w:t xml:space="preserve"> </w:t>
      </w:r>
      <w:r w:rsidRPr="0091135D">
        <w:rPr>
          <w:rFonts w:cs="Times New Roman"/>
        </w:rPr>
        <w:t>employer</w:t>
      </w:r>
      <w:r w:rsidRPr="0091135D">
        <w:rPr>
          <w:rFonts w:cs="Times New Roman"/>
          <w:spacing w:val="-4"/>
        </w:rPr>
        <w:t xml:space="preserve"> </w:t>
      </w:r>
      <w:r w:rsidRPr="0091135D">
        <w:rPr>
          <w:rFonts w:cs="Times New Roman"/>
        </w:rPr>
        <w:t>and</w:t>
      </w:r>
      <w:r w:rsidRPr="0091135D">
        <w:rPr>
          <w:rFonts w:cs="Times New Roman"/>
          <w:spacing w:val="-4"/>
        </w:rPr>
        <w:t xml:space="preserve"> </w:t>
      </w:r>
      <w:r w:rsidRPr="0091135D">
        <w:rPr>
          <w:rFonts w:cs="Times New Roman"/>
        </w:rPr>
        <w:t>avoid</w:t>
      </w:r>
      <w:r w:rsidRPr="0091135D">
        <w:rPr>
          <w:rFonts w:cs="Times New Roman"/>
          <w:spacing w:val="-5"/>
        </w:rPr>
        <w:t xml:space="preserve"> </w:t>
      </w:r>
      <w:r w:rsidRPr="0091135D">
        <w:rPr>
          <w:rFonts w:cs="Times New Roman"/>
        </w:rPr>
        <w:t>a</w:t>
      </w:r>
      <w:r w:rsidRPr="0091135D">
        <w:rPr>
          <w:rFonts w:cs="Times New Roman"/>
          <w:w w:val="99"/>
        </w:rPr>
        <w:t xml:space="preserve"> </w:t>
      </w:r>
      <w:r w:rsidRPr="0091135D">
        <w:rPr>
          <w:rFonts w:cs="Times New Roman"/>
        </w:rPr>
        <w:t>settlement</w:t>
      </w:r>
      <w:r w:rsidRPr="0091135D">
        <w:rPr>
          <w:rFonts w:cs="Times New Roman"/>
          <w:spacing w:val="-4"/>
        </w:rPr>
        <w:t xml:space="preserve"> </w:t>
      </w:r>
      <w:r w:rsidRPr="0091135D">
        <w:rPr>
          <w:rFonts w:cs="Times New Roman"/>
        </w:rPr>
        <w:t>being</w:t>
      </w:r>
      <w:r w:rsidRPr="0091135D">
        <w:rPr>
          <w:rFonts w:cs="Times New Roman"/>
          <w:spacing w:val="-4"/>
        </w:rPr>
        <w:t xml:space="preserve"> </w:t>
      </w:r>
      <w:r w:rsidRPr="0091135D">
        <w:rPr>
          <w:rFonts w:cs="Times New Roman"/>
        </w:rPr>
        <w:t>imposed</w:t>
      </w:r>
      <w:r w:rsidRPr="0091135D">
        <w:rPr>
          <w:rFonts w:cs="Times New Roman"/>
          <w:spacing w:val="-4"/>
        </w:rPr>
        <w:t xml:space="preserve"> </w:t>
      </w:r>
      <w:r w:rsidRPr="0091135D">
        <w:rPr>
          <w:rFonts w:cs="Times New Roman"/>
        </w:rPr>
        <w:t>by</w:t>
      </w:r>
      <w:r w:rsidRPr="0091135D">
        <w:rPr>
          <w:rFonts w:cs="Times New Roman"/>
          <w:spacing w:val="-4"/>
        </w:rPr>
        <w:t xml:space="preserve"> </w:t>
      </w:r>
      <w:r w:rsidRPr="0091135D">
        <w:rPr>
          <w:rFonts w:cs="Times New Roman"/>
        </w:rPr>
        <w:t>an</w:t>
      </w:r>
      <w:r w:rsidRPr="0091135D">
        <w:rPr>
          <w:rFonts w:cs="Times New Roman"/>
          <w:spacing w:val="-4"/>
        </w:rPr>
        <w:t xml:space="preserve"> </w:t>
      </w:r>
      <w:r w:rsidRPr="0091135D">
        <w:rPr>
          <w:rFonts w:cs="Times New Roman"/>
        </w:rPr>
        <w:t>arbitrator.</w:t>
      </w:r>
      <w:r w:rsidRPr="0091135D">
        <w:rPr>
          <w:rFonts w:cs="Times New Roman"/>
          <w:spacing w:val="52"/>
        </w:rPr>
        <w:t xml:space="preserve"> </w:t>
      </w:r>
      <w:r w:rsidRPr="0091135D">
        <w:rPr>
          <w:rFonts w:cs="Times New Roman"/>
        </w:rPr>
        <w:t>To</w:t>
      </w:r>
      <w:r w:rsidRPr="0091135D">
        <w:rPr>
          <w:rFonts w:cs="Times New Roman"/>
          <w:spacing w:val="-4"/>
        </w:rPr>
        <w:t xml:space="preserve"> </w:t>
      </w:r>
      <w:r w:rsidRPr="0091135D">
        <w:rPr>
          <w:rFonts w:cs="Times New Roman"/>
        </w:rPr>
        <w:t>avoid</w:t>
      </w:r>
      <w:r w:rsidRPr="0091135D">
        <w:rPr>
          <w:rFonts w:cs="Times New Roman"/>
          <w:spacing w:val="-4"/>
        </w:rPr>
        <w:t xml:space="preserve"> </w:t>
      </w:r>
      <w:r w:rsidRPr="0091135D">
        <w:rPr>
          <w:rFonts w:cs="Times New Roman"/>
        </w:rPr>
        <w:t>disruption</w:t>
      </w:r>
      <w:r w:rsidRPr="0091135D">
        <w:rPr>
          <w:rFonts w:cs="Times New Roman"/>
          <w:spacing w:val="-3"/>
        </w:rPr>
        <w:t xml:space="preserve"> </w:t>
      </w:r>
      <w:r w:rsidRPr="0091135D">
        <w:rPr>
          <w:rFonts w:cs="Times New Roman"/>
        </w:rPr>
        <w:t>and</w:t>
      </w:r>
      <w:r w:rsidRPr="0091135D">
        <w:rPr>
          <w:rFonts w:cs="Times New Roman"/>
          <w:spacing w:val="-4"/>
        </w:rPr>
        <w:t xml:space="preserve"> </w:t>
      </w:r>
      <w:r w:rsidRPr="0091135D">
        <w:rPr>
          <w:rFonts w:cs="Times New Roman"/>
        </w:rPr>
        <w:t>pressure</w:t>
      </w:r>
      <w:r w:rsidRPr="0091135D">
        <w:rPr>
          <w:rFonts w:cs="Times New Roman"/>
          <w:spacing w:val="-4"/>
        </w:rPr>
        <w:t xml:space="preserve"> </w:t>
      </w:r>
      <w:r w:rsidRPr="0091135D">
        <w:rPr>
          <w:rFonts w:cs="Times New Roman"/>
        </w:rPr>
        <w:t>from</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public</w:t>
      </w:r>
      <w:r w:rsidRPr="0091135D">
        <w:rPr>
          <w:rFonts w:cs="Times New Roman"/>
          <w:spacing w:val="-4"/>
        </w:rPr>
        <w:t xml:space="preserve"> </w:t>
      </w:r>
      <w:r w:rsidRPr="0091135D">
        <w:rPr>
          <w:rFonts w:cs="Times New Roman"/>
        </w:rPr>
        <w:t>the</w:t>
      </w:r>
      <w:r w:rsidRPr="0091135D">
        <w:rPr>
          <w:rFonts w:cs="Times New Roman"/>
          <w:w w:val="99"/>
        </w:rPr>
        <w:t xml:space="preserve"> </w:t>
      </w:r>
      <w:r w:rsidRPr="0091135D">
        <w:rPr>
          <w:rFonts w:cs="Times New Roman"/>
        </w:rPr>
        <w:t>employer</w:t>
      </w:r>
      <w:r w:rsidRPr="0091135D">
        <w:rPr>
          <w:rFonts w:cs="Times New Roman"/>
          <w:spacing w:val="-5"/>
        </w:rPr>
        <w:t xml:space="preserve"> </w:t>
      </w:r>
      <w:r w:rsidRPr="0091135D">
        <w:rPr>
          <w:rFonts w:cs="Times New Roman"/>
        </w:rPr>
        <w:t>may</w:t>
      </w:r>
      <w:r w:rsidRPr="0091135D">
        <w:rPr>
          <w:rFonts w:cs="Times New Roman"/>
          <w:spacing w:val="-5"/>
        </w:rPr>
        <w:t xml:space="preserve"> </w:t>
      </w:r>
      <w:r w:rsidRPr="0091135D">
        <w:rPr>
          <w:rFonts w:cs="Times New Roman"/>
        </w:rPr>
        <w:t>prefer</w:t>
      </w:r>
      <w:r w:rsidRPr="0091135D">
        <w:rPr>
          <w:rFonts w:cs="Times New Roman"/>
          <w:spacing w:val="-5"/>
        </w:rPr>
        <w:t xml:space="preserve"> </w:t>
      </w:r>
      <w:r w:rsidRPr="0091135D">
        <w:rPr>
          <w:rFonts w:cs="Times New Roman"/>
        </w:rPr>
        <w:t>interest</w:t>
      </w:r>
      <w:r w:rsidRPr="0091135D">
        <w:rPr>
          <w:rFonts w:cs="Times New Roman"/>
          <w:spacing w:val="-5"/>
        </w:rPr>
        <w:t xml:space="preserve"> </w:t>
      </w:r>
      <w:r w:rsidRPr="0091135D">
        <w:rPr>
          <w:rFonts w:cs="Times New Roman"/>
        </w:rPr>
        <w:t>arbitration.</w:t>
      </w:r>
      <w:r w:rsidRPr="0091135D">
        <w:rPr>
          <w:rFonts w:cs="Times New Roman"/>
          <w:spacing w:val="51"/>
        </w:rPr>
        <w:t xml:space="preserve"> </w:t>
      </w:r>
      <w:r w:rsidRPr="0091135D">
        <w:rPr>
          <w:rFonts w:cs="Times New Roman"/>
        </w:rPr>
        <w:t>The</w:t>
      </w:r>
      <w:r w:rsidRPr="0091135D">
        <w:rPr>
          <w:rFonts w:cs="Times New Roman"/>
          <w:spacing w:val="-5"/>
        </w:rPr>
        <w:t xml:space="preserve"> </w:t>
      </w:r>
      <w:r w:rsidRPr="0091135D">
        <w:rPr>
          <w:rFonts w:cs="Times New Roman"/>
        </w:rPr>
        <w:t>government</w:t>
      </w:r>
      <w:r w:rsidRPr="0091135D">
        <w:rPr>
          <w:rFonts w:cs="Times New Roman"/>
          <w:spacing w:val="-5"/>
        </w:rPr>
        <w:t xml:space="preserve"> </w:t>
      </w:r>
      <w:r w:rsidRPr="0091135D">
        <w:rPr>
          <w:rFonts w:cs="Times New Roman"/>
        </w:rPr>
        <w:t>may</w:t>
      </w:r>
      <w:r w:rsidRPr="0091135D">
        <w:rPr>
          <w:rFonts w:cs="Times New Roman"/>
          <w:spacing w:val="-5"/>
        </w:rPr>
        <w:t xml:space="preserve"> </w:t>
      </w:r>
      <w:r w:rsidRPr="0091135D">
        <w:rPr>
          <w:rFonts w:cs="Times New Roman"/>
        </w:rPr>
        <w:t>think</w:t>
      </w:r>
      <w:r w:rsidRPr="0091135D">
        <w:rPr>
          <w:rFonts w:cs="Times New Roman"/>
          <w:spacing w:val="-5"/>
        </w:rPr>
        <w:t xml:space="preserve"> </w:t>
      </w:r>
      <w:r w:rsidRPr="0091135D">
        <w:rPr>
          <w:rFonts w:cs="Times New Roman"/>
        </w:rPr>
        <w:t>that</w:t>
      </w:r>
      <w:r w:rsidRPr="0091135D">
        <w:rPr>
          <w:rFonts w:cs="Times New Roman"/>
          <w:spacing w:val="-5"/>
        </w:rPr>
        <w:t xml:space="preserve"> </w:t>
      </w:r>
      <w:r w:rsidRPr="0091135D">
        <w:rPr>
          <w:rFonts w:cs="Times New Roman"/>
        </w:rPr>
        <w:t>education</w:t>
      </w:r>
      <w:r w:rsidRPr="0091135D">
        <w:rPr>
          <w:rFonts w:cs="Times New Roman"/>
          <w:spacing w:val="-4"/>
        </w:rPr>
        <w:t xml:space="preserve"> </w:t>
      </w:r>
      <w:r w:rsidRPr="0091135D">
        <w:rPr>
          <w:rFonts w:cs="Times New Roman"/>
        </w:rPr>
        <w:t>is</w:t>
      </w:r>
      <w:r w:rsidRPr="0091135D">
        <w:rPr>
          <w:rFonts w:cs="Times New Roman"/>
          <w:spacing w:val="-5"/>
        </w:rPr>
        <w:t xml:space="preserve"> </w:t>
      </w:r>
      <w:r w:rsidRPr="0091135D">
        <w:rPr>
          <w:rFonts w:cs="Times New Roman"/>
        </w:rPr>
        <w:t>so</w:t>
      </w:r>
      <w:r w:rsidRPr="0091135D">
        <w:rPr>
          <w:rFonts w:cs="Times New Roman"/>
          <w:spacing w:val="-5"/>
        </w:rPr>
        <w:t xml:space="preserve"> </w:t>
      </w:r>
      <w:r w:rsidRPr="0091135D">
        <w:rPr>
          <w:rFonts w:cs="Times New Roman"/>
        </w:rPr>
        <w:t>critical</w:t>
      </w:r>
      <w:r w:rsidRPr="0091135D">
        <w:rPr>
          <w:rFonts w:cs="Times New Roman"/>
          <w:w w:val="99"/>
        </w:rPr>
        <w:t xml:space="preserve"> </w:t>
      </w:r>
      <w:r w:rsidRPr="0091135D">
        <w:rPr>
          <w:rFonts w:cs="Times New Roman"/>
        </w:rPr>
        <w:t>that</w:t>
      </w:r>
      <w:r w:rsidRPr="0091135D">
        <w:rPr>
          <w:rFonts w:cs="Times New Roman"/>
          <w:spacing w:val="-4"/>
        </w:rPr>
        <w:t xml:space="preserve"> </w:t>
      </w:r>
      <w:r w:rsidRPr="0091135D">
        <w:rPr>
          <w:rFonts w:cs="Times New Roman"/>
        </w:rPr>
        <w:t>it</w:t>
      </w:r>
      <w:r w:rsidRPr="0091135D">
        <w:rPr>
          <w:rFonts w:cs="Times New Roman"/>
          <w:spacing w:val="-3"/>
        </w:rPr>
        <w:t xml:space="preserve"> </w:t>
      </w:r>
      <w:r w:rsidRPr="0091135D">
        <w:rPr>
          <w:rFonts w:cs="Times New Roman"/>
        </w:rPr>
        <w:t>should</w:t>
      </w:r>
      <w:r w:rsidRPr="0091135D">
        <w:rPr>
          <w:rFonts w:cs="Times New Roman"/>
          <w:spacing w:val="-4"/>
        </w:rPr>
        <w:t xml:space="preserve"> </w:t>
      </w:r>
      <w:r w:rsidRPr="0091135D">
        <w:rPr>
          <w:rFonts w:cs="Times New Roman"/>
        </w:rPr>
        <w:t>not</w:t>
      </w:r>
      <w:r w:rsidRPr="0091135D">
        <w:rPr>
          <w:rFonts w:cs="Times New Roman"/>
          <w:spacing w:val="-3"/>
        </w:rPr>
        <w:t xml:space="preserve"> </w:t>
      </w:r>
      <w:r w:rsidRPr="0091135D">
        <w:rPr>
          <w:rFonts w:cs="Times New Roman"/>
        </w:rPr>
        <w:t>be</w:t>
      </w:r>
      <w:r w:rsidRPr="0091135D">
        <w:rPr>
          <w:rFonts w:cs="Times New Roman"/>
          <w:spacing w:val="-3"/>
        </w:rPr>
        <w:t xml:space="preserve"> </w:t>
      </w:r>
      <w:r w:rsidRPr="0091135D">
        <w:rPr>
          <w:rFonts w:cs="Times New Roman"/>
        </w:rPr>
        <w:t>disrupted</w:t>
      </w:r>
      <w:r w:rsidRPr="0091135D">
        <w:rPr>
          <w:rFonts w:cs="Times New Roman"/>
          <w:spacing w:val="-4"/>
        </w:rPr>
        <w:t xml:space="preserve"> </w:t>
      </w:r>
      <w:r w:rsidRPr="0091135D">
        <w:rPr>
          <w:rFonts w:cs="Times New Roman"/>
        </w:rPr>
        <w:t>by</w:t>
      </w:r>
      <w:r w:rsidRPr="0091135D">
        <w:rPr>
          <w:rFonts w:cs="Times New Roman"/>
          <w:spacing w:val="-3"/>
        </w:rPr>
        <w:t xml:space="preserve"> </w:t>
      </w:r>
      <w:r w:rsidRPr="0091135D">
        <w:rPr>
          <w:rFonts w:cs="Times New Roman"/>
        </w:rPr>
        <w:t>a</w:t>
      </w:r>
      <w:r w:rsidRPr="0091135D">
        <w:rPr>
          <w:rFonts w:cs="Times New Roman"/>
          <w:spacing w:val="-3"/>
        </w:rPr>
        <w:t xml:space="preserve"> </w:t>
      </w:r>
      <w:r w:rsidRPr="0091135D">
        <w:rPr>
          <w:rFonts w:cs="Times New Roman"/>
        </w:rPr>
        <w:t>strike.</w:t>
      </w:r>
    </w:p>
    <w:p w14:paraId="20E3F9A6" w14:textId="77777777" w:rsidR="00B04576" w:rsidRPr="0091135D" w:rsidRDefault="00B04576" w:rsidP="0091135D">
      <w:pPr>
        <w:jc w:val="both"/>
        <w:rPr>
          <w:rFonts w:ascii="Times New Roman" w:hAnsi="Times New Roman" w:cs="Times New Roman"/>
          <w:sz w:val="24"/>
          <w:szCs w:val="24"/>
        </w:rPr>
      </w:pPr>
    </w:p>
    <w:p w14:paraId="20E3F9A7" w14:textId="335552F8" w:rsidR="00B04576" w:rsidRPr="004656AB" w:rsidRDefault="006F2664" w:rsidP="0091135D">
      <w:pPr>
        <w:pStyle w:val="Heading1"/>
        <w:numPr>
          <w:ilvl w:val="0"/>
          <w:numId w:val="3"/>
        </w:numPr>
        <w:tabs>
          <w:tab w:val="left" w:pos="349"/>
        </w:tabs>
        <w:ind w:left="0" w:firstLine="0"/>
        <w:jc w:val="both"/>
        <w:rPr>
          <w:rFonts w:cs="Times New Roman"/>
        </w:rPr>
      </w:pPr>
      <w:r w:rsidRPr="004656AB">
        <w:rPr>
          <w:rFonts w:cs="Times New Roman"/>
        </w:rPr>
        <w:t>Do</w:t>
      </w:r>
      <w:r w:rsidRPr="004656AB">
        <w:rPr>
          <w:rFonts w:cs="Times New Roman"/>
          <w:spacing w:val="-2"/>
        </w:rPr>
        <w:t xml:space="preserve"> </w:t>
      </w:r>
      <w:r w:rsidRPr="004656AB">
        <w:rPr>
          <w:rFonts w:cs="Times New Roman"/>
        </w:rPr>
        <w:t>you</w:t>
      </w:r>
      <w:r w:rsidRPr="004656AB">
        <w:rPr>
          <w:rFonts w:cs="Times New Roman"/>
          <w:spacing w:val="-2"/>
        </w:rPr>
        <w:t xml:space="preserve"> </w:t>
      </w:r>
      <w:r w:rsidRPr="004656AB">
        <w:rPr>
          <w:rFonts w:cs="Times New Roman"/>
        </w:rPr>
        <w:t>think</w:t>
      </w:r>
      <w:r w:rsidRPr="004656AB">
        <w:rPr>
          <w:rFonts w:cs="Times New Roman"/>
          <w:spacing w:val="-2"/>
        </w:rPr>
        <w:t xml:space="preserve"> </w:t>
      </w:r>
      <w:r w:rsidRPr="004656AB">
        <w:rPr>
          <w:rFonts w:cs="Times New Roman"/>
        </w:rPr>
        <w:t>that</w:t>
      </w:r>
      <w:r w:rsidRPr="004656AB">
        <w:rPr>
          <w:rFonts w:cs="Times New Roman"/>
          <w:spacing w:val="-1"/>
        </w:rPr>
        <w:t xml:space="preserve"> </w:t>
      </w:r>
      <w:r w:rsidRPr="004656AB">
        <w:rPr>
          <w:rFonts w:cs="Times New Roman"/>
        </w:rPr>
        <w:t>teachers</w:t>
      </w:r>
      <w:r w:rsidRPr="004656AB">
        <w:rPr>
          <w:rFonts w:cs="Times New Roman"/>
          <w:spacing w:val="-2"/>
        </w:rPr>
        <w:t xml:space="preserve"> </w:t>
      </w:r>
      <w:r w:rsidRPr="004656AB">
        <w:rPr>
          <w:rFonts w:cs="Times New Roman"/>
        </w:rPr>
        <w:t>should</w:t>
      </w:r>
      <w:r w:rsidRPr="004656AB">
        <w:rPr>
          <w:rFonts w:cs="Times New Roman"/>
          <w:spacing w:val="-2"/>
        </w:rPr>
        <w:t xml:space="preserve"> </w:t>
      </w:r>
      <w:r w:rsidRPr="004656AB">
        <w:rPr>
          <w:rFonts w:cs="Times New Roman"/>
        </w:rPr>
        <w:t>have</w:t>
      </w:r>
      <w:r w:rsidRPr="004656AB">
        <w:rPr>
          <w:rFonts w:cs="Times New Roman"/>
          <w:spacing w:val="-1"/>
        </w:rPr>
        <w:t xml:space="preserve"> </w:t>
      </w:r>
      <w:r w:rsidRPr="004656AB">
        <w:rPr>
          <w:rFonts w:cs="Times New Roman"/>
        </w:rPr>
        <w:t>the</w:t>
      </w:r>
      <w:r w:rsidRPr="004656AB">
        <w:rPr>
          <w:rFonts w:cs="Times New Roman"/>
          <w:spacing w:val="-2"/>
        </w:rPr>
        <w:t xml:space="preserve"> </w:t>
      </w:r>
      <w:r w:rsidRPr="004656AB">
        <w:rPr>
          <w:rFonts w:cs="Times New Roman"/>
        </w:rPr>
        <w:t>right</w:t>
      </w:r>
      <w:r w:rsidRPr="004656AB">
        <w:rPr>
          <w:rFonts w:cs="Times New Roman"/>
          <w:spacing w:val="-2"/>
        </w:rPr>
        <w:t xml:space="preserve"> </w:t>
      </w:r>
      <w:r w:rsidRPr="004656AB">
        <w:rPr>
          <w:rFonts w:cs="Times New Roman"/>
        </w:rPr>
        <w:t>to</w:t>
      </w:r>
      <w:r w:rsidRPr="004656AB">
        <w:rPr>
          <w:rFonts w:cs="Times New Roman"/>
          <w:spacing w:val="-2"/>
        </w:rPr>
        <w:t xml:space="preserve"> </w:t>
      </w:r>
      <w:r w:rsidRPr="004656AB">
        <w:rPr>
          <w:rFonts w:cs="Times New Roman"/>
        </w:rPr>
        <w:t>strike?</w:t>
      </w:r>
      <w:r w:rsidRPr="004656AB">
        <w:rPr>
          <w:rFonts w:cs="Times New Roman"/>
          <w:spacing w:val="-2"/>
        </w:rPr>
        <w:t xml:space="preserve"> </w:t>
      </w:r>
      <w:r w:rsidRPr="004656AB">
        <w:rPr>
          <w:rFonts w:cs="Times New Roman"/>
        </w:rPr>
        <w:t>Support</w:t>
      </w:r>
      <w:r w:rsidRPr="004656AB">
        <w:rPr>
          <w:rFonts w:cs="Times New Roman"/>
          <w:spacing w:val="-2"/>
        </w:rPr>
        <w:t xml:space="preserve"> </w:t>
      </w:r>
      <w:r w:rsidRPr="004656AB">
        <w:rPr>
          <w:rFonts w:cs="Times New Roman"/>
        </w:rPr>
        <w:t>your</w:t>
      </w:r>
      <w:r w:rsidRPr="004656AB">
        <w:rPr>
          <w:rFonts w:cs="Times New Roman"/>
          <w:spacing w:val="-3"/>
        </w:rPr>
        <w:t xml:space="preserve"> </w:t>
      </w:r>
      <w:r w:rsidRPr="004656AB">
        <w:rPr>
          <w:rFonts w:cs="Times New Roman"/>
        </w:rPr>
        <w:t>point</w:t>
      </w:r>
      <w:r w:rsidRPr="004656AB">
        <w:rPr>
          <w:rFonts w:cs="Times New Roman"/>
          <w:spacing w:val="-1"/>
        </w:rPr>
        <w:t xml:space="preserve"> </w:t>
      </w:r>
      <w:r w:rsidRPr="004656AB">
        <w:rPr>
          <w:rFonts w:cs="Times New Roman"/>
        </w:rPr>
        <w:t>of</w:t>
      </w:r>
      <w:r w:rsidRPr="004656AB">
        <w:rPr>
          <w:rFonts w:cs="Times New Roman"/>
          <w:spacing w:val="-2"/>
        </w:rPr>
        <w:t xml:space="preserve"> </w:t>
      </w:r>
      <w:r w:rsidRPr="004656AB">
        <w:rPr>
          <w:rFonts w:cs="Times New Roman"/>
        </w:rPr>
        <w:t>view using</w:t>
      </w:r>
      <w:r w:rsidRPr="004656AB">
        <w:rPr>
          <w:rFonts w:cs="Times New Roman"/>
          <w:spacing w:val="-2"/>
        </w:rPr>
        <w:t xml:space="preserve"> </w:t>
      </w:r>
      <w:r w:rsidRPr="004656AB">
        <w:rPr>
          <w:rFonts w:cs="Times New Roman"/>
        </w:rPr>
        <w:t>key</w:t>
      </w:r>
      <w:r w:rsidRPr="004656AB">
        <w:rPr>
          <w:rFonts w:cs="Times New Roman"/>
          <w:spacing w:val="-2"/>
        </w:rPr>
        <w:t xml:space="preserve"> </w:t>
      </w:r>
      <w:r w:rsidRPr="004656AB">
        <w:rPr>
          <w:rFonts w:cs="Times New Roman"/>
        </w:rPr>
        <w:t>concepts</w:t>
      </w:r>
      <w:r w:rsidRPr="004656AB">
        <w:rPr>
          <w:rFonts w:cs="Times New Roman"/>
          <w:spacing w:val="-2"/>
        </w:rPr>
        <w:t xml:space="preserve"> </w:t>
      </w:r>
      <w:r w:rsidRPr="004656AB">
        <w:rPr>
          <w:rFonts w:cs="Times New Roman"/>
        </w:rPr>
        <w:t>and</w:t>
      </w:r>
      <w:r w:rsidRPr="004656AB">
        <w:rPr>
          <w:rFonts w:cs="Times New Roman"/>
          <w:spacing w:val="-2"/>
        </w:rPr>
        <w:t xml:space="preserve"> </w:t>
      </w:r>
      <w:r w:rsidRPr="004656AB">
        <w:rPr>
          <w:rFonts w:cs="Times New Roman"/>
        </w:rPr>
        <w:t>discussions</w:t>
      </w:r>
      <w:r w:rsidRPr="004656AB">
        <w:rPr>
          <w:rFonts w:cs="Times New Roman"/>
          <w:spacing w:val="-2"/>
        </w:rPr>
        <w:t xml:space="preserve"> </w:t>
      </w:r>
      <w:r w:rsidRPr="004656AB">
        <w:rPr>
          <w:rFonts w:cs="Times New Roman"/>
        </w:rPr>
        <w:t>from</w:t>
      </w:r>
      <w:r w:rsidRPr="004656AB">
        <w:rPr>
          <w:rFonts w:cs="Times New Roman"/>
          <w:spacing w:val="-2"/>
        </w:rPr>
        <w:t xml:space="preserve"> </w:t>
      </w:r>
      <w:r w:rsidRPr="004656AB">
        <w:rPr>
          <w:rFonts w:cs="Times New Roman"/>
        </w:rPr>
        <w:t>this</w:t>
      </w:r>
      <w:r w:rsidRPr="004656AB">
        <w:rPr>
          <w:rFonts w:cs="Times New Roman"/>
          <w:spacing w:val="-2"/>
        </w:rPr>
        <w:t xml:space="preserve"> </w:t>
      </w:r>
      <w:r w:rsidRPr="004656AB">
        <w:rPr>
          <w:rFonts w:cs="Times New Roman"/>
        </w:rPr>
        <w:t>chapter</w:t>
      </w:r>
      <w:r w:rsidR="002E6A78" w:rsidRPr="004656AB">
        <w:rPr>
          <w:rFonts w:cs="Times New Roman"/>
        </w:rPr>
        <w:t>.</w:t>
      </w:r>
    </w:p>
    <w:p w14:paraId="20E3F9A8" w14:textId="77777777" w:rsidR="00B04576" w:rsidRPr="000546A4" w:rsidRDefault="00B04576" w:rsidP="0091135D">
      <w:pPr>
        <w:jc w:val="both"/>
        <w:rPr>
          <w:rFonts w:ascii="Times New Roman" w:hAnsi="Times New Roman" w:cs="Times New Roman"/>
          <w:sz w:val="24"/>
          <w:szCs w:val="24"/>
        </w:rPr>
      </w:pPr>
    </w:p>
    <w:p w14:paraId="20E3F9A9" w14:textId="77777777" w:rsidR="00B04576" w:rsidRPr="000546A4" w:rsidRDefault="006F2664" w:rsidP="0091135D">
      <w:pPr>
        <w:pStyle w:val="BodyText"/>
        <w:ind w:left="0"/>
        <w:jc w:val="both"/>
        <w:rPr>
          <w:rFonts w:cs="Times New Roman"/>
        </w:rPr>
      </w:pPr>
      <w:r w:rsidRPr="000546A4">
        <w:rPr>
          <w:rFonts w:cs="Times New Roman"/>
        </w:rPr>
        <w:t>Those</w:t>
      </w:r>
      <w:r w:rsidRPr="000546A4">
        <w:rPr>
          <w:rFonts w:cs="Times New Roman"/>
          <w:spacing w:val="-4"/>
        </w:rPr>
        <w:t xml:space="preserve"> </w:t>
      </w:r>
      <w:r w:rsidRPr="000546A4">
        <w:rPr>
          <w:rFonts w:cs="Times New Roman"/>
        </w:rPr>
        <w:t>opposed</w:t>
      </w:r>
      <w:r w:rsidRPr="000546A4">
        <w:rPr>
          <w:rFonts w:cs="Times New Roman"/>
          <w:spacing w:val="-4"/>
        </w:rPr>
        <w:t xml:space="preserve"> </w:t>
      </w:r>
      <w:r w:rsidRPr="000546A4">
        <w:rPr>
          <w:rFonts w:cs="Times New Roman"/>
        </w:rPr>
        <w:t>to</w:t>
      </w:r>
      <w:r w:rsidRPr="000546A4">
        <w:rPr>
          <w:rFonts w:cs="Times New Roman"/>
          <w:spacing w:val="-4"/>
        </w:rPr>
        <w:t xml:space="preserve"> </w:t>
      </w:r>
      <w:r w:rsidRPr="000546A4">
        <w:rPr>
          <w:rFonts w:cs="Times New Roman"/>
        </w:rPr>
        <w:t>teacher</w:t>
      </w:r>
      <w:r w:rsidRPr="000546A4">
        <w:rPr>
          <w:rFonts w:cs="Times New Roman"/>
          <w:spacing w:val="-3"/>
        </w:rPr>
        <w:t xml:space="preserve"> </w:t>
      </w:r>
      <w:r w:rsidRPr="000546A4">
        <w:rPr>
          <w:rFonts w:cs="Times New Roman"/>
        </w:rPr>
        <w:t>strikes</w:t>
      </w:r>
      <w:r w:rsidRPr="000546A4">
        <w:rPr>
          <w:rFonts w:cs="Times New Roman"/>
          <w:spacing w:val="-4"/>
        </w:rPr>
        <w:t xml:space="preserve"> </w:t>
      </w:r>
      <w:r w:rsidRPr="000546A4">
        <w:rPr>
          <w:rFonts w:cs="Times New Roman"/>
        </w:rPr>
        <w:t>will</w:t>
      </w:r>
      <w:r w:rsidRPr="000546A4">
        <w:rPr>
          <w:rFonts w:cs="Times New Roman"/>
          <w:spacing w:val="-4"/>
        </w:rPr>
        <w:t xml:space="preserve"> </w:t>
      </w:r>
      <w:r w:rsidRPr="000546A4">
        <w:rPr>
          <w:rFonts w:cs="Times New Roman"/>
        </w:rPr>
        <w:t>likely</w:t>
      </w:r>
      <w:r w:rsidRPr="000546A4">
        <w:rPr>
          <w:rFonts w:cs="Times New Roman"/>
          <w:spacing w:val="-3"/>
        </w:rPr>
        <w:t xml:space="preserve"> </w:t>
      </w:r>
      <w:r w:rsidRPr="000546A4">
        <w:rPr>
          <w:rFonts w:cs="Times New Roman"/>
        </w:rPr>
        <w:t>argue</w:t>
      </w:r>
      <w:r w:rsidRPr="000546A4">
        <w:rPr>
          <w:rFonts w:cs="Times New Roman"/>
          <w:spacing w:val="-4"/>
        </w:rPr>
        <w:t xml:space="preserve"> </w:t>
      </w:r>
      <w:r w:rsidRPr="000546A4">
        <w:rPr>
          <w:rFonts w:cs="Times New Roman"/>
        </w:rPr>
        <w:t>that</w:t>
      </w:r>
      <w:r w:rsidRPr="000546A4">
        <w:rPr>
          <w:rFonts w:cs="Times New Roman"/>
          <w:spacing w:val="-4"/>
        </w:rPr>
        <w:t xml:space="preserve"> </w:t>
      </w:r>
      <w:r w:rsidRPr="000546A4">
        <w:rPr>
          <w:rFonts w:cs="Times New Roman"/>
        </w:rPr>
        <w:t>education</w:t>
      </w:r>
      <w:r w:rsidRPr="000546A4">
        <w:rPr>
          <w:rFonts w:cs="Times New Roman"/>
          <w:spacing w:val="-3"/>
        </w:rPr>
        <w:t xml:space="preserve"> </w:t>
      </w:r>
      <w:r w:rsidRPr="000546A4">
        <w:rPr>
          <w:rFonts w:cs="Times New Roman"/>
        </w:rPr>
        <w:t>is</w:t>
      </w:r>
      <w:r w:rsidRPr="000546A4">
        <w:rPr>
          <w:rFonts w:cs="Times New Roman"/>
          <w:spacing w:val="-4"/>
        </w:rPr>
        <w:t xml:space="preserve"> </w:t>
      </w:r>
      <w:r w:rsidRPr="000546A4">
        <w:rPr>
          <w:rFonts w:cs="Times New Roman"/>
        </w:rPr>
        <w:t>so</w:t>
      </w:r>
      <w:r w:rsidRPr="000546A4">
        <w:rPr>
          <w:rFonts w:cs="Times New Roman"/>
          <w:spacing w:val="-4"/>
        </w:rPr>
        <w:t xml:space="preserve"> </w:t>
      </w:r>
      <w:r w:rsidRPr="000546A4">
        <w:rPr>
          <w:rFonts w:cs="Times New Roman"/>
        </w:rPr>
        <w:t>important</w:t>
      </w:r>
      <w:r w:rsidRPr="000546A4">
        <w:rPr>
          <w:rFonts w:cs="Times New Roman"/>
          <w:spacing w:val="-4"/>
        </w:rPr>
        <w:t xml:space="preserve"> </w:t>
      </w:r>
      <w:r w:rsidRPr="000546A4">
        <w:rPr>
          <w:rFonts w:cs="Times New Roman"/>
        </w:rPr>
        <w:t>that</w:t>
      </w:r>
      <w:r w:rsidRPr="000546A4">
        <w:rPr>
          <w:rFonts w:cs="Times New Roman"/>
          <w:spacing w:val="-3"/>
        </w:rPr>
        <w:t xml:space="preserve"> </w:t>
      </w:r>
      <w:r w:rsidRPr="000546A4">
        <w:rPr>
          <w:rFonts w:cs="Times New Roman"/>
        </w:rPr>
        <w:t>it</w:t>
      </w:r>
      <w:r w:rsidRPr="000546A4">
        <w:rPr>
          <w:rFonts w:cs="Times New Roman"/>
          <w:spacing w:val="-4"/>
        </w:rPr>
        <w:t xml:space="preserve"> </w:t>
      </w:r>
      <w:r w:rsidRPr="000546A4">
        <w:rPr>
          <w:rFonts w:cs="Times New Roman"/>
        </w:rPr>
        <w:t>should</w:t>
      </w:r>
      <w:r w:rsidRPr="000546A4">
        <w:rPr>
          <w:rFonts w:cs="Times New Roman"/>
          <w:spacing w:val="-4"/>
        </w:rPr>
        <w:t xml:space="preserve"> </w:t>
      </w:r>
      <w:r w:rsidRPr="000546A4">
        <w:rPr>
          <w:rFonts w:cs="Times New Roman"/>
        </w:rPr>
        <w:t>not</w:t>
      </w:r>
      <w:r w:rsidRPr="000546A4">
        <w:rPr>
          <w:rFonts w:cs="Times New Roman"/>
          <w:w w:val="99"/>
        </w:rPr>
        <w:t xml:space="preserve"> </w:t>
      </w:r>
      <w:r w:rsidRPr="000546A4">
        <w:rPr>
          <w:rFonts w:cs="Times New Roman"/>
        </w:rPr>
        <w:t>be</w:t>
      </w:r>
      <w:r w:rsidRPr="000546A4">
        <w:rPr>
          <w:rFonts w:cs="Times New Roman"/>
          <w:spacing w:val="-5"/>
        </w:rPr>
        <w:t xml:space="preserve"> </w:t>
      </w:r>
      <w:r w:rsidRPr="000546A4">
        <w:rPr>
          <w:rFonts w:cs="Times New Roman"/>
        </w:rPr>
        <w:t>interrupted</w:t>
      </w:r>
      <w:r w:rsidRPr="000546A4">
        <w:rPr>
          <w:rFonts w:cs="Times New Roman"/>
          <w:spacing w:val="-4"/>
        </w:rPr>
        <w:t xml:space="preserve"> </w:t>
      </w:r>
      <w:r w:rsidRPr="000546A4">
        <w:rPr>
          <w:rFonts w:cs="Times New Roman"/>
        </w:rPr>
        <w:t>by</w:t>
      </w:r>
      <w:r w:rsidRPr="000546A4">
        <w:rPr>
          <w:rFonts w:cs="Times New Roman"/>
          <w:spacing w:val="-4"/>
        </w:rPr>
        <w:t xml:space="preserve"> </w:t>
      </w:r>
      <w:r w:rsidRPr="000546A4">
        <w:rPr>
          <w:rFonts w:cs="Times New Roman"/>
        </w:rPr>
        <w:t>a</w:t>
      </w:r>
      <w:r w:rsidRPr="000546A4">
        <w:rPr>
          <w:rFonts w:cs="Times New Roman"/>
          <w:spacing w:val="-4"/>
        </w:rPr>
        <w:t xml:space="preserve"> </w:t>
      </w:r>
      <w:r w:rsidRPr="000546A4">
        <w:rPr>
          <w:rFonts w:cs="Times New Roman"/>
        </w:rPr>
        <w:t>strike.</w:t>
      </w:r>
      <w:r w:rsidRPr="000546A4">
        <w:rPr>
          <w:rFonts w:cs="Times New Roman"/>
          <w:spacing w:val="-4"/>
        </w:rPr>
        <w:t xml:space="preserve"> </w:t>
      </w:r>
      <w:r w:rsidRPr="000546A4">
        <w:rPr>
          <w:rFonts w:cs="Times New Roman"/>
        </w:rPr>
        <w:t>In</w:t>
      </w:r>
      <w:r w:rsidRPr="000546A4">
        <w:rPr>
          <w:rFonts w:cs="Times New Roman"/>
          <w:spacing w:val="-5"/>
        </w:rPr>
        <w:t xml:space="preserve"> </w:t>
      </w:r>
      <w:r w:rsidRPr="000546A4">
        <w:rPr>
          <w:rFonts w:cs="Times New Roman"/>
        </w:rPr>
        <w:t>many</w:t>
      </w:r>
      <w:r w:rsidRPr="000546A4">
        <w:rPr>
          <w:rFonts w:cs="Times New Roman"/>
          <w:spacing w:val="-4"/>
        </w:rPr>
        <w:t xml:space="preserve"> </w:t>
      </w:r>
      <w:r w:rsidRPr="000546A4">
        <w:rPr>
          <w:rFonts w:cs="Times New Roman"/>
        </w:rPr>
        <w:t>jurisdictions,</w:t>
      </w:r>
      <w:r w:rsidRPr="000546A4">
        <w:rPr>
          <w:rFonts w:cs="Times New Roman"/>
          <w:spacing w:val="-4"/>
        </w:rPr>
        <w:t xml:space="preserve"> </w:t>
      </w:r>
      <w:r w:rsidRPr="000546A4">
        <w:rPr>
          <w:rFonts w:cs="Times New Roman"/>
        </w:rPr>
        <w:t>separate</w:t>
      </w:r>
      <w:r w:rsidRPr="000546A4">
        <w:rPr>
          <w:rFonts w:cs="Times New Roman"/>
          <w:spacing w:val="-4"/>
        </w:rPr>
        <w:t xml:space="preserve"> </w:t>
      </w:r>
      <w:r w:rsidRPr="000546A4">
        <w:rPr>
          <w:rFonts w:cs="Times New Roman"/>
        </w:rPr>
        <w:t>statutes</w:t>
      </w:r>
      <w:r w:rsidRPr="000546A4">
        <w:rPr>
          <w:rFonts w:cs="Times New Roman"/>
          <w:spacing w:val="-4"/>
        </w:rPr>
        <w:t xml:space="preserve"> </w:t>
      </w:r>
      <w:r w:rsidRPr="000546A4">
        <w:rPr>
          <w:rFonts w:cs="Times New Roman"/>
        </w:rPr>
        <w:t>covering</w:t>
      </w:r>
      <w:r w:rsidRPr="000546A4">
        <w:rPr>
          <w:rFonts w:cs="Times New Roman"/>
          <w:spacing w:val="-4"/>
        </w:rPr>
        <w:t xml:space="preserve"> </w:t>
      </w:r>
      <w:r w:rsidRPr="000546A4">
        <w:rPr>
          <w:rFonts w:cs="Times New Roman"/>
        </w:rPr>
        <w:t>parts</w:t>
      </w:r>
      <w:r w:rsidRPr="000546A4">
        <w:rPr>
          <w:rFonts w:cs="Times New Roman"/>
          <w:spacing w:val="-5"/>
        </w:rPr>
        <w:t xml:space="preserve"> </w:t>
      </w:r>
      <w:r w:rsidRPr="000546A4">
        <w:rPr>
          <w:rFonts w:cs="Times New Roman"/>
        </w:rPr>
        <w:t>of</w:t>
      </w:r>
      <w:r w:rsidRPr="000546A4">
        <w:rPr>
          <w:rFonts w:cs="Times New Roman"/>
          <w:spacing w:val="-4"/>
        </w:rPr>
        <w:t xml:space="preserve"> </w:t>
      </w:r>
      <w:r w:rsidRPr="000546A4">
        <w:rPr>
          <w:rFonts w:cs="Times New Roman"/>
        </w:rPr>
        <w:t>the</w:t>
      </w:r>
      <w:r w:rsidRPr="000546A4">
        <w:rPr>
          <w:rFonts w:cs="Times New Roman"/>
          <w:spacing w:val="-4"/>
        </w:rPr>
        <w:t xml:space="preserve"> </w:t>
      </w:r>
      <w:r w:rsidRPr="000546A4">
        <w:rPr>
          <w:rFonts w:cs="Times New Roman"/>
        </w:rPr>
        <w:t>public</w:t>
      </w:r>
      <w:r w:rsidRPr="000546A4">
        <w:rPr>
          <w:rFonts w:cs="Times New Roman"/>
          <w:w w:val="99"/>
        </w:rPr>
        <w:t xml:space="preserve"> </w:t>
      </w:r>
      <w:r w:rsidRPr="000546A4">
        <w:rPr>
          <w:rFonts w:cs="Times New Roman"/>
        </w:rPr>
        <w:t>sector</w:t>
      </w:r>
      <w:r w:rsidRPr="000546A4">
        <w:rPr>
          <w:rFonts w:cs="Times New Roman"/>
          <w:spacing w:val="-4"/>
        </w:rPr>
        <w:t xml:space="preserve"> </w:t>
      </w:r>
      <w:r w:rsidRPr="000546A4">
        <w:rPr>
          <w:rFonts w:cs="Times New Roman"/>
        </w:rPr>
        <w:t>such</w:t>
      </w:r>
      <w:r w:rsidRPr="000546A4">
        <w:rPr>
          <w:rFonts w:cs="Times New Roman"/>
          <w:spacing w:val="-3"/>
        </w:rPr>
        <w:t xml:space="preserve"> </w:t>
      </w:r>
      <w:r w:rsidRPr="000546A4">
        <w:rPr>
          <w:rFonts w:cs="Times New Roman"/>
        </w:rPr>
        <w:t>as</w:t>
      </w:r>
      <w:r w:rsidRPr="000546A4">
        <w:rPr>
          <w:rFonts w:cs="Times New Roman"/>
          <w:spacing w:val="-3"/>
        </w:rPr>
        <w:t xml:space="preserve"> </w:t>
      </w:r>
      <w:r w:rsidRPr="000546A4">
        <w:rPr>
          <w:rFonts w:cs="Times New Roman"/>
        </w:rPr>
        <w:t>teachers</w:t>
      </w:r>
      <w:r w:rsidRPr="000546A4">
        <w:rPr>
          <w:rFonts w:cs="Times New Roman"/>
          <w:spacing w:val="-4"/>
        </w:rPr>
        <w:t xml:space="preserve"> </w:t>
      </w:r>
      <w:r w:rsidRPr="000546A4">
        <w:rPr>
          <w:rFonts w:cs="Times New Roman"/>
        </w:rPr>
        <w:t>or</w:t>
      </w:r>
      <w:r w:rsidRPr="000546A4">
        <w:rPr>
          <w:rFonts w:cs="Times New Roman"/>
          <w:spacing w:val="-3"/>
        </w:rPr>
        <w:t xml:space="preserve"> </w:t>
      </w:r>
      <w:r w:rsidRPr="000546A4">
        <w:rPr>
          <w:rFonts w:cs="Times New Roman"/>
        </w:rPr>
        <w:t>health</w:t>
      </w:r>
      <w:r w:rsidRPr="000546A4">
        <w:rPr>
          <w:rFonts w:cs="Times New Roman"/>
          <w:spacing w:val="-3"/>
        </w:rPr>
        <w:t xml:space="preserve"> </w:t>
      </w:r>
      <w:r w:rsidRPr="000546A4">
        <w:rPr>
          <w:rFonts w:cs="Times New Roman"/>
        </w:rPr>
        <w:t>workers</w:t>
      </w:r>
      <w:r w:rsidRPr="000546A4">
        <w:rPr>
          <w:rFonts w:cs="Times New Roman"/>
          <w:spacing w:val="-4"/>
        </w:rPr>
        <w:t xml:space="preserve"> </w:t>
      </w:r>
      <w:r w:rsidRPr="000546A4">
        <w:rPr>
          <w:rFonts w:cs="Times New Roman"/>
        </w:rPr>
        <w:t>have</w:t>
      </w:r>
      <w:r w:rsidRPr="000546A4">
        <w:rPr>
          <w:rFonts w:cs="Times New Roman"/>
          <w:spacing w:val="-3"/>
        </w:rPr>
        <w:t xml:space="preserve"> </w:t>
      </w:r>
      <w:r w:rsidRPr="000546A4">
        <w:rPr>
          <w:rFonts w:cs="Times New Roman"/>
        </w:rPr>
        <w:t>been</w:t>
      </w:r>
      <w:r w:rsidRPr="000546A4">
        <w:rPr>
          <w:rFonts w:cs="Times New Roman"/>
          <w:spacing w:val="-3"/>
        </w:rPr>
        <w:t xml:space="preserve"> </w:t>
      </w:r>
      <w:r w:rsidRPr="000546A4">
        <w:rPr>
          <w:rFonts w:cs="Times New Roman"/>
        </w:rPr>
        <w:t>passed.</w:t>
      </w:r>
      <w:r w:rsidRPr="000546A4">
        <w:rPr>
          <w:rFonts w:cs="Times New Roman"/>
          <w:spacing w:val="-3"/>
        </w:rPr>
        <w:t xml:space="preserve"> </w:t>
      </w:r>
      <w:r w:rsidRPr="000546A4">
        <w:rPr>
          <w:rFonts w:cs="Times New Roman"/>
        </w:rPr>
        <w:t>There</w:t>
      </w:r>
      <w:r w:rsidRPr="000546A4">
        <w:rPr>
          <w:rFonts w:cs="Times New Roman"/>
          <w:spacing w:val="-4"/>
        </w:rPr>
        <w:t xml:space="preserve"> </w:t>
      </w:r>
      <w:r w:rsidRPr="000546A4">
        <w:rPr>
          <w:rFonts w:cs="Times New Roman"/>
        </w:rPr>
        <w:t>is</w:t>
      </w:r>
      <w:r w:rsidRPr="000546A4">
        <w:rPr>
          <w:rFonts w:cs="Times New Roman"/>
          <w:spacing w:val="-3"/>
        </w:rPr>
        <w:t xml:space="preserve"> </w:t>
      </w:r>
      <w:r w:rsidRPr="000546A4">
        <w:rPr>
          <w:rFonts w:cs="Times New Roman"/>
        </w:rPr>
        <w:t>a</w:t>
      </w:r>
      <w:r w:rsidRPr="000546A4">
        <w:rPr>
          <w:rFonts w:cs="Times New Roman"/>
          <w:spacing w:val="-3"/>
        </w:rPr>
        <w:t xml:space="preserve"> </w:t>
      </w:r>
      <w:r w:rsidRPr="000546A4">
        <w:rPr>
          <w:rFonts w:cs="Times New Roman"/>
        </w:rPr>
        <w:t>great</w:t>
      </w:r>
      <w:r w:rsidRPr="000546A4">
        <w:rPr>
          <w:rFonts w:cs="Times New Roman"/>
          <w:spacing w:val="-4"/>
        </w:rPr>
        <w:t xml:space="preserve"> </w:t>
      </w:r>
      <w:r w:rsidRPr="000546A4">
        <w:rPr>
          <w:rFonts w:cs="Times New Roman"/>
        </w:rPr>
        <w:t>deal</w:t>
      </w:r>
      <w:r w:rsidRPr="000546A4">
        <w:rPr>
          <w:rFonts w:cs="Times New Roman"/>
          <w:spacing w:val="-3"/>
        </w:rPr>
        <w:t xml:space="preserve"> </w:t>
      </w:r>
      <w:r w:rsidRPr="000546A4">
        <w:rPr>
          <w:rFonts w:cs="Times New Roman"/>
        </w:rPr>
        <w:t>of</w:t>
      </w:r>
      <w:r w:rsidRPr="000546A4">
        <w:rPr>
          <w:rFonts w:cs="Times New Roman"/>
          <w:spacing w:val="-3"/>
        </w:rPr>
        <w:t xml:space="preserve"> </w:t>
      </w:r>
      <w:r w:rsidRPr="000546A4">
        <w:rPr>
          <w:rFonts w:cs="Times New Roman"/>
        </w:rPr>
        <w:t>variation</w:t>
      </w:r>
      <w:r w:rsidRPr="000546A4">
        <w:rPr>
          <w:rFonts w:cs="Times New Roman"/>
          <w:spacing w:val="-3"/>
        </w:rPr>
        <w:t xml:space="preserve"> </w:t>
      </w:r>
      <w:r w:rsidRPr="000546A4">
        <w:rPr>
          <w:rFonts w:cs="Times New Roman"/>
        </w:rPr>
        <w:t>with respect</w:t>
      </w:r>
      <w:r w:rsidRPr="000546A4">
        <w:rPr>
          <w:rFonts w:cs="Times New Roman"/>
          <w:spacing w:val="-5"/>
        </w:rPr>
        <w:t xml:space="preserve"> </w:t>
      </w:r>
      <w:r w:rsidRPr="000546A4">
        <w:rPr>
          <w:rFonts w:cs="Times New Roman"/>
        </w:rPr>
        <w:t>to</w:t>
      </w:r>
      <w:r w:rsidRPr="000546A4">
        <w:rPr>
          <w:rFonts w:cs="Times New Roman"/>
          <w:spacing w:val="-5"/>
        </w:rPr>
        <w:t xml:space="preserve"> </w:t>
      </w:r>
      <w:r w:rsidRPr="000546A4">
        <w:rPr>
          <w:rFonts w:cs="Times New Roman"/>
        </w:rPr>
        <w:t>the</w:t>
      </w:r>
      <w:r w:rsidRPr="000546A4">
        <w:rPr>
          <w:rFonts w:cs="Times New Roman"/>
          <w:spacing w:val="-4"/>
        </w:rPr>
        <w:t xml:space="preserve"> </w:t>
      </w:r>
      <w:r w:rsidRPr="000546A4">
        <w:rPr>
          <w:rFonts w:cs="Times New Roman"/>
        </w:rPr>
        <w:t>right</w:t>
      </w:r>
      <w:r w:rsidRPr="000546A4">
        <w:rPr>
          <w:rFonts w:cs="Times New Roman"/>
          <w:spacing w:val="-5"/>
        </w:rPr>
        <w:t xml:space="preserve"> </w:t>
      </w:r>
      <w:r w:rsidRPr="000546A4">
        <w:rPr>
          <w:rFonts w:cs="Times New Roman"/>
        </w:rPr>
        <w:t>to</w:t>
      </w:r>
      <w:r w:rsidRPr="000546A4">
        <w:rPr>
          <w:rFonts w:cs="Times New Roman"/>
          <w:spacing w:val="-4"/>
        </w:rPr>
        <w:t xml:space="preserve"> </w:t>
      </w:r>
      <w:r w:rsidRPr="000546A4">
        <w:rPr>
          <w:rFonts w:cs="Times New Roman"/>
        </w:rPr>
        <w:t>strike</w:t>
      </w:r>
      <w:r w:rsidRPr="000546A4">
        <w:rPr>
          <w:rFonts w:cs="Times New Roman"/>
          <w:spacing w:val="-5"/>
        </w:rPr>
        <w:t xml:space="preserve"> </w:t>
      </w:r>
      <w:r w:rsidRPr="000546A4">
        <w:rPr>
          <w:rFonts w:cs="Times New Roman"/>
        </w:rPr>
        <w:t>in</w:t>
      </w:r>
      <w:r w:rsidRPr="000546A4">
        <w:rPr>
          <w:rFonts w:cs="Times New Roman"/>
          <w:spacing w:val="-4"/>
        </w:rPr>
        <w:t xml:space="preserve"> </w:t>
      </w:r>
      <w:r w:rsidRPr="000546A4">
        <w:rPr>
          <w:rFonts w:cs="Times New Roman"/>
        </w:rPr>
        <w:t>the</w:t>
      </w:r>
      <w:r w:rsidRPr="000546A4">
        <w:rPr>
          <w:rFonts w:cs="Times New Roman"/>
          <w:spacing w:val="-5"/>
        </w:rPr>
        <w:t xml:space="preserve"> </w:t>
      </w:r>
      <w:r w:rsidRPr="000546A4">
        <w:rPr>
          <w:rFonts w:cs="Times New Roman"/>
        </w:rPr>
        <w:t>provincial</w:t>
      </w:r>
      <w:r w:rsidRPr="000546A4">
        <w:rPr>
          <w:rFonts w:cs="Times New Roman"/>
          <w:spacing w:val="-4"/>
        </w:rPr>
        <w:t xml:space="preserve"> </w:t>
      </w:r>
      <w:r w:rsidRPr="000546A4">
        <w:rPr>
          <w:rFonts w:cs="Times New Roman"/>
        </w:rPr>
        <w:t>legislation.</w:t>
      </w:r>
      <w:r w:rsidRPr="000546A4">
        <w:rPr>
          <w:rFonts w:cs="Times New Roman"/>
          <w:spacing w:val="-5"/>
        </w:rPr>
        <w:t xml:space="preserve"> </w:t>
      </w:r>
      <w:r w:rsidRPr="000546A4">
        <w:rPr>
          <w:rFonts w:cs="Times New Roman"/>
        </w:rPr>
        <w:t>In</w:t>
      </w:r>
      <w:r w:rsidRPr="000546A4">
        <w:rPr>
          <w:rFonts w:cs="Times New Roman"/>
          <w:spacing w:val="-5"/>
        </w:rPr>
        <w:t xml:space="preserve"> </w:t>
      </w:r>
      <w:r w:rsidRPr="000546A4">
        <w:rPr>
          <w:rFonts w:cs="Times New Roman"/>
        </w:rPr>
        <w:t>some</w:t>
      </w:r>
      <w:r w:rsidRPr="000546A4">
        <w:rPr>
          <w:rFonts w:cs="Times New Roman"/>
          <w:spacing w:val="-4"/>
        </w:rPr>
        <w:t xml:space="preserve"> </w:t>
      </w:r>
      <w:r w:rsidRPr="000546A4">
        <w:rPr>
          <w:rFonts w:cs="Times New Roman"/>
        </w:rPr>
        <w:t>provinces,</w:t>
      </w:r>
      <w:r w:rsidRPr="000546A4">
        <w:rPr>
          <w:rFonts w:cs="Times New Roman"/>
          <w:spacing w:val="-5"/>
        </w:rPr>
        <w:t xml:space="preserve"> </w:t>
      </w:r>
      <w:r w:rsidRPr="000546A4">
        <w:rPr>
          <w:rFonts w:cs="Times New Roman"/>
        </w:rPr>
        <w:t>government</w:t>
      </w:r>
      <w:r w:rsidRPr="000546A4">
        <w:rPr>
          <w:rFonts w:cs="Times New Roman"/>
          <w:spacing w:val="-4"/>
        </w:rPr>
        <w:t xml:space="preserve"> </w:t>
      </w:r>
      <w:r w:rsidRPr="000546A4">
        <w:rPr>
          <w:rFonts w:cs="Times New Roman"/>
        </w:rPr>
        <w:t>and</w:t>
      </w:r>
      <w:r w:rsidRPr="000546A4">
        <w:rPr>
          <w:rFonts w:cs="Times New Roman"/>
          <w:spacing w:val="-5"/>
        </w:rPr>
        <w:t xml:space="preserve"> </w:t>
      </w:r>
      <w:r w:rsidRPr="000546A4">
        <w:rPr>
          <w:rFonts w:cs="Times New Roman"/>
        </w:rPr>
        <w:t>other public</w:t>
      </w:r>
      <w:r w:rsidRPr="000546A4">
        <w:rPr>
          <w:rFonts w:cs="Times New Roman"/>
          <w:spacing w:val="-5"/>
        </w:rPr>
        <w:t xml:space="preserve"> </w:t>
      </w:r>
      <w:r w:rsidRPr="000546A4">
        <w:rPr>
          <w:rFonts w:cs="Times New Roman"/>
        </w:rPr>
        <w:t>sector</w:t>
      </w:r>
      <w:r w:rsidRPr="000546A4">
        <w:rPr>
          <w:rFonts w:cs="Times New Roman"/>
          <w:spacing w:val="-5"/>
        </w:rPr>
        <w:t xml:space="preserve"> </w:t>
      </w:r>
      <w:r w:rsidRPr="000546A4">
        <w:rPr>
          <w:rFonts w:cs="Times New Roman"/>
        </w:rPr>
        <w:t>employees</w:t>
      </w:r>
      <w:r w:rsidRPr="000546A4">
        <w:rPr>
          <w:rFonts w:cs="Times New Roman"/>
          <w:spacing w:val="-4"/>
        </w:rPr>
        <w:t xml:space="preserve"> </w:t>
      </w:r>
      <w:r w:rsidRPr="000546A4">
        <w:rPr>
          <w:rFonts w:cs="Times New Roman"/>
        </w:rPr>
        <w:t>have</w:t>
      </w:r>
      <w:r w:rsidRPr="000546A4">
        <w:rPr>
          <w:rFonts w:cs="Times New Roman"/>
          <w:spacing w:val="-5"/>
        </w:rPr>
        <w:t xml:space="preserve"> </w:t>
      </w:r>
      <w:r w:rsidRPr="000546A4">
        <w:rPr>
          <w:rFonts w:cs="Times New Roman"/>
        </w:rPr>
        <w:t>been</w:t>
      </w:r>
      <w:r w:rsidRPr="000546A4">
        <w:rPr>
          <w:rFonts w:cs="Times New Roman"/>
          <w:spacing w:val="-5"/>
        </w:rPr>
        <w:t xml:space="preserve"> </w:t>
      </w:r>
      <w:r w:rsidRPr="000546A4">
        <w:rPr>
          <w:rFonts w:cs="Times New Roman"/>
        </w:rPr>
        <w:t>given</w:t>
      </w:r>
      <w:r w:rsidRPr="000546A4">
        <w:rPr>
          <w:rFonts w:cs="Times New Roman"/>
          <w:spacing w:val="-4"/>
        </w:rPr>
        <w:t xml:space="preserve"> </w:t>
      </w:r>
      <w:r w:rsidRPr="000546A4">
        <w:rPr>
          <w:rFonts w:cs="Times New Roman"/>
        </w:rPr>
        <w:t>the</w:t>
      </w:r>
      <w:r w:rsidRPr="000546A4">
        <w:rPr>
          <w:rFonts w:cs="Times New Roman"/>
          <w:spacing w:val="-5"/>
        </w:rPr>
        <w:t xml:space="preserve"> </w:t>
      </w:r>
      <w:r w:rsidRPr="000546A4">
        <w:rPr>
          <w:rFonts w:cs="Times New Roman"/>
        </w:rPr>
        <w:t>right</w:t>
      </w:r>
      <w:r w:rsidRPr="000546A4">
        <w:rPr>
          <w:rFonts w:cs="Times New Roman"/>
          <w:spacing w:val="-4"/>
        </w:rPr>
        <w:t xml:space="preserve"> </w:t>
      </w:r>
      <w:r w:rsidRPr="000546A4">
        <w:rPr>
          <w:rFonts w:cs="Times New Roman"/>
        </w:rPr>
        <w:t>to</w:t>
      </w:r>
      <w:r w:rsidRPr="000546A4">
        <w:rPr>
          <w:rFonts w:cs="Times New Roman"/>
          <w:spacing w:val="-5"/>
        </w:rPr>
        <w:t xml:space="preserve"> </w:t>
      </w:r>
      <w:r w:rsidRPr="000546A4">
        <w:rPr>
          <w:rFonts w:cs="Times New Roman"/>
        </w:rPr>
        <w:t>strike.</w:t>
      </w:r>
      <w:r w:rsidRPr="000546A4">
        <w:rPr>
          <w:rFonts w:cs="Times New Roman"/>
          <w:spacing w:val="-5"/>
        </w:rPr>
        <w:t xml:space="preserve"> </w:t>
      </w:r>
      <w:r w:rsidRPr="000546A4">
        <w:rPr>
          <w:rFonts w:cs="Times New Roman"/>
        </w:rPr>
        <w:t>In</w:t>
      </w:r>
      <w:r w:rsidRPr="000546A4">
        <w:rPr>
          <w:rFonts w:cs="Times New Roman"/>
          <w:spacing w:val="-4"/>
        </w:rPr>
        <w:t xml:space="preserve"> </w:t>
      </w:r>
      <w:r w:rsidRPr="000546A4">
        <w:rPr>
          <w:rFonts w:cs="Times New Roman"/>
        </w:rPr>
        <w:t>other</w:t>
      </w:r>
      <w:r w:rsidRPr="000546A4">
        <w:rPr>
          <w:rFonts w:cs="Times New Roman"/>
          <w:spacing w:val="-5"/>
        </w:rPr>
        <w:t xml:space="preserve"> </w:t>
      </w:r>
      <w:r w:rsidRPr="000546A4">
        <w:rPr>
          <w:rFonts w:cs="Times New Roman"/>
        </w:rPr>
        <w:t>provinces,</w:t>
      </w:r>
      <w:r w:rsidRPr="000546A4">
        <w:rPr>
          <w:rFonts w:cs="Times New Roman"/>
          <w:spacing w:val="-5"/>
        </w:rPr>
        <w:t xml:space="preserve"> </w:t>
      </w:r>
      <w:r w:rsidRPr="000546A4">
        <w:rPr>
          <w:rFonts w:cs="Times New Roman"/>
        </w:rPr>
        <w:t>employees</w:t>
      </w:r>
      <w:r w:rsidRPr="000546A4">
        <w:rPr>
          <w:rFonts w:cs="Times New Roman"/>
          <w:spacing w:val="-4"/>
        </w:rPr>
        <w:t xml:space="preserve"> </w:t>
      </w:r>
      <w:r w:rsidRPr="000546A4">
        <w:rPr>
          <w:rFonts w:cs="Times New Roman"/>
        </w:rPr>
        <w:t>are</w:t>
      </w:r>
      <w:r w:rsidRPr="000546A4">
        <w:rPr>
          <w:rFonts w:cs="Times New Roman"/>
          <w:spacing w:val="-5"/>
        </w:rPr>
        <w:t xml:space="preserve"> </w:t>
      </w:r>
      <w:r w:rsidRPr="000546A4">
        <w:rPr>
          <w:rFonts w:cs="Times New Roman"/>
        </w:rPr>
        <w:t>not</w:t>
      </w:r>
      <w:r w:rsidRPr="000546A4">
        <w:rPr>
          <w:rFonts w:cs="Times New Roman"/>
          <w:w w:val="99"/>
        </w:rPr>
        <w:t xml:space="preserve"> </w:t>
      </w:r>
      <w:r w:rsidRPr="000546A4">
        <w:rPr>
          <w:rFonts w:cs="Times New Roman"/>
        </w:rPr>
        <w:t>allowed</w:t>
      </w:r>
      <w:r w:rsidRPr="000546A4">
        <w:rPr>
          <w:rFonts w:cs="Times New Roman"/>
          <w:spacing w:val="-5"/>
        </w:rPr>
        <w:t xml:space="preserve"> </w:t>
      </w:r>
      <w:r w:rsidRPr="000546A4">
        <w:rPr>
          <w:rFonts w:cs="Times New Roman"/>
        </w:rPr>
        <w:t>to</w:t>
      </w:r>
      <w:r w:rsidRPr="000546A4">
        <w:rPr>
          <w:rFonts w:cs="Times New Roman"/>
          <w:spacing w:val="-5"/>
        </w:rPr>
        <w:t xml:space="preserve"> </w:t>
      </w:r>
      <w:r w:rsidRPr="000546A4">
        <w:rPr>
          <w:rFonts w:cs="Times New Roman"/>
        </w:rPr>
        <w:t>strike,</w:t>
      </w:r>
      <w:r w:rsidRPr="000546A4">
        <w:rPr>
          <w:rFonts w:cs="Times New Roman"/>
          <w:spacing w:val="-5"/>
        </w:rPr>
        <w:t xml:space="preserve"> </w:t>
      </w:r>
      <w:r w:rsidRPr="000546A4">
        <w:rPr>
          <w:rFonts w:cs="Times New Roman"/>
        </w:rPr>
        <w:t>and</w:t>
      </w:r>
      <w:r w:rsidRPr="000546A4">
        <w:rPr>
          <w:rFonts w:cs="Times New Roman"/>
          <w:spacing w:val="-4"/>
        </w:rPr>
        <w:t xml:space="preserve"> </w:t>
      </w:r>
      <w:r w:rsidRPr="000546A4">
        <w:rPr>
          <w:rFonts w:cs="Times New Roman"/>
        </w:rPr>
        <w:t>an</w:t>
      </w:r>
      <w:r w:rsidRPr="000546A4">
        <w:rPr>
          <w:rFonts w:cs="Times New Roman"/>
          <w:spacing w:val="-5"/>
        </w:rPr>
        <w:t xml:space="preserve"> </w:t>
      </w:r>
      <w:r w:rsidRPr="000546A4">
        <w:rPr>
          <w:rFonts w:cs="Times New Roman"/>
        </w:rPr>
        <w:t>alternative</w:t>
      </w:r>
      <w:r w:rsidRPr="000546A4">
        <w:rPr>
          <w:rFonts w:cs="Times New Roman"/>
          <w:spacing w:val="-5"/>
        </w:rPr>
        <w:t xml:space="preserve"> </w:t>
      </w:r>
      <w:r w:rsidRPr="000546A4">
        <w:rPr>
          <w:rFonts w:cs="Times New Roman"/>
        </w:rPr>
        <w:t>interest</w:t>
      </w:r>
      <w:r w:rsidRPr="000546A4">
        <w:rPr>
          <w:rFonts w:cs="Times New Roman"/>
          <w:spacing w:val="-4"/>
        </w:rPr>
        <w:t xml:space="preserve"> </w:t>
      </w:r>
      <w:r w:rsidRPr="000546A4">
        <w:rPr>
          <w:rFonts w:cs="Times New Roman"/>
        </w:rPr>
        <w:t>arbitration</w:t>
      </w:r>
      <w:r w:rsidRPr="000546A4">
        <w:rPr>
          <w:rFonts w:cs="Times New Roman"/>
          <w:spacing w:val="-5"/>
        </w:rPr>
        <w:t xml:space="preserve"> </w:t>
      </w:r>
      <w:r w:rsidRPr="000546A4">
        <w:rPr>
          <w:rFonts w:cs="Times New Roman"/>
        </w:rPr>
        <w:t>has</w:t>
      </w:r>
      <w:r w:rsidRPr="000546A4">
        <w:rPr>
          <w:rFonts w:cs="Times New Roman"/>
          <w:spacing w:val="-5"/>
        </w:rPr>
        <w:t xml:space="preserve"> </w:t>
      </w:r>
      <w:r w:rsidRPr="000546A4">
        <w:rPr>
          <w:rFonts w:cs="Times New Roman"/>
        </w:rPr>
        <w:t>been</w:t>
      </w:r>
      <w:r w:rsidRPr="000546A4">
        <w:rPr>
          <w:rFonts w:cs="Times New Roman"/>
          <w:spacing w:val="-4"/>
        </w:rPr>
        <w:t xml:space="preserve"> </w:t>
      </w:r>
      <w:r w:rsidRPr="000546A4">
        <w:rPr>
          <w:rFonts w:cs="Times New Roman"/>
        </w:rPr>
        <w:t>established</w:t>
      </w:r>
      <w:r w:rsidRPr="000546A4">
        <w:rPr>
          <w:rFonts w:cs="Times New Roman"/>
          <w:spacing w:val="-5"/>
        </w:rPr>
        <w:t xml:space="preserve"> </w:t>
      </w:r>
      <w:r w:rsidRPr="000546A4">
        <w:rPr>
          <w:rFonts w:cs="Times New Roman"/>
        </w:rPr>
        <w:t>as</w:t>
      </w:r>
      <w:r w:rsidRPr="000546A4">
        <w:rPr>
          <w:rFonts w:cs="Times New Roman"/>
          <w:spacing w:val="-5"/>
        </w:rPr>
        <w:t xml:space="preserve"> </w:t>
      </w:r>
      <w:r w:rsidRPr="000546A4">
        <w:rPr>
          <w:rFonts w:cs="Times New Roman"/>
        </w:rPr>
        <w:t>the</w:t>
      </w:r>
      <w:r w:rsidRPr="000546A4">
        <w:rPr>
          <w:rFonts w:cs="Times New Roman"/>
          <w:spacing w:val="-4"/>
        </w:rPr>
        <w:t xml:space="preserve"> </w:t>
      </w:r>
      <w:r w:rsidRPr="000546A4">
        <w:rPr>
          <w:rFonts w:cs="Times New Roman"/>
        </w:rPr>
        <w:t>contract</w:t>
      </w:r>
      <w:r w:rsidRPr="000546A4">
        <w:rPr>
          <w:rFonts w:cs="Times New Roman"/>
          <w:spacing w:val="-5"/>
        </w:rPr>
        <w:t xml:space="preserve"> </w:t>
      </w:r>
      <w:r w:rsidRPr="000546A4">
        <w:rPr>
          <w:rFonts w:cs="Times New Roman"/>
        </w:rPr>
        <w:t>dispute</w:t>
      </w:r>
      <w:r w:rsidRPr="000546A4">
        <w:rPr>
          <w:rFonts w:cs="Times New Roman"/>
          <w:w w:val="99"/>
        </w:rPr>
        <w:t xml:space="preserve"> </w:t>
      </w:r>
      <w:r w:rsidRPr="000546A4">
        <w:rPr>
          <w:rFonts w:cs="Times New Roman"/>
        </w:rPr>
        <w:t>resolution</w:t>
      </w:r>
      <w:r w:rsidRPr="000546A4">
        <w:rPr>
          <w:rFonts w:cs="Times New Roman"/>
          <w:spacing w:val="-17"/>
        </w:rPr>
        <w:t xml:space="preserve"> </w:t>
      </w:r>
      <w:r w:rsidRPr="000546A4">
        <w:rPr>
          <w:rFonts w:cs="Times New Roman"/>
        </w:rPr>
        <w:t>mechanism.</w:t>
      </w:r>
    </w:p>
    <w:p w14:paraId="20E3F9AA" w14:textId="77777777" w:rsidR="00B04576" w:rsidRPr="000546A4" w:rsidRDefault="00B04576" w:rsidP="0091135D">
      <w:pPr>
        <w:jc w:val="both"/>
        <w:rPr>
          <w:rFonts w:ascii="Times New Roman" w:hAnsi="Times New Roman" w:cs="Times New Roman"/>
          <w:sz w:val="24"/>
          <w:szCs w:val="24"/>
        </w:rPr>
      </w:pPr>
    </w:p>
    <w:p w14:paraId="20E3F9AB" w14:textId="5FF565F1" w:rsidR="00B04576" w:rsidRPr="004656AB" w:rsidRDefault="006F2664" w:rsidP="0091135D">
      <w:pPr>
        <w:pStyle w:val="Heading1"/>
        <w:numPr>
          <w:ilvl w:val="0"/>
          <w:numId w:val="3"/>
        </w:numPr>
        <w:tabs>
          <w:tab w:val="left" w:pos="349"/>
        </w:tabs>
        <w:ind w:left="0" w:firstLine="0"/>
        <w:jc w:val="both"/>
        <w:rPr>
          <w:rFonts w:cs="Times New Roman"/>
        </w:rPr>
      </w:pPr>
      <w:r w:rsidRPr="004656AB">
        <w:rPr>
          <w:rFonts w:cs="Times New Roman"/>
        </w:rPr>
        <w:t>Are</w:t>
      </w:r>
      <w:r w:rsidRPr="004656AB">
        <w:rPr>
          <w:rFonts w:cs="Times New Roman"/>
          <w:spacing w:val="-3"/>
        </w:rPr>
        <w:t xml:space="preserve"> </w:t>
      </w:r>
      <w:r w:rsidRPr="004656AB">
        <w:rPr>
          <w:rFonts w:cs="Times New Roman"/>
        </w:rPr>
        <w:t>there</w:t>
      </w:r>
      <w:r w:rsidRPr="004656AB">
        <w:rPr>
          <w:rFonts w:cs="Times New Roman"/>
          <w:spacing w:val="-3"/>
        </w:rPr>
        <w:t xml:space="preserve"> </w:t>
      </w:r>
      <w:r w:rsidRPr="004656AB">
        <w:rPr>
          <w:rFonts w:cs="Times New Roman"/>
        </w:rPr>
        <w:t>any</w:t>
      </w:r>
      <w:r w:rsidRPr="004656AB">
        <w:rPr>
          <w:rFonts w:cs="Times New Roman"/>
          <w:spacing w:val="-2"/>
        </w:rPr>
        <w:t xml:space="preserve"> </w:t>
      </w:r>
      <w:r w:rsidRPr="004656AB">
        <w:rPr>
          <w:rFonts w:cs="Times New Roman"/>
        </w:rPr>
        <w:t>reasons</w:t>
      </w:r>
      <w:r w:rsidRPr="004656AB">
        <w:rPr>
          <w:rFonts w:cs="Times New Roman"/>
          <w:spacing w:val="-3"/>
        </w:rPr>
        <w:t xml:space="preserve"> </w:t>
      </w:r>
      <w:r w:rsidRPr="004656AB">
        <w:rPr>
          <w:rFonts w:cs="Times New Roman"/>
        </w:rPr>
        <w:t>why</w:t>
      </w:r>
      <w:r w:rsidRPr="004656AB">
        <w:rPr>
          <w:rFonts w:cs="Times New Roman"/>
          <w:spacing w:val="-3"/>
        </w:rPr>
        <w:t xml:space="preserve"> </w:t>
      </w:r>
      <w:proofErr w:type="spellStart"/>
      <w:r w:rsidRPr="004656AB">
        <w:rPr>
          <w:rFonts w:cs="Times New Roman"/>
        </w:rPr>
        <w:t>labour</w:t>
      </w:r>
      <w:proofErr w:type="spellEnd"/>
      <w:r w:rsidRPr="004656AB">
        <w:rPr>
          <w:rFonts w:cs="Times New Roman"/>
          <w:spacing w:val="-2"/>
        </w:rPr>
        <w:t xml:space="preserve"> </w:t>
      </w:r>
      <w:r w:rsidRPr="004656AB">
        <w:rPr>
          <w:rFonts w:cs="Times New Roman"/>
        </w:rPr>
        <w:t>relations</w:t>
      </w:r>
      <w:r w:rsidRPr="004656AB">
        <w:rPr>
          <w:rFonts w:cs="Times New Roman"/>
          <w:spacing w:val="-3"/>
        </w:rPr>
        <w:t xml:space="preserve"> </w:t>
      </w:r>
      <w:r w:rsidRPr="004656AB">
        <w:rPr>
          <w:rFonts w:cs="Times New Roman"/>
        </w:rPr>
        <w:t>would</w:t>
      </w:r>
      <w:r w:rsidRPr="004656AB">
        <w:rPr>
          <w:rFonts w:cs="Times New Roman"/>
          <w:spacing w:val="-2"/>
        </w:rPr>
        <w:t xml:space="preserve"> </w:t>
      </w:r>
      <w:r w:rsidRPr="004656AB">
        <w:rPr>
          <w:rFonts w:cs="Times New Roman"/>
        </w:rPr>
        <w:t>be</w:t>
      </w:r>
      <w:r w:rsidRPr="004656AB">
        <w:rPr>
          <w:rFonts w:cs="Times New Roman"/>
          <w:spacing w:val="-3"/>
        </w:rPr>
        <w:t xml:space="preserve"> </w:t>
      </w:r>
      <w:r w:rsidRPr="004656AB">
        <w:rPr>
          <w:rFonts w:cs="Times New Roman"/>
        </w:rPr>
        <w:t>more</w:t>
      </w:r>
      <w:r w:rsidRPr="004656AB">
        <w:rPr>
          <w:rFonts w:cs="Times New Roman"/>
          <w:spacing w:val="-3"/>
        </w:rPr>
        <w:t xml:space="preserve"> </w:t>
      </w:r>
      <w:r w:rsidRPr="004656AB">
        <w:rPr>
          <w:rFonts w:cs="Times New Roman"/>
        </w:rPr>
        <w:t>confrontational</w:t>
      </w:r>
      <w:r w:rsidRPr="004656AB">
        <w:rPr>
          <w:rFonts w:cs="Times New Roman"/>
          <w:spacing w:val="-2"/>
        </w:rPr>
        <w:t xml:space="preserve"> </w:t>
      </w:r>
      <w:r w:rsidRPr="004656AB">
        <w:rPr>
          <w:rFonts w:cs="Times New Roman"/>
        </w:rPr>
        <w:t>in</w:t>
      </w:r>
      <w:r w:rsidRPr="004656AB">
        <w:rPr>
          <w:rFonts w:cs="Times New Roman"/>
          <w:spacing w:val="-3"/>
        </w:rPr>
        <w:t xml:space="preserve"> </w:t>
      </w:r>
      <w:r w:rsidRPr="004656AB">
        <w:rPr>
          <w:rFonts w:cs="Times New Roman"/>
        </w:rPr>
        <w:t>the</w:t>
      </w:r>
      <w:r w:rsidRPr="004656AB">
        <w:rPr>
          <w:rFonts w:cs="Times New Roman"/>
          <w:spacing w:val="-3"/>
        </w:rPr>
        <w:t xml:space="preserve"> </w:t>
      </w:r>
      <w:r w:rsidRPr="004656AB">
        <w:rPr>
          <w:rFonts w:cs="Times New Roman"/>
        </w:rPr>
        <w:t>public</w:t>
      </w:r>
      <w:r w:rsidRPr="004656AB">
        <w:rPr>
          <w:rFonts w:cs="Times New Roman"/>
          <w:w w:val="99"/>
        </w:rPr>
        <w:t xml:space="preserve"> </w:t>
      </w:r>
      <w:r w:rsidRPr="004656AB">
        <w:rPr>
          <w:rFonts w:cs="Times New Roman"/>
        </w:rPr>
        <w:t>sector</w:t>
      </w:r>
      <w:r w:rsidRPr="004656AB">
        <w:rPr>
          <w:rFonts w:cs="Times New Roman"/>
          <w:spacing w:val="-4"/>
        </w:rPr>
        <w:t xml:space="preserve"> </w:t>
      </w:r>
      <w:r w:rsidRPr="004656AB">
        <w:rPr>
          <w:rFonts w:cs="Times New Roman"/>
        </w:rPr>
        <w:t>as</w:t>
      </w:r>
      <w:r w:rsidRPr="004656AB">
        <w:rPr>
          <w:rFonts w:cs="Times New Roman"/>
          <w:spacing w:val="-3"/>
        </w:rPr>
        <w:t xml:space="preserve"> </w:t>
      </w:r>
      <w:r w:rsidRPr="004656AB">
        <w:rPr>
          <w:rFonts w:cs="Times New Roman"/>
        </w:rPr>
        <w:t>opposed</w:t>
      </w:r>
      <w:r w:rsidRPr="004656AB">
        <w:rPr>
          <w:rFonts w:cs="Times New Roman"/>
          <w:spacing w:val="-4"/>
        </w:rPr>
        <w:t xml:space="preserve"> </w:t>
      </w:r>
      <w:r w:rsidRPr="004656AB">
        <w:rPr>
          <w:rFonts w:cs="Times New Roman"/>
        </w:rPr>
        <w:t>to</w:t>
      </w:r>
      <w:r w:rsidRPr="004656AB">
        <w:rPr>
          <w:rFonts w:cs="Times New Roman"/>
          <w:spacing w:val="-3"/>
        </w:rPr>
        <w:t xml:space="preserve"> </w:t>
      </w:r>
      <w:r w:rsidRPr="004656AB">
        <w:rPr>
          <w:rFonts w:cs="Times New Roman"/>
        </w:rPr>
        <w:t>the</w:t>
      </w:r>
      <w:r w:rsidRPr="004656AB">
        <w:rPr>
          <w:rFonts w:cs="Times New Roman"/>
          <w:spacing w:val="-4"/>
        </w:rPr>
        <w:t xml:space="preserve"> </w:t>
      </w:r>
      <w:r w:rsidRPr="004656AB">
        <w:rPr>
          <w:rFonts w:cs="Times New Roman"/>
        </w:rPr>
        <w:t>private</w:t>
      </w:r>
      <w:r w:rsidRPr="004656AB">
        <w:rPr>
          <w:rFonts w:cs="Times New Roman"/>
          <w:spacing w:val="-3"/>
        </w:rPr>
        <w:t xml:space="preserve"> </w:t>
      </w:r>
      <w:r w:rsidRPr="004656AB">
        <w:rPr>
          <w:rFonts w:cs="Times New Roman"/>
        </w:rPr>
        <w:t>sector</w:t>
      </w:r>
      <w:r w:rsidR="002E6A78" w:rsidRPr="004656AB">
        <w:rPr>
          <w:rFonts w:cs="Times New Roman"/>
        </w:rPr>
        <w:t>?</w:t>
      </w:r>
      <w:r w:rsidRPr="004656AB">
        <w:rPr>
          <w:rFonts w:cs="Times New Roman"/>
          <w:spacing w:val="-3"/>
        </w:rPr>
        <w:t xml:space="preserve"> </w:t>
      </w:r>
      <w:r w:rsidRPr="004656AB">
        <w:rPr>
          <w:rFonts w:cs="Times New Roman"/>
        </w:rPr>
        <w:t>E</w:t>
      </w:r>
      <w:r w:rsidRPr="004656AB">
        <w:rPr>
          <w:rFonts w:cs="Times New Roman"/>
          <w:spacing w:val="-1"/>
        </w:rPr>
        <w:t>x</w:t>
      </w:r>
      <w:r w:rsidRPr="004656AB">
        <w:rPr>
          <w:rFonts w:cs="Times New Roman"/>
        </w:rPr>
        <w:t>plain</w:t>
      </w:r>
      <w:r w:rsidR="002E6A78" w:rsidRPr="004656AB">
        <w:rPr>
          <w:rFonts w:cs="Times New Roman"/>
        </w:rPr>
        <w:t>.</w:t>
      </w:r>
    </w:p>
    <w:p w14:paraId="20E3F9AC" w14:textId="77777777" w:rsidR="00B04576" w:rsidRPr="000546A4" w:rsidRDefault="00B04576" w:rsidP="0091135D">
      <w:pPr>
        <w:jc w:val="both"/>
        <w:rPr>
          <w:rFonts w:ascii="Times New Roman" w:hAnsi="Times New Roman" w:cs="Times New Roman"/>
          <w:sz w:val="24"/>
          <w:szCs w:val="24"/>
        </w:rPr>
      </w:pPr>
    </w:p>
    <w:p w14:paraId="20E3F9AF" w14:textId="3BE2206F" w:rsidR="00B04576" w:rsidRDefault="006F2664" w:rsidP="0091135D">
      <w:pPr>
        <w:pStyle w:val="BodyText"/>
        <w:ind w:left="0"/>
        <w:jc w:val="both"/>
        <w:rPr>
          <w:rFonts w:cs="Times New Roman"/>
        </w:rPr>
      </w:pPr>
      <w:r w:rsidRPr="0091135D">
        <w:rPr>
          <w:rFonts w:cs="Times New Roman"/>
        </w:rPr>
        <w:t>The</w:t>
      </w:r>
      <w:r w:rsidRPr="0091135D">
        <w:rPr>
          <w:rFonts w:cs="Times New Roman"/>
          <w:spacing w:val="-5"/>
        </w:rPr>
        <w:t xml:space="preserve"> </w:t>
      </w:r>
      <w:r w:rsidRPr="0091135D">
        <w:rPr>
          <w:rFonts w:cs="Times New Roman"/>
        </w:rPr>
        <w:t>following</w:t>
      </w:r>
      <w:r w:rsidRPr="0091135D">
        <w:rPr>
          <w:rFonts w:cs="Times New Roman"/>
          <w:spacing w:val="-4"/>
        </w:rPr>
        <w:t xml:space="preserve"> </w:t>
      </w:r>
      <w:r w:rsidRPr="0091135D">
        <w:rPr>
          <w:rFonts w:cs="Times New Roman"/>
        </w:rPr>
        <w:t>comments</w:t>
      </w:r>
      <w:r w:rsidRPr="0091135D">
        <w:rPr>
          <w:rFonts w:cs="Times New Roman"/>
          <w:spacing w:val="-4"/>
        </w:rPr>
        <w:t xml:space="preserve"> </w:t>
      </w:r>
      <w:r w:rsidRPr="0091135D">
        <w:rPr>
          <w:rFonts w:cs="Times New Roman"/>
        </w:rPr>
        <w:t>are</w:t>
      </w:r>
      <w:r w:rsidRPr="0091135D">
        <w:rPr>
          <w:rFonts w:cs="Times New Roman"/>
          <w:spacing w:val="-5"/>
        </w:rPr>
        <w:t xml:space="preserve"> </w:t>
      </w:r>
      <w:r w:rsidRPr="0091135D">
        <w:rPr>
          <w:rFonts w:cs="Times New Roman"/>
        </w:rPr>
        <w:t>conjecture.</w:t>
      </w:r>
      <w:r w:rsidRPr="0091135D">
        <w:rPr>
          <w:rFonts w:cs="Times New Roman"/>
          <w:spacing w:val="52"/>
        </w:rPr>
        <w:t xml:space="preserve"> </w:t>
      </w:r>
      <w:r w:rsidRPr="0091135D">
        <w:rPr>
          <w:rFonts w:cs="Times New Roman"/>
        </w:rPr>
        <w:t>Is</w:t>
      </w:r>
      <w:r w:rsidRPr="0091135D">
        <w:rPr>
          <w:rFonts w:cs="Times New Roman"/>
          <w:spacing w:val="-5"/>
        </w:rPr>
        <w:t xml:space="preserve"> </w:t>
      </w:r>
      <w:r w:rsidRPr="0091135D">
        <w:rPr>
          <w:rFonts w:cs="Times New Roman"/>
        </w:rPr>
        <w:t>it</w:t>
      </w:r>
      <w:r w:rsidRPr="0091135D">
        <w:rPr>
          <w:rFonts w:cs="Times New Roman"/>
          <w:spacing w:val="-4"/>
        </w:rPr>
        <w:t xml:space="preserve"> </w:t>
      </w:r>
      <w:r w:rsidRPr="0091135D">
        <w:rPr>
          <w:rFonts w:cs="Times New Roman"/>
        </w:rPr>
        <w:t>possible</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in</w:t>
      </w:r>
      <w:r w:rsidRPr="0091135D">
        <w:rPr>
          <w:rFonts w:cs="Times New Roman"/>
          <w:spacing w:val="-5"/>
        </w:rPr>
        <w:t xml:space="preserve"> </w:t>
      </w:r>
      <w:r w:rsidRPr="0091135D">
        <w:rPr>
          <w:rFonts w:cs="Times New Roman"/>
        </w:rPr>
        <w:t>some</w:t>
      </w:r>
      <w:r w:rsidRPr="0091135D">
        <w:rPr>
          <w:rFonts w:cs="Times New Roman"/>
          <w:spacing w:val="-4"/>
        </w:rPr>
        <w:t xml:space="preserve"> </w:t>
      </w:r>
      <w:r w:rsidRPr="0091135D">
        <w:rPr>
          <w:rFonts w:cs="Times New Roman"/>
        </w:rPr>
        <w:t>instances</w:t>
      </w:r>
      <w:r w:rsidRPr="0091135D">
        <w:rPr>
          <w:rFonts w:cs="Times New Roman"/>
          <w:spacing w:val="-4"/>
        </w:rPr>
        <w:t xml:space="preserve"> </w:t>
      </w:r>
      <w:r w:rsidRPr="0091135D">
        <w:rPr>
          <w:rFonts w:cs="Times New Roman"/>
        </w:rPr>
        <w:t>economic</w:t>
      </w:r>
      <w:r w:rsidRPr="0091135D">
        <w:rPr>
          <w:rFonts w:cs="Times New Roman"/>
          <w:spacing w:val="-5"/>
        </w:rPr>
        <w:t xml:space="preserve"> </w:t>
      </w:r>
      <w:r w:rsidRPr="0091135D">
        <w:rPr>
          <w:rFonts w:cs="Times New Roman"/>
        </w:rPr>
        <w:t>realities</w:t>
      </w:r>
      <w:r w:rsidRPr="0091135D">
        <w:rPr>
          <w:rFonts w:cs="Times New Roman"/>
          <w:spacing w:val="-4"/>
        </w:rPr>
        <w:t xml:space="preserve"> </w:t>
      </w:r>
      <w:r w:rsidRPr="0091135D">
        <w:rPr>
          <w:rFonts w:cs="Times New Roman"/>
        </w:rPr>
        <w:t>in the</w:t>
      </w:r>
      <w:r w:rsidRPr="0091135D">
        <w:rPr>
          <w:rFonts w:cs="Times New Roman"/>
          <w:spacing w:val="-4"/>
        </w:rPr>
        <w:t xml:space="preserve"> </w:t>
      </w:r>
      <w:r w:rsidRPr="0091135D">
        <w:rPr>
          <w:rFonts w:cs="Times New Roman"/>
        </w:rPr>
        <w:t>private</w:t>
      </w:r>
      <w:r w:rsidRPr="0091135D">
        <w:rPr>
          <w:rFonts w:cs="Times New Roman"/>
          <w:spacing w:val="-4"/>
        </w:rPr>
        <w:t xml:space="preserve"> </w:t>
      </w:r>
      <w:r w:rsidRPr="0091135D">
        <w:rPr>
          <w:rFonts w:cs="Times New Roman"/>
        </w:rPr>
        <w:t>sector</w:t>
      </w:r>
      <w:r w:rsidRPr="0091135D">
        <w:rPr>
          <w:rFonts w:cs="Times New Roman"/>
          <w:spacing w:val="-4"/>
        </w:rPr>
        <w:t xml:space="preserve"> </w:t>
      </w:r>
      <w:r w:rsidRPr="0091135D">
        <w:rPr>
          <w:rFonts w:cs="Times New Roman"/>
        </w:rPr>
        <w:t>will</w:t>
      </w:r>
      <w:r w:rsidRPr="0091135D">
        <w:rPr>
          <w:rFonts w:cs="Times New Roman"/>
          <w:spacing w:val="-4"/>
        </w:rPr>
        <w:t xml:space="preserve"> </w:t>
      </w:r>
      <w:r w:rsidRPr="0091135D">
        <w:rPr>
          <w:rFonts w:cs="Times New Roman"/>
        </w:rPr>
        <w:t>force</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parties</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collaborate</w:t>
      </w:r>
      <w:r w:rsidRPr="0091135D">
        <w:rPr>
          <w:rFonts w:cs="Times New Roman"/>
          <w:spacing w:val="-3"/>
        </w:rPr>
        <w:t xml:space="preserve"> </w:t>
      </w:r>
      <w:r w:rsidRPr="0091135D">
        <w:rPr>
          <w:rFonts w:cs="Times New Roman"/>
        </w:rPr>
        <w:t>to</w:t>
      </w:r>
      <w:r w:rsidRPr="0091135D">
        <w:rPr>
          <w:rFonts w:cs="Times New Roman"/>
          <w:spacing w:val="-4"/>
        </w:rPr>
        <w:t xml:space="preserve"> </w:t>
      </w:r>
      <w:r w:rsidRPr="0091135D">
        <w:rPr>
          <w:rFonts w:cs="Times New Roman"/>
        </w:rPr>
        <w:t>survive?</w:t>
      </w:r>
      <w:r w:rsidRPr="0091135D">
        <w:rPr>
          <w:rFonts w:cs="Times New Roman"/>
          <w:spacing w:val="51"/>
        </w:rPr>
        <w:t xml:space="preserve"> </w:t>
      </w:r>
      <w:r w:rsidRPr="0091135D">
        <w:rPr>
          <w:rFonts w:cs="Times New Roman"/>
        </w:rPr>
        <w:t>In</w:t>
      </w:r>
      <w:r w:rsidRPr="0091135D">
        <w:rPr>
          <w:rFonts w:cs="Times New Roman"/>
          <w:spacing w:val="-3"/>
        </w:rPr>
        <w:t xml:space="preserve"> </w:t>
      </w:r>
      <w:r w:rsidRPr="0091135D">
        <w:rPr>
          <w:rFonts w:cs="Times New Roman"/>
        </w:rPr>
        <w:t>contrast,</w:t>
      </w:r>
      <w:r w:rsidRPr="0091135D">
        <w:rPr>
          <w:rFonts w:cs="Times New Roman"/>
          <w:spacing w:val="-4"/>
        </w:rPr>
        <w:t xml:space="preserve"> </w:t>
      </w:r>
      <w:r w:rsidRPr="0091135D">
        <w:rPr>
          <w:rFonts w:cs="Times New Roman"/>
        </w:rPr>
        <w:t>in</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public</w:t>
      </w:r>
      <w:r w:rsidRPr="0091135D">
        <w:rPr>
          <w:rFonts w:cs="Times New Roman"/>
          <w:spacing w:val="-3"/>
        </w:rPr>
        <w:t xml:space="preserve"> </w:t>
      </w:r>
      <w:r w:rsidRPr="0091135D">
        <w:rPr>
          <w:rFonts w:cs="Times New Roman"/>
        </w:rPr>
        <w:t>sector where</w:t>
      </w:r>
      <w:r w:rsidRPr="0091135D">
        <w:rPr>
          <w:rFonts w:cs="Times New Roman"/>
          <w:spacing w:val="-5"/>
        </w:rPr>
        <w:t xml:space="preserve"> </w:t>
      </w:r>
      <w:r w:rsidRPr="0091135D">
        <w:rPr>
          <w:rFonts w:cs="Times New Roman"/>
        </w:rPr>
        <w:t>there</w:t>
      </w:r>
      <w:r w:rsidRPr="0091135D">
        <w:rPr>
          <w:rFonts w:cs="Times New Roman"/>
          <w:spacing w:val="-4"/>
        </w:rPr>
        <w:t xml:space="preserve"> </w:t>
      </w:r>
      <w:r w:rsidRPr="0091135D">
        <w:rPr>
          <w:rFonts w:cs="Times New Roman"/>
        </w:rPr>
        <w:t>is</w:t>
      </w:r>
      <w:r w:rsidRPr="0091135D">
        <w:rPr>
          <w:rFonts w:cs="Times New Roman"/>
          <w:spacing w:val="-5"/>
        </w:rPr>
        <w:t xml:space="preserve"> </w:t>
      </w:r>
      <w:r w:rsidRPr="0091135D">
        <w:rPr>
          <w:rFonts w:cs="Times New Roman"/>
        </w:rPr>
        <w:t>a</w:t>
      </w:r>
      <w:r w:rsidRPr="0091135D">
        <w:rPr>
          <w:rFonts w:cs="Times New Roman"/>
          <w:spacing w:val="-4"/>
        </w:rPr>
        <w:t xml:space="preserve"> </w:t>
      </w:r>
      <w:r w:rsidRPr="0091135D">
        <w:rPr>
          <w:rFonts w:cs="Times New Roman"/>
        </w:rPr>
        <w:t>political</w:t>
      </w:r>
      <w:r w:rsidRPr="0091135D">
        <w:rPr>
          <w:rFonts w:cs="Times New Roman"/>
          <w:spacing w:val="-4"/>
        </w:rPr>
        <w:t xml:space="preserve"> </w:t>
      </w:r>
      <w:r w:rsidRPr="0091135D">
        <w:rPr>
          <w:rFonts w:cs="Times New Roman"/>
        </w:rPr>
        <w:t>bottom</w:t>
      </w:r>
      <w:r w:rsidRPr="0091135D">
        <w:rPr>
          <w:rFonts w:cs="Times New Roman"/>
          <w:spacing w:val="-5"/>
        </w:rPr>
        <w:t xml:space="preserve"> </w:t>
      </w:r>
      <w:r w:rsidRPr="0091135D">
        <w:rPr>
          <w:rFonts w:cs="Times New Roman"/>
        </w:rPr>
        <w:t>line,</w:t>
      </w:r>
      <w:r w:rsidRPr="0091135D">
        <w:rPr>
          <w:rFonts w:cs="Times New Roman"/>
          <w:spacing w:val="-4"/>
        </w:rPr>
        <w:t xml:space="preserve"> </w:t>
      </w:r>
      <w:r w:rsidRPr="0091135D">
        <w:rPr>
          <w:rFonts w:cs="Times New Roman"/>
        </w:rPr>
        <w:t>there</w:t>
      </w:r>
      <w:r w:rsidRPr="0091135D">
        <w:rPr>
          <w:rFonts w:cs="Times New Roman"/>
          <w:spacing w:val="-5"/>
        </w:rPr>
        <w:t xml:space="preserve"> </w:t>
      </w:r>
      <w:r w:rsidRPr="0091135D">
        <w:rPr>
          <w:rFonts w:cs="Times New Roman"/>
        </w:rPr>
        <w:t>may</w:t>
      </w:r>
      <w:r w:rsidRPr="0091135D">
        <w:rPr>
          <w:rFonts w:cs="Times New Roman"/>
          <w:spacing w:val="-4"/>
        </w:rPr>
        <w:t xml:space="preserve"> </w:t>
      </w:r>
      <w:r w:rsidRPr="0091135D">
        <w:rPr>
          <w:rFonts w:cs="Times New Roman"/>
        </w:rPr>
        <w:t>not</w:t>
      </w:r>
      <w:r w:rsidRPr="0091135D">
        <w:rPr>
          <w:rFonts w:cs="Times New Roman"/>
          <w:spacing w:val="-4"/>
        </w:rPr>
        <w:t xml:space="preserve"> </w:t>
      </w:r>
      <w:r w:rsidRPr="0091135D">
        <w:rPr>
          <w:rFonts w:cs="Times New Roman"/>
        </w:rPr>
        <w:t>be</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same</w:t>
      </w:r>
      <w:r w:rsidRPr="0091135D">
        <w:rPr>
          <w:rFonts w:cs="Times New Roman"/>
          <w:spacing w:val="-4"/>
        </w:rPr>
        <w:t xml:space="preserve"> </w:t>
      </w:r>
      <w:r w:rsidRPr="0091135D">
        <w:rPr>
          <w:rFonts w:cs="Times New Roman"/>
        </w:rPr>
        <w:t>impetus</w:t>
      </w:r>
      <w:r w:rsidRPr="0091135D">
        <w:rPr>
          <w:rFonts w:cs="Times New Roman"/>
          <w:spacing w:val="-5"/>
        </w:rPr>
        <w:t xml:space="preserve"> </w:t>
      </w:r>
      <w:r w:rsidRPr="0091135D">
        <w:rPr>
          <w:rFonts w:cs="Times New Roman"/>
        </w:rPr>
        <w:t>to</w:t>
      </w:r>
      <w:r w:rsidRPr="0091135D">
        <w:rPr>
          <w:rFonts w:cs="Times New Roman"/>
          <w:spacing w:val="-4"/>
        </w:rPr>
        <w:t xml:space="preserve"> </w:t>
      </w:r>
      <w:r w:rsidRPr="0091135D">
        <w:rPr>
          <w:rFonts w:cs="Times New Roman"/>
        </w:rPr>
        <w:t>collaborate.</w:t>
      </w:r>
    </w:p>
    <w:p w14:paraId="637D2E2C" w14:textId="77777777" w:rsidR="007C2FD0" w:rsidRDefault="007C2FD0" w:rsidP="0091135D">
      <w:pPr>
        <w:pStyle w:val="BodyText"/>
        <w:ind w:left="0"/>
        <w:jc w:val="both"/>
        <w:rPr>
          <w:rFonts w:cs="Times New Roman"/>
        </w:rPr>
      </w:pPr>
    </w:p>
    <w:p w14:paraId="15A98FED" w14:textId="0D194645" w:rsidR="00B731C6" w:rsidRDefault="00B731C6" w:rsidP="004656AB">
      <w:pPr>
        <w:pStyle w:val="Heading1"/>
        <w:numPr>
          <w:ilvl w:val="0"/>
          <w:numId w:val="19"/>
        </w:numPr>
        <w:ind w:left="720"/>
        <w:rPr>
          <w:rFonts w:cs="Times New Roman"/>
          <w:lang w:val="en-CA"/>
        </w:rPr>
      </w:pPr>
      <w:r w:rsidRPr="00EE2FA7">
        <w:rPr>
          <w:rFonts w:cs="Times New Roman"/>
          <w:lang w:val="en-CA"/>
        </w:rPr>
        <w:t>Web</w:t>
      </w:r>
      <w:r w:rsidRPr="00EE2FA7">
        <w:rPr>
          <w:rFonts w:cs="Times New Roman"/>
          <w:spacing w:val="-4"/>
          <w:lang w:val="en-CA"/>
        </w:rPr>
        <w:t xml:space="preserve"> </w:t>
      </w:r>
      <w:r w:rsidRPr="00EE2FA7">
        <w:rPr>
          <w:rFonts w:cs="Times New Roman"/>
          <w:lang w:val="en-CA"/>
        </w:rPr>
        <w:t>Research</w:t>
      </w:r>
    </w:p>
    <w:p w14:paraId="6348D553" w14:textId="77777777" w:rsidR="000D372E" w:rsidRDefault="000D372E" w:rsidP="000D372E">
      <w:pPr>
        <w:pStyle w:val="Heading1"/>
        <w:ind w:left="0"/>
      </w:pPr>
    </w:p>
    <w:p w14:paraId="37D1BD36" w14:textId="6E4FB522" w:rsidR="00C83075" w:rsidRDefault="000D372E">
      <w:pPr>
        <w:pStyle w:val="Heading1"/>
        <w:numPr>
          <w:ilvl w:val="0"/>
          <w:numId w:val="16"/>
        </w:numPr>
        <w:ind w:left="357" w:hanging="357"/>
        <w:rPr>
          <w:b w:val="0"/>
        </w:rPr>
      </w:pPr>
      <w:r>
        <w:rPr>
          <w:b w:val="0"/>
        </w:rPr>
        <w:t>Issues identified by CUPE will include a variety of economic and social justice issues facing workers in the current environment.</w:t>
      </w:r>
    </w:p>
    <w:p w14:paraId="6C89AFC4" w14:textId="77777777" w:rsidR="000546A4" w:rsidRDefault="000546A4" w:rsidP="00DB605E">
      <w:pPr>
        <w:pStyle w:val="Heading1"/>
        <w:ind w:left="357"/>
        <w:rPr>
          <w:b w:val="0"/>
        </w:rPr>
      </w:pPr>
    </w:p>
    <w:p w14:paraId="38708089" w14:textId="40CF3486" w:rsidR="00C83075" w:rsidRPr="004656AB" w:rsidRDefault="00C83075" w:rsidP="00501F76">
      <w:pPr>
        <w:pStyle w:val="Heading1"/>
        <w:ind w:left="0"/>
        <w:rPr>
          <w:bCs w:val="0"/>
        </w:rPr>
      </w:pPr>
      <w:r w:rsidRPr="004656AB">
        <w:rPr>
          <w:bCs w:val="0"/>
        </w:rPr>
        <w:t>VIII. Vignette</w:t>
      </w:r>
    </w:p>
    <w:p w14:paraId="681ED2AB" w14:textId="45582413" w:rsidR="00C83075" w:rsidRDefault="00C83075" w:rsidP="00C83075">
      <w:pPr>
        <w:pStyle w:val="Heading1"/>
        <w:rPr>
          <w:b w:val="0"/>
        </w:rPr>
      </w:pPr>
    </w:p>
    <w:p w14:paraId="04B5A0EC" w14:textId="77777777" w:rsidR="00C83075" w:rsidRPr="00DB605E" w:rsidRDefault="00C83075" w:rsidP="004656AB">
      <w:pPr>
        <w:rPr>
          <w:rFonts w:ascii="Times New Roman" w:hAnsi="Times New Roman" w:cs="Times New Roman"/>
          <w:b/>
          <w:bCs/>
          <w:sz w:val="24"/>
          <w:szCs w:val="24"/>
          <w:lang w:val="en-CA"/>
        </w:rPr>
      </w:pPr>
      <w:r w:rsidRPr="00DB605E">
        <w:rPr>
          <w:rFonts w:ascii="Times New Roman" w:hAnsi="Times New Roman" w:cs="Times New Roman"/>
          <w:b/>
          <w:bCs/>
          <w:sz w:val="24"/>
          <w:szCs w:val="24"/>
          <w:lang w:val="en-CA"/>
        </w:rPr>
        <w:t>Government Employees Leave During COVID-19</w:t>
      </w:r>
    </w:p>
    <w:p w14:paraId="46EB3269" w14:textId="0355E6BE" w:rsidR="00C83075" w:rsidRPr="00DB605E" w:rsidRDefault="00C83075" w:rsidP="00C83075">
      <w:pPr>
        <w:rPr>
          <w:rFonts w:ascii="Times New Roman" w:hAnsi="Times New Roman" w:cs="Times New Roman"/>
          <w:sz w:val="24"/>
          <w:szCs w:val="24"/>
          <w:lang w:val="en-CA"/>
        </w:rPr>
      </w:pPr>
    </w:p>
    <w:p w14:paraId="47F9B438" w14:textId="0578B8CB" w:rsidR="00C83075" w:rsidRPr="00DB605E" w:rsidRDefault="00C83075" w:rsidP="00C83075">
      <w:pPr>
        <w:rPr>
          <w:rFonts w:ascii="Times New Roman" w:hAnsi="Times New Roman" w:cs="Times New Roman"/>
          <w:sz w:val="24"/>
          <w:szCs w:val="24"/>
          <w:lang w:val="en-CA"/>
        </w:rPr>
      </w:pPr>
      <w:r w:rsidRPr="00DB605E">
        <w:rPr>
          <w:rFonts w:ascii="Times New Roman" w:hAnsi="Times New Roman" w:cs="Times New Roman"/>
          <w:sz w:val="24"/>
          <w:szCs w:val="24"/>
          <w:lang w:val="en-CA"/>
        </w:rPr>
        <w:tab/>
        <w:t>During the COVID-19 pandemic, thousands of employees needed to make work arrangements to take care of family members, accommodate children moved to online learning, and their own illness.  Specifically, 135,000 Canadian federal government employees were granted paid leave during the first year-and-a-half of the pandemic to manage closed workplaces, COVID-19 quarantines, and children not i</w:t>
      </w:r>
      <w:r w:rsidR="00501F76">
        <w:rPr>
          <w:rFonts w:ascii="Times New Roman" w:hAnsi="Times New Roman" w:cs="Times New Roman"/>
          <w:sz w:val="24"/>
          <w:szCs w:val="24"/>
          <w:lang w:val="en-CA"/>
        </w:rPr>
        <w:t xml:space="preserve">n schools and daycare centres. </w:t>
      </w:r>
      <w:r w:rsidRPr="00DB605E">
        <w:rPr>
          <w:rFonts w:ascii="Times New Roman" w:hAnsi="Times New Roman" w:cs="Times New Roman"/>
          <w:sz w:val="24"/>
          <w:szCs w:val="24"/>
          <w:lang w:val="en-CA"/>
        </w:rPr>
        <w:t>The Treasury Board of Canada instructed employees to use accumulated leave credits before they could apply for discretionary pai</w:t>
      </w:r>
      <w:r w:rsidR="00501F76">
        <w:rPr>
          <w:rFonts w:ascii="Times New Roman" w:hAnsi="Times New Roman" w:cs="Times New Roman"/>
          <w:sz w:val="24"/>
          <w:szCs w:val="24"/>
          <w:lang w:val="en-CA"/>
        </w:rPr>
        <w:t xml:space="preserve">d leave, known as “699 leave”. </w:t>
      </w:r>
      <w:r w:rsidRPr="00DB605E">
        <w:rPr>
          <w:rFonts w:ascii="Times New Roman" w:hAnsi="Times New Roman" w:cs="Times New Roman"/>
          <w:sz w:val="24"/>
          <w:szCs w:val="24"/>
          <w:lang w:val="en-CA"/>
        </w:rPr>
        <w:t>The Parliamentary Budget Officer (PBO) estimates the Canadian government’s paid leave policy cost $1.27 billion between March 2020 and July 2021.</w:t>
      </w:r>
    </w:p>
    <w:p w14:paraId="1ED9D0F4" w14:textId="77777777" w:rsidR="00C83075" w:rsidRDefault="00C83075" w:rsidP="00C83075">
      <w:pPr>
        <w:rPr>
          <w:rFonts w:ascii="Times New Roman" w:hAnsi="Times New Roman" w:cs="Times New Roman"/>
          <w:sz w:val="24"/>
          <w:szCs w:val="24"/>
          <w:lang w:val="en-CA"/>
        </w:rPr>
      </w:pPr>
    </w:p>
    <w:p w14:paraId="6DB0336A" w14:textId="77777777" w:rsidR="00982AA1" w:rsidRPr="00DB605E" w:rsidRDefault="00982AA1" w:rsidP="00C83075">
      <w:pPr>
        <w:rPr>
          <w:rFonts w:ascii="Times New Roman" w:hAnsi="Times New Roman" w:cs="Times New Roman"/>
          <w:sz w:val="24"/>
          <w:szCs w:val="24"/>
          <w:lang w:val="en-CA"/>
        </w:rPr>
      </w:pPr>
    </w:p>
    <w:p w14:paraId="5183AC86" w14:textId="6EDE5AD4" w:rsidR="00C83075" w:rsidRPr="00DB605E" w:rsidRDefault="00C83075" w:rsidP="00C83075">
      <w:pPr>
        <w:rPr>
          <w:rFonts w:ascii="Times New Roman" w:hAnsi="Times New Roman" w:cs="Times New Roman"/>
          <w:sz w:val="24"/>
          <w:szCs w:val="24"/>
          <w:lang w:val="en-CA"/>
        </w:rPr>
      </w:pPr>
      <w:r w:rsidRPr="00DB605E">
        <w:rPr>
          <w:rFonts w:ascii="Times New Roman" w:hAnsi="Times New Roman" w:cs="Times New Roman"/>
          <w:sz w:val="24"/>
          <w:szCs w:val="24"/>
          <w:lang w:val="en-CA"/>
        </w:rPr>
        <w:lastRenderedPageBreak/>
        <w:tab/>
        <w:t>The Public Service Alliance of Canada (PSAC), Canada’s largest public service union, grieved</w:t>
      </w:r>
      <w:r w:rsidR="00501F76">
        <w:rPr>
          <w:rFonts w:ascii="Times New Roman" w:hAnsi="Times New Roman" w:cs="Times New Roman"/>
          <w:sz w:val="24"/>
          <w:szCs w:val="24"/>
          <w:lang w:val="en-CA"/>
        </w:rPr>
        <w:t xml:space="preserve"> that Treasury Board guidance. </w:t>
      </w:r>
      <w:r w:rsidRPr="00DB605E">
        <w:rPr>
          <w:rFonts w:ascii="Times New Roman" w:hAnsi="Times New Roman" w:cs="Times New Roman"/>
          <w:sz w:val="24"/>
          <w:szCs w:val="24"/>
          <w:lang w:val="en-CA"/>
        </w:rPr>
        <w:t xml:space="preserve">This grievance was files as 699 leave is intended to be used when employees cannot come to work through no fault of their own.  Lawyers for the Canadian government argued. </w:t>
      </w:r>
      <w:proofErr w:type="gramStart"/>
      <w:r w:rsidRPr="00DB605E">
        <w:rPr>
          <w:rFonts w:ascii="Times New Roman" w:hAnsi="Times New Roman" w:cs="Times New Roman"/>
          <w:sz w:val="24"/>
          <w:szCs w:val="24"/>
          <w:lang w:val="en-CA"/>
        </w:rPr>
        <w:t>“ 699</w:t>
      </w:r>
      <w:proofErr w:type="gramEnd"/>
      <w:r w:rsidRPr="00DB605E">
        <w:rPr>
          <w:rFonts w:ascii="Times New Roman" w:hAnsi="Times New Roman" w:cs="Times New Roman"/>
          <w:sz w:val="24"/>
          <w:szCs w:val="24"/>
          <w:lang w:val="en-CA"/>
        </w:rPr>
        <w:t xml:space="preserve"> leave was intended for short-term situations, such as snowstorms, and that eligibility should be deci</w:t>
      </w:r>
      <w:r w:rsidR="00501F76">
        <w:rPr>
          <w:rFonts w:ascii="Times New Roman" w:hAnsi="Times New Roman" w:cs="Times New Roman"/>
          <w:sz w:val="24"/>
          <w:szCs w:val="24"/>
          <w:lang w:val="en-CA"/>
        </w:rPr>
        <w:t xml:space="preserve">ded on a case-by-case basis”. </w:t>
      </w:r>
      <w:r w:rsidRPr="00DB605E">
        <w:rPr>
          <w:rFonts w:ascii="Times New Roman" w:hAnsi="Times New Roman" w:cs="Times New Roman"/>
          <w:sz w:val="24"/>
          <w:szCs w:val="24"/>
          <w:lang w:val="en-CA"/>
        </w:rPr>
        <w:t>The Federal Public Sector Labour Relations and Employment Board ruled that the federal government cannot force employees to use other forms of leave before applying for 699 leave.  This was viewed as a violation of the PSAC collective agreement.  Notably, the sick leave, family leave, and vacation credits used during COVID-19 before taking a 699 leave will be restored to each employee.</w:t>
      </w:r>
    </w:p>
    <w:p w14:paraId="616CCBE9" w14:textId="77777777" w:rsidR="00C83075" w:rsidRPr="000546A4" w:rsidRDefault="00C83075" w:rsidP="00DB605E">
      <w:pPr>
        <w:pStyle w:val="Heading1"/>
        <w:rPr>
          <w:rFonts w:cs="Times New Roman"/>
          <w:b w:val="0"/>
        </w:rPr>
      </w:pPr>
    </w:p>
    <w:p w14:paraId="20E3F9B0" w14:textId="0C543403" w:rsidR="00B04576" w:rsidRPr="0091135D" w:rsidRDefault="00C83075" w:rsidP="00501F76">
      <w:pPr>
        <w:pStyle w:val="Heading1"/>
        <w:ind w:left="0"/>
        <w:jc w:val="both"/>
        <w:rPr>
          <w:rFonts w:cs="Times New Roman"/>
          <w:b w:val="0"/>
          <w:bCs w:val="0"/>
        </w:rPr>
      </w:pPr>
      <w:r>
        <w:rPr>
          <w:rFonts w:cs="Times New Roman"/>
        </w:rPr>
        <w:t>IX.</w:t>
      </w:r>
      <w:r w:rsidR="004656AB">
        <w:rPr>
          <w:rFonts w:cs="Times New Roman"/>
        </w:rPr>
        <w:t xml:space="preserve"> </w:t>
      </w:r>
      <w:r w:rsidR="004656AB">
        <w:rPr>
          <w:rFonts w:cs="Times New Roman"/>
        </w:rPr>
        <w:tab/>
      </w:r>
      <w:r w:rsidR="006F2664" w:rsidRPr="0091135D">
        <w:rPr>
          <w:rFonts w:cs="Times New Roman"/>
        </w:rPr>
        <w:t>Case</w:t>
      </w:r>
      <w:r w:rsidR="006F2664" w:rsidRPr="0091135D">
        <w:rPr>
          <w:rFonts w:cs="Times New Roman"/>
          <w:spacing w:val="-4"/>
        </w:rPr>
        <w:t xml:space="preserve"> </w:t>
      </w:r>
      <w:r w:rsidR="006F2664" w:rsidRPr="0091135D">
        <w:rPr>
          <w:rFonts w:cs="Times New Roman"/>
        </w:rPr>
        <w:t>Incident:</w:t>
      </w:r>
      <w:r w:rsidR="006F2664" w:rsidRPr="0091135D">
        <w:rPr>
          <w:rFonts w:cs="Times New Roman"/>
          <w:spacing w:val="-3"/>
        </w:rPr>
        <w:t xml:space="preserve"> </w:t>
      </w:r>
      <w:r w:rsidR="00633953" w:rsidRPr="0091135D">
        <w:rPr>
          <w:rFonts w:cs="Times New Roman"/>
        </w:rPr>
        <w:t>T</w:t>
      </w:r>
      <w:bookmarkStart w:id="2" w:name="_GoBack"/>
      <w:bookmarkEnd w:id="2"/>
      <w:r w:rsidR="00633953" w:rsidRPr="0091135D">
        <w:rPr>
          <w:rFonts w:cs="Times New Roman"/>
        </w:rPr>
        <w:t>he Ferry Strike</w:t>
      </w:r>
    </w:p>
    <w:p w14:paraId="20E3F9B1" w14:textId="77777777" w:rsidR="00B04576" w:rsidRPr="0091135D" w:rsidRDefault="00B04576" w:rsidP="0091135D">
      <w:pPr>
        <w:jc w:val="both"/>
        <w:rPr>
          <w:rFonts w:ascii="Times New Roman" w:hAnsi="Times New Roman" w:cs="Times New Roman"/>
          <w:sz w:val="24"/>
          <w:szCs w:val="24"/>
        </w:rPr>
      </w:pPr>
    </w:p>
    <w:p w14:paraId="20E3F9B3" w14:textId="33941E06" w:rsidR="00B04576" w:rsidRPr="0091135D" w:rsidRDefault="006F2664" w:rsidP="007C2FD0">
      <w:pPr>
        <w:pStyle w:val="BodyText"/>
        <w:ind w:left="0"/>
        <w:rPr>
          <w:rFonts w:cs="Times New Roman"/>
        </w:rPr>
      </w:pPr>
      <w:r w:rsidRPr="0091135D">
        <w:rPr>
          <w:rFonts w:cs="Times New Roman"/>
        </w:rPr>
        <w:t>The</w:t>
      </w:r>
      <w:r w:rsidRPr="0091135D">
        <w:rPr>
          <w:rFonts w:cs="Times New Roman"/>
          <w:spacing w:val="-4"/>
        </w:rPr>
        <w:t xml:space="preserve"> </w:t>
      </w:r>
      <w:r w:rsidRPr="0091135D">
        <w:rPr>
          <w:rFonts w:cs="Times New Roman"/>
        </w:rPr>
        <w:t>purpose</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this</w:t>
      </w:r>
      <w:r w:rsidRPr="0091135D">
        <w:rPr>
          <w:rFonts w:cs="Times New Roman"/>
          <w:spacing w:val="-3"/>
        </w:rPr>
        <w:t xml:space="preserve"> </w:t>
      </w:r>
      <w:r w:rsidRPr="0091135D">
        <w:rPr>
          <w:rFonts w:cs="Times New Roman"/>
        </w:rPr>
        <w:t>incident</w:t>
      </w:r>
      <w:r w:rsidRPr="0091135D">
        <w:rPr>
          <w:rFonts w:cs="Times New Roman"/>
          <w:spacing w:val="-3"/>
        </w:rPr>
        <w:t xml:space="preserve"> </w:t>
      </w:r>
      <w:r w:rsidRPr="0091135D">
        <w:rPr>
          <w:rFonts w:cs="Times New Roman"/>
        </w:rPr>
        <w:t>is</w:t>
      </w:r>
      <w:r w:rsidRPr="0091135D">
        <w:rPr>
          <w:rFonts w:cs="Times New Roman"/>
          <w:spacing w:val="-4"/>
        </w:rPr>
        <w:t xml:space="preserve"> </w:t>
      </w:r>
      <w:r w:rsidRPr="0091135D">
        <w:rPr>
          <w:rFonts w:cs="Times New Roman"/>
        </w:rPr>
        <w:t>to</w:t>
      </w:r>
      <w:r w:rsidRPr="0091135D">
        <w:rPr>
          <w:rFonts w:cs="Times New Roman"/>
          <w:spacing w:val="-3"/>
        </w:rPr>
        <w:t xml:space="preserve"> </w:t>
      </w:r>
      <w:r w:rsidRPr="0091135D">
        <w:rPr>
          <w:rFonts w:cs="Times New Roman"/>
        </w:rPr>
        <w:t>illustrate</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terms</w:t>
      </w:r>
      <w:r w:rsidRPr="0091135D">
        <w:rPr>
          <w:rFonts w:cs="Times New Roman"/>
          <w:spacing w:val="-4"/>
        </w:rPr>
        <w:t xml:space="preserve"> </w:t>
      </w:r>
      <w:r w:rsidRPr="0091135D">
        <w:rPr>
          <w:rFonts w:cs="Times New Roman"/>
        </w:rPr>
        <w:t>and</w:t>
      </w:r>
      <w:r w:rsidRPr="0091135D">
        <w:rPr>
          <w:rFonts w:cs="Times New Roman"/>
          <w:spacing w:val="-3"/>
        </w:rPr>
        <w:t xml:space="preserve"> </w:t>
      </w:r>
      <w:r w:rsidRPr="0091135D">
        <w:rPr>
          <w:rFonts w:cs="Times New Roman"/>
        </w:rPr>
        <w:t>operation</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an</w:t>
      </w:r>
      <w:r w:rsidRPr="0091135D">
        <w:rPr>
          <w:rFonts w:cs="Times New Roman"/>
          <w:spacing w:val="-3"/>
        </w:rPr>
        <w:t xml:space="preserve"> </w:t>
      </w:r>
      <w:r w:rsidRPr="0091135D">
        <w:rPr>
          <w:rFonts w:cs="Times New Roman"/>
        </w:rPr>
        <w:t>essential</w:t>
      </w:r>
      <w:r w:rsidRPr="0091135D">
        <w:rPr>
          <w:rFonts w:cs="Times New Roman"/>
          <w:spacing w:val="-4"/>
        </w:rPr>
        <w:t xml:space="preserve"> </w:t>
      </w:r>
      <w:r w:rsidRPr="0091135D">
        <w:rPr>
          <w:rFonts w:cs="Times New Roman"/>
        </w:rPr>
        <w:t>services agreement.</w:t>
      </w:r>
      <w:r w:rsidRPr="0091135D">
        <w:rPr>
          <w:rFonts w:cs="Times New Roman"/>
          <w:spacing w:val="-5"/>
        </w:rPr>
        <w:t xml:space="preserve"> </w:t>
      </w:r>
      <w:r w:rsidRPr="0091135D">
        <w:rPr>
          <w:rFonts w:cs="Times New Roman"/>
        </w:rPr>
        <w:t>The</w:t>
      </w:r>
      <w:r w:rsidRPr="0091135D">
        <w:rPr>
          <w:rFonts w:cs="Times New Roman"/>
          <w:spacing w:val="-5"/>
        </w:rPr>
        <w:t xml:space="preserve"> </w:t>
      </w:r>
      <w:r w:rsidRPr="0091135D">
        <w:rPr>
          <w:rFonts w:cs="Times New Roman"/>
        </w:rPr>
        <w:t>situation</w:t>
      </w:r>
      <w:r w:rsidRPr="0091135D">
        <w:rPr>
          <w:rFonts w:cs="Times New Roman"/>
          <w:spacing w:val="-5"/>
        </w:rPr>
        <w:t xml:space="preserve"> </w:t>
      </w:r>
      <w:r w:rsidRPr="0091135D">
        <w:rPr>
          <w:rFonts w:cs="Times New Roman"/>
        </w:rPr>
        <w:t>presented</w:t>
      </w:r>
      <w:r w:rsidRPr="0091135D">
        <w:rPr>
          <w:rFonts w:cs="Times New Roman"/>
          <w:spacing w:val="-5"/>
        </w:rPr>
        <w:t xml:space="preserve"> </w:t>
      </w:r>
      <w:r w:rsidRPr="0091135D">
        <w:rPr>
          <w:rFonts w:cs="Times New Roman"/>
        </w:rPr>
        <w:t>is</w:t>
      </w:r>
      <w:r w:rsidRPr="0091135D">
        <w:rPr>
          <w:rFonts w:cs="Times New Roman"/>
          <w:spacing w:val="-5"/>
        </w:rPr>
        <w:t xml:space="preserve"> </w:t>
      </w:r>
      <w:r w:rsidRPr="0091135D">
        <w:rPr>
          <w:rFonts w:cs="Times New Roman"/>
        </w:rPr>
        <w:t>based</w:t>
      </w:r>
      <w:r w:rsidRPr="0091135D">
        <w:rPr>
          <w:rFonts w:cs="Times New Roman"/>
          <w:spacing w:val="-5"/>
        </w:rPr>
        <w:t xml:space="preserve"> </w:t>
      </w:r>
      <w:r w:rsidRPr="0091135D">
        <w:rPr>
          <w:rFonts w:cs="Times New Roman"/>
        </w:rPr>
        <w:t>upon</w:t>
      </w:r>
      <w:r w:rsidRPr="0091135D">
        <w:rPr>
          <w:rFonts w:cs="Times New Roman"/>
          <w:spacing w:val="-5"/>
        </w:rPr>
        <w:t xml:space="preserve"> </w:t>
      </w:r>
      <w:r w:rsidRPr="0091135D">
        <w:rPr>
          <w:rFonts w:cs="Times New Roman"/>
          <w:i/>
        </w:rPr>
        <w:t>VSA</w:t>
      </w:r>
      <w:r w:rsidRPr="0091135D">
        <w:rPr>
          <w:rFonts w:cs="Times New Roman"/>
          <w:i/>
          <w:spacing w:val="-5"/>
        </w:rPr>
        <w:t xml:space="preserve"> </w:t>
      </w:r>
      <w:r w:rsidRPr="0091135D">
        <w:rPr>
          <w:rFonts w:cs="Times New Roman"/>
          <w:i/>
        </w:rPr>
        <w:t>Highway</w:t>
      </w:r>
      <w:r w:rsidRPr="0091135D">
        <w:rPr>
          <w:rFonts w:cs="Times New Roman"/>
          <w:i/>
          <w:spacing w:val="-5"/>
        </w:rPr>
        <w:t xml:space="preserve"> </w:t>
      </w:r>
      <w:r w:rsidRPr="0091135D">
        <w:rPr>
          <w:rFonts w:cs="Times New Roman"/>
          <w:i/>
        </w:rPr>
        <w:t>Maintenance</w:t>
      </w:r>
      <w:r w:rsidRPr="0091135D">
        <w:rPr>
          <w:rFonts w:cs="Times New Roman"/>
          <w:i/>
          <w:spacing w:val="-5"/>
        </w:rPr>
        <w:t xml:space="preserve"> </w:t>
      </w:r>
      <w:r w:rsidRPr="0091135D">
        <w:rPr>
          <w:rFonts w:cs="Times New Roman"/>
          <w:i/>
        </w:rPr>
        <w:t>Ltd.</w:t>
      </w:r>
      <w:r w:rsidRPr="0091135D">
        <w:rPr>
          <w:rFonts w:cs="Times New Roman"/>
          <w:i/>
          <w:spacing w:val="-5"/>
        </w:rPr>
        <w:t xml:space="preserve"> </w:t>
      </w:r>
      <w:r w:rsidRPr="0091135D">
        <w:rPr>
          <w:rFonts w:cs="Times New Roman"/>
          <w:i/>
        </w:rPr>
        <w:t>v.</w:t>
      </w:r>
      <w:r w:rsidRPr="0091135D">
        <w:rPr>
          <w:rFonts w:cs="Times New Roman"/>
          <w:i/>
          <w:spacing w:val="-5"/>
        </w:rPr>
        <w:t xml:space="preserve"> </w:t>
      </w:r>
      <w:r w:rsidRPr="0091135D">
        <w:rPr>
          <w:rFonts w:cs="Times New Roman"/>
          <w:i/>
        </w:rPr>
        <w:t>B.C.</w:t>
      </w:r>
      <w:r w:rsidRPr="0091135D">
        <w:rPr>
          <w:rFonts w:cs="Times New Roman"/>
          <w:i/>
          <w:w w:val="99"/>
        </w:rPr>
        <w:t xml:space="preserve"> </w:t>
      </w:r>
      <w:r w:rsidRPr="0091135D">
        <w:rPr>
          <w:rFonts w:cs="Times New Roman"/>
          <w:i/>
        </w:rPr>
        <w:t>Government</w:t>
      </w:r>
      <w:r w:rsidRPr="0091135D">
        <w:rPr>
          <w:rFonts w:cs="Times New Roman"/>
          <w:i/>
          <w:spacing w:val="-6"/>
        </w:rPr>
        <w:t xml:space="preserve"> </w:t>
      </w:r>
      <w:r w:rsidRPr="0091135D">
        <w:rPr>
          <w:rFonts w:cs="Times New Roman"/>
          <w:i/>
        </w:rPr>
        <w:t>and</w:t>
      </w:r>
      <w:r w:rsidRPr="0091135D">
        <w:rPr>
          <w:rFonts w:cs="Times New Roman"/>
          <w:i/>
          <w:spacing w:val="-5"/>
        </w:rPr>
        <w:t xml:space="preserve"> </w:t>
      </w:r>
      <w:r w:rsidRPr="0091135D">
        <w:rPr>
          <w:rFonts w:cs="Times New Roman"/>
          <w:i/>
        </w:rPr>
        <w:t>Service</w:t>
      </w:r>
      <w:r w:rsidRPr="0091135D">
        <w:rPr>
          <w:rFonts w:cs="Times New Roman"/>
          <w:i/>
          <w:spacing w:val="-6"/>
        </w:rPr>
        <w:t xml:space="preserve"> </w:t>
      </w:r>
      <w:r w:rsidRPr="0091135D">
        <w:rPr>
          <w:rFonts w:cs="Times New Roman"/>
          <w:i/>
        </w:rPr>
        <w:t>Employees</w:t>
      </w:r>
      <w:r w:rsidRPr="0091135D">
        <w:rPr>
          <w:rFonts w:cs="Times New Roman"/>
          <w:i/>
          <w:spacing w:val="-5"/>
        </w:rPr>
        <w:t xml:space="preserve"> </w:t>
      </w:r>
      <w:r w:rsidRPr="0091135D">
        <w:rPr>
          <w:rFonts w:cs="Times New Roman"/>
          <w:i/>
        </w:rPr>
        <w:t xml:space="preserve">Union </w:t>
      </w:r>
      <w:hyperlink r:id="rId8">
        <w:r w:rsidRPr="007C2FD0">
          <w:rPr>
            <w:rFonts w:cs="Times New Roman"/>
          </w:rPr>
          <w:t>http://www.canlii.org/en/bc/bclrb/doc/2007/2007canlii27558/2007canlii27558.html</w:t>
        </w:r>
        <w:r w:rsidR="00912106" w:rsidRPr="007C2FD0">
          <w:rPr>
            <w:rFonts w:cs="Times New Roman"/>
          </w:rPr>
          <w:t xml:space="preserve">  </w:t>
        </w:r>
      </w:hyperlink>
      <w:r w:rsidRPr="007C2FD0">
        <w:rPr>
          <w:rFonts w:cs="Times New Roman"/>
        </w:rPr>
        <w:t>with</w:t>
      </w:r>
      <w:r w:rsidR="00912106" w:rsidRPr="007C2FD0">
        <w:rPr>
          <w:rFonts w:cs="Times New Roman"/>
        </w:rPr>
        <w:t xml:space="preserve"> </w:t>
      </w:r>
      <w:r w:rsidRPr="007C2FD0">
        <w:rPr>
          <w:rFonts w:cs="Times New Roman"/>
        </w:rPr>
        <w:t xml:space="preserve">some </w:t>
      </w:r>
      <w:r w:rsidRPr="0091135D">
        <w:rPr>
          <w:rFonts w:cs="Times New Roman"/>
        </w:rPr>
        <w:t>modifications.</w:t>
      </w:r>
      <w:r w:rsidRPr="007C2FD0">
        <w:rPr>
          <w:rFonts w:cs="Times New Roman"/>
        </w:rPr>
        <w:t xml:space="preserve"> </w:t>
      </w:r>
      <w:r w:rsidRPr="0091135D">
        <w:rPr>
          <w:rFonts w:cs="Times New Roman"/>
        </w:rPr>
        <w:t>A</w:t>
      </w:r>
      <w:r w:rsidRPr="007C2FD0">
        <w:rPr>
          <w:rFonts w:cs="Times New Roman"/>
        </w:rPr>
        <w:t xml:space="preserve"> </w:t>
      </w:r>
      <w:r w:rsidRPr="0091135D">
        <w:rPr>
          <w:rFonts w:cs="Times New Roman"/>
        </w:rPr>
        <w:t>key</w:t>
      </w:r>
      <w:r w:rsidRPr="007C2FD0">
        <w:rPr>
          <w:rFonts w:cs="Times New Roman"/>
        </w:rPr>
        <w:t xml:space="preserve"> </w:t>
      </w:r>
      <w:r w:rsidRPr="0091135D">
        <w:rPr>
          <w:rFonts w:cs="Times New Roman"/>
        </w:rPr>
        <w:t>point</w:t>
      </w:r>
      <w:r w:rsidRPr="007C2FD0">
        <w:rPr>
          <w:rFonts w:cs="Times New Roman"/>
        </w:rPr>
        <w:t xml:space="preserve"> </w:t>
      </w:r>
      <w:r w:rsidRPr="0091135D">
        <w:rPr>
          <w:rFonts w:cs="Times New Roman"/>
        </w:rPr>
        <w:t>this</w:t>
      </w:r>
      <w:r w:rsidRPr="007C2FD0">
        <w:rPr>
          <w:rFonts w:cs="Times New Roman"/>
        </w:rPr>
        <w:t xml:space="preserve"> </w:t>
      </w:r>
      <w:r w:rsidRPr="0091135D">
        <w:rPr>
          <w:rFonts w:cs="Times New Roman"/>
        </w:rPr>
        <w:t>incident</w:t>
      </w:r>
      <w:r w:rsidRPr="007C2FD0">
        <w:rPr>
          <w:rFonts w:cs="Times New Roman"/>
        </w:rPr>
        <w:t xml:space="preserve"> </w:t>
      </w:r>
      <w:r w:rsidRPr="0091135D">
        <w:rPr>
          <w:rFonts w:cs="Times New Roman"/>
        </w:rPr>
        <w:t>illustrates</w:t>
      </w:r>
      <w:r w:rsidRPr="007C2FD0">
        <w:rPr>
          <w:rFonts w:cs="Times New Roman"/>
        </w:rPr>
        <w:t xml:space="preserve"> </w:t>
      </w:r>
      <w:r w:rsidRPr="0091135D">
        <w:rPr>
          <w:rFonts w:cs="Times New Roman"/>
        </w:rPr>
        <w:t>is</w:t>
      </w:r>
      <w:r w:rsidRPr="007C2FD0">
        <w:rPr>
          <w:rFonts w:cs="Times New Roman"/>
        </w:rPr>
        <w:t xml:space="preserve"> </w:t>
      </w:r>
      <w:r w:rsidRPr="0091135D">
        <w:rPr>
          <w:rFonts w:cs="Times New Roman"/>
        </w:rPr>
        <w:t>that</w:t>
      </w:r>
      <w:r w:rsidRPr="007C2FD0">
        <w:rPr>
          <w:rFonts w:cs="Times New Roman"/>
        </w:rPr>
        <w:t xml:space="preserve"> </w:t>
      </w:r>
      <w:r w:rsidRPr="0091135D">
        <w:rPr>
          <w:rFonts w:cs="Times New Roman"/>
        </w:rPr>
        <w:t>a</w:t>
      </w:r>
      <w:r w:rsidRPr="007C2FD0">
        <w:rPr>
          <w:rFonts w:cs="Times New Roman"/>
        </w:rPr>
        <w:t xml:space="preserve"> </w:t>
      </w:r>
      <w:r w:rsidRPr="0091135D">
        <w:rPr>
          <w:rFonts w:cs="Times New Roman"/>
        </w:rPr>
        <w:t>designated</w:t>
      </w:r>
      <w:r w:rsidRPr="007C2FD0">
        <w:rPr>
          <w:rFonts w:cs="Times New Roman"/>
        </w:rPr>
        <w:t xml:space="preserve"> </w:t>
      </w:r>
      <w:r w:rsidRPr="0091135D">
        <w:rPr>
          <w:rFonts w:cs="Times New Roman"/>
        </w:rPr>
        <w:t>or</w:t>
      </w:r>
      <w:r w:rsidRPr="007C2FD0">
        <w:rPr>
          <w:rFonts w:cs="Times New Roman"/>
        </w:rPr>
        <w:t xml:space="preserve"> </w:t>
      </w:r>
      <w:r w:rsidRPr="0091135D">
        <w:rPr>
          <w:rFonts w:cs="Times New Roman"/>
        </w:rPr>
        <w:t>controlled</w:t>
      </w:r>
      <w:r w:rsidRPr="007C2FD0">
        <w:rPr>
          <w:rFonts w:cs="Times New Roman"/>
        </w:rPr>
        <w:t xml:space="preserve"> </w:t>
      </w:r>
      <w:r w:rsidRPr="0091135D">
        <w:rPr>
          <w:rFonts w:cs="Times New Roman"/>
        </w:rPr>
        <w:t>strike</w:t>
      </w:r>
      <w:r w:rsidRPr="007C2FD0">
        <w:rPr>
          <w:rFonts w:cs="Times New Roman"/>
        </w:rPr>
        <w:t xml:space="preserve"> </w:t>
      </w:r>
      <w:r w:rsidRPr="0091135D">
        <w:rPr>
          <w:rFonts w:cs="Times New Roman"/>
        </w:rPr>
        <w:t>will</w:t>
      </w:r>
      <w:r w:rsidRPr="0091135D">
        <w:rPr>
          <w:rFonts w:cs="Times New Roman"/>
          <w:w w:val="99"/>
        </w:rPr>
        <w:t xml:space="preserve"> </w:t>
      </w:r>
      <w:r w:rsidRPr="0091135D">
        <w:rPr>
          <w:rFonts w:cs="Times New Roman"/>
        </w:rPr>
        <w:t>involve</w:t>
      </w:r>
      <w:r w:rsidRPr="0091135D">
        <w:rPr>
          <w:rFonts w:cs="Times New Roman"/>
          <w:spacing w:val="-7"/>
        </w:rPr>
        <w:t xml:space="preserve"> </w:t>
      </w:r>
      <w:r w:rsidRPr="0091135D">
        <w:rPr>
          <w:rFonts w:cs="Times New Roman"/>
        </w:rPr>
        <w:t>some</w:t>
      </w:r>
      <w:r w:rsidRPr="0091135D">
        <w:rPr>
          <w:rFonts w:cs="Times New Roman"/>
          <w:spacing w:val="-7"/>
        </w:rPr>
        <w:t xml:space="preserve"> </w:t>
      </w:r>
      <w:r w:rsidRPr="0091135D">
        <w:rPr>
          <w:rFonts w:cs="Times New Roman"/>
        </w:rPr>
        <w:t>inconvenience</w:t>
      </w:r>
      <w:r w:rsidRPr="0091135D">
        <w:rPr>
          <w:rFonts w:cs="Times New Roman"/>
          <w:spacing w:val="-7"/>
        </w:rPr>
        <w:t xml:space="preserve"> </w:t>
      </w:r>
      <w:r w:rsidRPr="0091135D">
        <w:rPr>
          <w:rFonts w:cs="Times New Roman"/>
        </w:rPr>
        <w:t>to</w:t>
      </w:r>
      <w:r w:rsidRPr="0091135D">
        <w:rPr>
          <w:rFonts w:cs="Times New Roman"/>
          <w:spacing w:val="-7"/>
        </w:rPr>
        <w:t xml:space="preserve"> </w:t>
      </w:r>
      <w:r w:rsidRPr="0091135D">
        <w:rPr>
          <w:rFonts w:cs="Times New Roman"/>
        </w:rPr>
        <w:t>the</w:t>
      </w:r>
      <w:r w:rsidRPr="0091135D">
        <w:rPr>
          <w:rFonts w:cs="Times New Roman"/>
          <w:spacing w:val="-7"/>
        </w:rPr>
        <w:t xml:space="preserve"> </w:t>
      </w:r>
      <w:r w:rsidRPr="0091135D">
        <w:rPr>
          <w:rFonts w:cs="Times New Roman"/>
        </w:rPr>
        <w:t>public.</w:t>
      </w:r>
    </w:p>
    <w:p w14:paraId="20E3F9B4" w14:textId="77777777" w:rsidR="00B04576" w:rsidRPr="0091135D" w:rsidRDefault="00B04576" w:rsidP="0091135D">
      <w:pPr>
        <w:jc w:val="both"/>
        <w:rPr>
          <w:rFonts w:ascii="Times New Roman" w:hAnsi="Times New Roman" w:cs="Times New Roman"/>
          <w:sz w:val="24"/>
          <w:szCs w:val="24"/>
        </w:rPr>
      </w:pPr>
    </w:p>
    <w:p w14:paraId="0C5A7BDE" w14:textId="77777777" w:rsidR="007C2FD0" w:rsidRPr="00843A43" w:rsidRDefault="006F2664" w:rsidP="0091135D">
      <w:pPr>
        <w:numPr>
          <w:ilvl w:val="0"/>
          <w:numId w:val="2"/>
        </w:numPr>
        <w:tabs>
          <w:tab w:val="left" w:pos="384"/>
        </w:tabs>
        <w:ind w:firstLine="0"/>
        <w:jc w:val="both"/>
        <w:rPr>
          <w:rFonts w:ascii="Times New Roman" w:eastAsia="Times New Roman" w:hAnsi="Times New Roman" w:cs="Times New Roman"/>
          <w:b/>
          <w:bCs/>
          <w:sz w:val="24"/>
          <w:szCs w:val="24"/>
        </w:rPr>
      </w:pPr>
      <w:r w:rsidRPr="00843A43">
        <w:rPr>
          <w:rFonts w:ascii="Times New Roman" w:eastAsia="Times New Roman" w:hAnsi="Times New Roman" w:cs="Times New Roman"/>
          <w:b/>
          <w:bCs/>
          <w:sz w:val="24"/>
          <w:szCs w:val="24"/>
        </w:rPr>
        <w:t>Outline</w:t>
      </w:r>
      <w:r w:rsidRPr="00843A43">
        <w:rPr>
          <w:rFonts w:ascii="Times New Roman" w:eastAsia="Times New Roman" w:hAnsi="Times New Roman" w:cs="Times New Roman"/>
          <w:b/>
          <w:bCs/>
          <w:spacing w:val="-4"/>
          <w:sz w:val="24"/>
          <w:szCs w:val="24"/>
        </w:rPr>
        <w:t xml:space="preserve"> </w:t>
      </w:r>
      <w:r w:rsidRPr="00843A43">
        <w:rPr>
          <w:rFonts w:ascii="Times New Roman" w:eastAsia="Times New Roman" w:hAnsi="Times New Roman" w:cs="Times New Roman"/>
          <w:b/>
          <w:bCs/>
          <w:sz w:val="24"/>
          <w:szCs w:val="24"/>
        </w:rPr>
        <w:t>the</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argument</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that</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the</w:t>
      </w:r>
      <w:r w:rsidRPr="00843A43">
        <w:rPr>
          <w:rFonts w:ascii="Times New Roman" w:eastAsia="Times New Roman" w:hAnsi="Times New Roman" w:cs="Times New Roman"/>
          <w:b/>
          <w:bCs/>
          <w:spacing w:val="-4"/>
          <w:sz w:val="24"/>
          <w:szCs w:val="24"/>
        </w:rPr>
        <w:t xml:space="preserve"> </w:t>
      </w:r>
      <w:r w:rsidRPr="00843A43">
        <w:rPr>
          <w:rFonts w:ascii="Times New Roman" w:eastAsia="Times New Roman" w:hAnsi="Times New Roman" w:cs="Times New Roman"/>
          <w:b/>
          <w:bCs/>
          <w:sz w:val="24"/>
          <w:szCs w:val="24"/>
        </w:rPr>
        <w:t>employer</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will</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make</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before</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the</w:t>
      </w:r>
      <w:r w:rsidRPr="00843A43">
        <w:rPr>
          <w:rFonts w:ascii="Times New Roman" w:eastAsia="Times New Roman" w:hAnsi="Times New Roman" w:cs="Times New Roman"/>
          <w:b/>
          <w:bCs/>
          <w:spacing w:val="-4"/>
          <w:sz w:val="24"/>
          <w:szCs w:val="24"/>
        </w:rPr>
        <w:t xml:space="preserve"> </w:t>
      </w:r>
      <w:proofErr w:type="spellStart"/>
      <w:r w:rsidRPr="00843A43">
        <w:rPr>
          <w:rFonts w:ascii="Times New Roman" w:eastAsia="Times New Roman" w:hAnsi="Times New Roman" w:cs="Times New Roman"/>
          <w:b/>
          <w:bCs/>
          <w:sz w:val="24"/>
          <w:szCs w:val="24"/>
        </w:rPr>
        <w:t>Labour</w:t>
      </w:r>
      <w:proofErr w:type="spellEnd"/>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Relations</w:t>
      </w:r>
      <w:r w:rsidRPr="00843A43">
        <w:rPr>
          <w:rFonts w:ascii="Times New Roman" w:eastAsia="Times New Roman" w:hAnsi="Times New Roman" w:cs="Times New Roman"/>
          <w:b/>
          <w:bCs/>
          <w:spacing w:val="-3"/>
          <w:sz w:val="24"/>
          <w:szCs w:val="24"/>
        </w:rPr>
        <w:t xml:space="preserve"> </w:t>
      </w:r>
      <w:r w:rsidRPr="00843A43">
        <w:rPr>
          <w:rFonts w:ascii="Times New Roman" w:eastAsia="Times New Roman" w:hAnsi="Times New Roman" w:cs="Times New Roman"/>
          <w:b/>
          <w:bCs/>
          <w:sz w:val="24"/>
          <w:szCs w:val="24"/>
        </w:rPr>
        <w:t>Board</w:t>
      </w:r>
      <w:r w:rsidR="00633953" w:rsidRPr="00843A43">
        <w:rPr>
          <w:rFonts w:ascii="Times New Roman" w:eastAsia="Times New Roman" w:hAnsi="Times New Roman" w:cs="Times New Roman"/>
          <w:b/>
          <w:bCs/>
          <w:sz w:val="24"/>
          <w:szCs w:val="24"/>
        </w:rPr>
        <w:t>.</w:t>
      </w:r>
      <w:r w:rsidRPr="00843A43">
        <w:rPr>
          <w:rFonts w:ascii="Times New Roman" w:eastAsia="Times New Roman" w:hAnsi="Times New Roman" w:cs="Times New Roman"/>
          <w:b/>
          <w:bCs/>
          <w:sz w:val="24"/>
          <w:szCs w:val="24"/>
        </w:rPr>
        <w:t xml:space="preserve"> </w:t>
      </w:r>
    </w:p>
    <w:p w14:paraId="12B62511" w14:textId="77777777" w:rsidR="007C2FD0" w:rsidRPr="00DB605E" w:rsidRDefault="007C2FD0" w:rsidP="007C2FD0">
      <w:pPr>
        <w:tabs>
          <w:tab w:val="left" w:pos="384"/>
        </w:tabs>
        <w:jc w:val="both"/>
        <w:rPr>
          <w:rFonts w:ascii="Times New Roman" w:eastAsia="Times New Roman" w:hAnsi="Times New Roman" w:cs="Times New Roman"/>
          <w:sz w:val="24"/>
          <w:szCs w:val="24"/>
        </w:rPr>
      </w:pPr>
    </w:p>
    <w:p w14:paraId="20E3F9B5" w14:textId="064EA900" w:rsidR="00B04576" w:rsidRPr="000546A4" w:rsidRDefault="006F2664" w:rsidP="007C2FD0">
      <w:pPr>
        <w:tabs>
          <w:tab w:val="left" w:pos="384"/>
        </w:tabs>
        <w:jc w:val="both"/>
        <w:rPr>
          <w:rFonts w:ascii="Times New Roman" w:eastAsia="Times New Roman" w:hAnsi="Times New Roman" w:cs="Times New Roman"/>
          <w:sz w:val="24"/>
          <w:szCs w:val="24"/>
        </w:rPr>
      </w:pPr>
      <w:r w:rsidRPr="000546A4">
        <w:rPr>
          <w:rFonts w:ascii="Times New Roman" w:eastAsia="Times New Roman" w:hAnsi="Times New Roman" w:cs="Times New Roman"/>
          <w:sz w:val="24"/>
          <w:szCs w:val="24"/>
        </w:rPr>
        <w:t>The</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employer</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could</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argue</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that</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the</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union's</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proposed</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reduction</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in</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hours</w:t>
      </w:r>
      <w:r w:rsidRPr="000546A4">
        <w:rPr>
          <w:rFonts w:ascii="Times New Roman" w:eastAsia="Times New Roman" w:hAnsi="Times New Roman" w:cs="Times New Roman"/>
          <w:spacing w:val="-3"/>
          <w:sz w:val="24"/>
          <w:szCs w:val="24"/>
        </w:rPr>
        <w:t xml:space="preserve"> </w:t>
      </w:r>
      <w:r w:rsidRPr="000546A4">
        <w:rPr>
          <w:rFonts w:ascii="Times New Roman" w:eastAsia="Times New Roman" w:hAnsi="Times New Roman" w:cs="Times New Roman"/>
          <w:sz w:val="24"/>
          <w:szCs w:val="24"/>
        </w:rPr>
        <w:t>is</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not</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proportional</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to</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the</w:t>
      </w:r>
      <w:r w:rsidRPr="000546A4">
        <w:rPr>
          <w:rFonts w:ascii="Times New Roman" w:eastAsia="Times New Roman" w:hAnsi="Times New Roman" w:cs="Times New Roman"/>
          <w:w w:val="99"/>
          <w:sz w:val="24"/>
          <w:szCs w:val="24"/>
        </w:rPr>
        <w:t xml:space="preserve"> </w:t>
      </w:r>
      <w:r w:rsidRPr="000546A4">
        <w:rPr>
          <w:rFonts w:ascii="Times New Roman" w:eastAsia="Times New Roman" w:hAnsi="Times New Roman" w:cs="Times New Roman"/>
          <w:sz w:val="24"/>
          <w:szCs w:val="24"/>
        </w:rPr>
        <w:t>reduced</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traffic</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during</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the</w:t>
      </w:r>
      <w:r w:rsidRPr="000546A4">
        <w:rPr>
          <w:rFonts w:ascii="Times New Roman" w:eastAsia="Times New Roman" w:hAnsi="Times New Roman" w:cs="Times New Roman"/>
          <w:spacing w:val="-3"/>
          <w:sz w:val="24"/>
          <w:szCs w:val="24"/>
        </w:rPr>
        <w:t xml:space="preserve"> </w:t>
      </w:r>
      <w:r w:rsidRPr="000546A4">
        <w:rPr>
          <w:rFonts w:ascii="Times New Roman" w:eastAsia="Times New Roman" w:hAnsi="Times New Roman" w:cs="Times New Roman"/>
          <w:sz w:val="24"/>
          <w:szCs w:val="24"/>
        </w:rPr>
        <w:t>school</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vacation</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period.</w:t>
      </w:r>
      <w:r w:rsidRPr="000546A4">
        <w:rPr>
          <w:rFonts w:ascii="Times New Roman" w:eastAsia="Times New Roman" w:hAnsi="Times New Roman" w:cs="Times New Roman"/>
          <w:spacing w:val="-3"/>
          <w:sz w:val="24"/>
          <w:szCs w:val="24"/>
        </w:rPr>
        <w:t xml:space="preserve"> </w:t>
      </w:r>
      <w:r w:rsidRPr="000546A4">
        <w:rPr>
          <w:rFonts w:ascii="Times New Roman" w:eastAsia="Times New Roman" w:hAnsi="Times New Roman" w:cs="Times New Roman"/>
          <w:sz w:val="24"/>
          <w:szCs w:val="24"/>
        </w:rPr>
        <w:t>In</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other</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words,</w:t>
      </w:r>
      <w:r w:rsidRPr="000546A4">
        <w:rPr>
          <w:rFonts w:ascii="Times New Roman" w:eastAsia="Times New Roman" w:hAnsi="Times New Roman" w:cs="Times New Roman"/>
          <w:spacing w:val="-3"/>
          <w:sz w:val="24"/>
          <w:szCs w:val="24"/>
        </w:rPr>
        <w:t xml:space="preserve"> </w:t>
      </w:r>
      <w:r w:rsidRPr="000546A4">
        <w:rPr>
          <w:rFonts w:ascii="Times New Roman" w:eastAsia="Times New Roman" w:hAnsi="Times New Roman" w:cs="Times New Roman"/>
          <w:sz w:val="24"/>
          <w:szCs w:val="24"/>
        </w:rPr>
        <w:t>the</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union</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is</w:t>
      </w:r>
      <w:r w:rsidRPr="000546A4">
        <w:rPr>
          <w:rFonts w:ascii="Times New Roman" w:eastAsia="Times New Roman" w:hAnsi="Times New Roman" w:cs="Times New Roman"/>
          <w:spacing w:val="-3"/>
          <w:sz w:val="24"/>
          <w:szCs w:val="24"/>
        </w:rPr>
        <w:t xml:space="preserve"> </w:t>
      </w:r>
      <w:r w:rsidRPr="000546A4">
        <w:rPr>
          <w:rFonts w:ascii="Times New Roman" w:eastAsia="Times New Roman" w:hAnsi="Times New Roman" w:cs="Times New Roman"/>
          <w:sz w:val="24"/>
          <w:szCs w:val="24"/>
        </w:rPr>
        <w:t>not</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just</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attempting to</w:t>
      </w:r>
      <w:r w:rsidRPr="000546A4">
        <w:rPr>
          <w:rFonts w:ascii="Times New Roman" w:eastAsia="Times New Roman" w:hAnsi="Times New Roman" w:cs="Times New Roman"/>
          <w:spacing w:val="-5"/>
          <w:sz w:val="24"/>
          <w:szCs w:val="24"/>
        </w:rPr>
        <w:t xml:space="preserve"> </w:t>
      </w:r>
      <w:r w:rsidRPr="000546A4">
        <w:rPr>
          <w:rFonts w:ascii="Times New Roman" w:eastAsia="Times New Roman" w:hAnsi="Times New Roman" w:cs="Times New Roman"/>
          <w:sz w:val="24"/>
          <w:szCs w:val="24"/>
        </w:rPr>
        <w:t>adjust</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the</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agreement</w:t>
      </w:r>
      <w:r w:rsidRPr="000546A4">
        <w:rPr>
          <w:rFonts w:ascii="Times New Roman" w:eastAsia="Times New Roman" w:hAnsi="Times New Roman" w:cs="Times New Roman"/>
          <w:spacing w:val="-5"/>
          <w:sz w:val="24"/>
          <w:szCs w:val="24"/>
        </w:rPr>
        <w:t xml:space="preserve"> </w:t>
      </w:r>
      <w:r w:rsidRPr="000546A4">
        <w:rPr>
          <w:rFonts w:ascii="Times New Roman" w:eastAsia="Times New Roman" w:hAnsi="Times New Roman" w:cs="Times New Roman"/>
          <w:sz w:val="24"/>
          <w:szCs w:val="24"/>
        </w:rPr>
        <w:t>to</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reflect</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reduced</w:t>
      </w:r>
      <w:r w:rsidRPr="000546A4">
        <w:rPr>
          <w:rFonts w:ascii="Times New Roman" w:eastAsia="Times New Roman" w:hAnsi="Times New Roman" w:cs="Times New Roman"/>
          <w:spacing w:val="-5"/>
          <w:sz w:val="24"/>
          <w:szCs w:val="24"/>
        </w:rPr>
        <w:t xml:space="preserve"> </w:t>
      </w:r>
      <w:r w:rsidRPr="000546A4">
        <w:rPr>
          <w:rFonts w:ascii="Times New Roman" w:eastAsia="Times New Roman" w:hAnsi="Times New Roman" w:cs="Times New Roman"/>
          <w:sz w:val="24"/>
          <w:szCs w:val="24"/>
        </w:rPr>
        <w:t>traffic;</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it</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is</w:t>
      </w:r>
      <w:r w:rsidRPr="000546A4">
        <w:rPr>
          <w:rFonts w:ascii="Times New Roman" w:eastAsia="Times New Roman" w:hAnsi="Times New Roman" w:cs="Times New Roman"/>
          <w:spacing w:val="-5"/>
          <w:sz w:val="24"/>
          <w:szCs w:val="24"/>
        </w:rPr>
        <w:t xml:space="preserve"> </w:t>
      </w:r>
      <w:r w:rsidRPr="000546A4">
        <w:rPr>
          <w:rFonts w:ascii="Times New Roman" w:eastAsia="Times New Roman" w:hAnsi="Times New Roman" w:cs="Times New Roman"/>
          <w:sz w:val="24"/>
          <w:szCs w:val="24"/>
        </w:rPr>
        <w:t>attempting</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to</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reduce</w:t>
      </w:r>
      <w:r w:rsidRPr="000546A4">
        <w:rPr>
          <w:rFonts w:ascii="Times New Roman" w:eastAsia="Times New Roman" w:hAnsi="Times New Roman" w:cs="Times New Roman"/>
          <w:spacing w:val="-5"/>
          <w:sz w:val="24"/>
          <w:szCs w:val="24"/>
        </w:rPr>
        <w:t xml:space="preserve"> </w:t>
      </w:r>
      <w:r w:rsidRPr="000546A4">
        <w:rPr>
          <w:rFonts w:ascii="Times New Roman" w:eastAsia="Times New Roman" w:hAnsi="Times New Roman" w:cs="Times New Roman"/>
          <w:sz w:val="24"/>
          <w:szCs w:val="24"/>
        </w:rPr>
        <w:t>the</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service</w:t>
      </w:r>
      <w:r w:rsidRPr="000546A4">
        <w:rPr>
          <w:rFonts w:ascii="Times New Roman" w:eastAsia="Times New Roman" w:hAnsi="Times New Roman" w:cs="Times New Roman"/>
          <w:spacing w:val="-4"/>
          <w:sz w:val="24"/>
          <w:szCs w:val="24"/>
        </w:rPr>
        <w:t xml:space="preserve"> </w:t>
      </w:r>
      <w:r w:rsidRPr="000546A4">
        <w:rPr>
          <w:rFonts w:ascii="Times New Roman" w:eastAsia="Times New Roman" w:hAnsi="Times New Roman" w:cs="Times New Roman"/>
          <w:sz w:val="24"/>
          <w:szCs w:val="24"/>
        </w:rPr>
        <w:t>level.</w:t>
      </w:r>
    </w:p>
    <w:p w14:paraId="20E3F9B6" w14:textId="77777777" w:rsidR="00B04576" w:rsidRPr="000546A4" w:rsidRDefault="00B04576" w:rsidP="0091135D">
      <w:pPr>
        <w:jc w:val="both"/>
        <w:rPr>
          <w:rFonts w:ascii="Times New Roman" w:hAnsi="Times New Roman" w:cs="Times New Roman"/>
          <w:sz w:val="24"/>
          <w:szCs w:val="24"/>
        </w:rPr>
      </w:pPr>
    </w:p>
    <w:p w14:paraId="20E3F9B8" w14:textId="5261723F" w:rsidR="00B04576" w:rsidRPr="00843A43" w:rsidRDefault="006F2664" w:rsidP="007C2FD0">
      <w:pPr>
        <w:numPr>
          <w:ilvl w:val="0"/>
          <w:numId w:val="2"/>
        </w:numPr>
        <w:tabs>
          <w:tab w:val="left" w:pos="384"/>
        </w:tabs>
        <w:ind w:firstLine="0"/>
        <w:jc w:val="both"/>
        <w:rPr>
          <w:rFonts w:ascii="Times New Roman" w:eastAsia="Times New Roman" w:hAnsi="Times New Roman" w:cs="Times New Roman"/>
          <w:b/>
          <w:bCs/>
          <w:sz w:val="24"/>
          <w:szCs w:val="24"/>
        </w:rPr>
      </w:pPr>
      <w:r w:rsidRPr="00843A43">
        <w:rPr>
          <w:rFonts w:ascii="Times New Roman" w:eastAsia="Times New Roman" w:hAnsi="Times New Roman" w:cs="Times New Roman"/>
          <w:b/>
          <w:bCs/>
          <w:sz w:val="24"/>
          <w:szCs w:val="24"/>
        </w:rPr>
        <w:t xml:space="preserve">Outline </w:t>
      </w:r>
      <w:r w:rsidR="007C2FD0" w:rsidRPr="00843A43">
        <w:rPr>
          <w:rFonts w:ascii="Times New Roman" w:eastAsia="Times New Roman" w:hAnsi="Times New Roman" w:cs="Times New Roman"/>
          <w:b/>
          <w:bCs/>
          <w:sz w:val="24"/>
          <w:szCs w:val="24"/>
        </w:rPr>
        <w:t>a</w:t>
      </w:r>
      <w:r w:rsidRPr="00843A43">
        <w:rPr>
          <w:rFonts w:ascii="Times New Roman" w:eastAsia="Times New Roman" w:hAnsi="Times New Roman" w:cs="Times New Roman"/>
          <w:b/>
          <w:bCs/>
          <w:sz w:val="24"/>
          <w:szCs w:val="24"/>
        </w:rPr>
        <w:t xml:space="preserve"> response the union </w:t>
      </w:r>
      <w:r w:rsidR="007C2FD0" w:rsidRPr="00843A43">
        <w:rPr>
          <w:rFonts w:ascii="Times New Roman" w:eastAsia="Times New Roman" w:hAnsi="Times New Roman" w:cs="Times New Roman"/>
          <w:b/>
          <w:bCs/>
          <w:sz w:val="24"/>
          <w:szCs w:val="24"/>
        </w:rPr>
        <w:t>could</w:t>
      </w:r>
      <w:r w:rsidRPr="00843A43">
        <w:rPr>
          <w:rFonts w:ascii="Times New Roman" w:eastAsia="Times New Roman" w:hAnsi="Times New Roman" w:cs="Times New Roman"/>
          <w:b/>
          <w:bCs/>
          <w:sz w:val="24"/>
          <w:szCs w:val="24"/>
        </w:rPr>
        <w:t xml:space="preserve"> make to the employer's request for a return to normal hours of operation</w:t>
      </w:r>
      <w:r w:rsidR="00633953" w:rsidRPr="00843A43">
        <w:rPr>
          <w:rFonts w:ascii="Times New Roman" w:eastAsia="Times New Roman" w:hAnsi="Times New Roman" w:cs="Times New Roman"/>
          <w:b/>
          <w:bCs/>
          <w:sz w:val="24"/>
          <w:szCs w:val="24"/>
        </w:rPr>
        <w:t>.</w:t>
      </w:r>
    </w:p>
    <w:p w14:paraId="057DA820" w14:textId="77777777" w:rsidR="007C2FD0" w:rsidRPr="00DB605E" w:rsidRDefault="007C2FD0" w:rsidP="007C2FD0">
      <w:pPr>
        <w:tabs>
          <w:tab w:val="left" w:pos="384"/>
        </w:tabs>
        <w:jc w:val="both"/>
        <w:rPr>
          <w:rFonts w:ascii="Times New Roman" w:eastAsia="Times New Roman" w:hAnsi="Times New Roman" w:cs="Times New Roman"/>
          <w:sz w:val="24"/>
          <w:szCs w:val="24"/>
        </w:rPr>
      </w:pPr>
    </w:p>
    <w:p w14:paraId="20E3F9B9" w14:textId="48A90EA9" w:rsidR="00B04576" w:rsidRPr="000546A4" w:rsidRDefault="006F2664" w:rsidP="0091135D">
      <w:pPr>
        <w:pStyle w:val="BodyText"/>
        <w:ind w:left="0"/>
        <w:jc w:val="both"/>
        <w:rPr>
          <w:rFonts w:cs="Times New Roman"/>
        </w:rPr>
      </w:pPr>
      <w:r w:rsidRPr="000546A4">
        <w:rPr>
          <w:rFonts w:cs="Times New Roman"/>
        </w:rPr>
        <w:t>The</w:t>
      </w:r>
      <w:r w:rsidRPr="000546A4">
        <w:rPr>
          <w:rFonts w:cs="Times New Roman"/>
          <w:spacing w:val="-6"/>
        </w:rPr>
        <w:t xml:space="preserve"> </w:t>
      </w:r>
      <w:r w:rsidRPr="000546A4">
        <w:rPr>
          <w:rFonts w:cs="Times New Roman"/>
        </w:rPr>
        <w:t>union's</w:t>
      </w:r>
      <w:r w:rsidRPr="000546A4">
        <w:rPr>
          <w:rFonts w:cs="Times New Roman"/>
          <w:spacing w:val="-5"/>
        </w:rPr>
        <w:t xml:space="preserve"> </w:t>
      </w:r>
      <w:r w:rsidRPr="000546A4">
        <w:rPr>
          <w:rFonts w:cs="Times New Roman"/>
        </w:rPr>
        <w:t>response</w:t>
      </w:r>
      <w:r w:rsidRPr="000546A4">
        <w:rPr>
          <w:rFonts w:cs="Times New Roman"/>
          <w:spacing w:val="-6"/>
        </w:rPr>
        <w:t xml:space="preserve"> </w:t>
      </w:r>
      <w:r w:rsidRPr="000546A4">
        <w:rPr>
          <w:rFonts w:cs="Times New Roman"/>
        </w:rPr>
        <w:t>would</w:t>
      </w:r>
      <w:r w:rsidRPr="000546A4">
        <w:rPr>
          <w:rFonts w:cs="Times New Roman"/>
          <w:spacing w:val="-5"/>
        </w:rPr>
        <w:t xml:space="preserve"> </w:t>
      </w:r>
      <w:r w:rsidRPr="000546A4">
        <w:rPr>
          <w:rFonts w:cs="Times New Roman"/>
        </w:rPr>
        <w:t>be</w:t>
      </w:r>
      <w:r w:rsidRPr="000546A4">
        <w:rPr>
          <w:rFonts w:cs="Times New Roman"/>
          <w:spacing w:val="-6"/>
        </w:rPr>
        <w:t xml:space="preserve"> </w:t>
      </w:r>
      <w:r w:rsidRPr="000546A4">
        <w:rPr>
          <w:rFonts w:cs="Times New Roman"/>
        </w:rPr>
        <w:t>that</w:t>
      </w:r>
      <w:r w:rsidRPr="000546A4">
        <w:rPr>
          <w:rFonts w:cs="Times New Roman"/>
          <w:spacing w:val="-5"/>
        </w:rPr>
        <w:t xml:space="preserve"> </w:t>
      </w:r>
      <w:r w:rsidRPr="000546A4">
        <w:rPr>
          <w:rFonts w:cs="Times New Roman"/>
        </w:rPr>
        <w:t>an</w:t>
      </w:r>
      <w:r w:rsidRPr="000546A4">
        <w:rPr>
          <w:rFonts w:cs="Times New Roman"/>
          <w:spacing w:val="-6"/>
        </w:rPr>
        <w:t xml:space="preserve"> </w:t>
      </w:r>
      <w:r w:rsidRPr="000546A4">
        <w:rPr>
          <w:rFonts w:cs="Times New Roman"/>
        </w:rPr>
        <w:t>essential</w:t>
      </w:r>
      <w:r w:rsidRPr="000546A4">
        <w:rPr>
          <w:rFonts w:cs="Times New Roman"/>
          <w:spacing w:val="-5"/>
        </w:rPr>
        <w:t xml:space="preserve"> </w:t>
      </w:r>
      <w:r w:rsidRPr="000546A4">
        <w:rPr>
          <w:rFonts w:cs="Times New Roman"/>
        </w:rPr>
        <w:t>services</w:t>
      </w:r>
      <w:r w:rsidRPr="000546A4">
        <w:rPr>
          <w:rFonts w:cs="Times New Roman"/>
          <w:spacing w:val="-5"/>
        </w:rPr>
        <w:t xml:space="preserve"> </w:t>
      </w:r>
      <w:r w:rsidRPr="000546A4">
        <w:rPr>
          <w:rFonts w:cs="Times New Roman"/>
        </w:rPr>
        <w:t>agreement</w:t>
      </w:r>
      <w:r w:rsidRPr="000546A4">
        <w:rPr>
          <w:rFonts w:cs="Times New Roman"/>
          <w:spacing w:val="-6"/>
        </w:rPr>
        <w:t xml:space="preserve"> </w:t>
      </w:r>
      <w:r w:rsidRPr="000546A4">
        <w:rPr>
          <w:rFonts w:cs="Times New Roman"/>
        </w:rPr>
        <w:t>entails</w:t>
      </w:r>
      <w:r w:rsidRPr="000546A4">
        <w:rPr>
          <w:rFonts w:cs="Times New Roman"/>
          <w:spacing w:val="-5"/>
        </w:rPr>
        <w:t xml:space="preserve"> </w:t>
      </w:r>
      <w:r w:rsidRPr="000546A4">
        <w:rPr>
          <w:rFonts w:cs="Times New Roman"/>
        </w:rPr>
        <w:t>some</w:t>
      </w:r>
      <w:r w:rsidRPr="000546A4">
        <w:rPr>
          <w:rFonts w:cs="Times New Roman"/>
          <w:spacing w:val="-6"/>
        </w:rPr>
        <w:t xml:space="preserve"> </w:t>
      </w:r>
      <w:r w:rsidRPr="000546A4">
        <w:rPr>
          <w:rFonts w:cs="Times New Roman"/>
        </w:rPr>
        <w:t>inconvenience</w:t>
      </w:r>
      <w:r w:rsidR="00843A43">
        <w:rPr>
          <w:rFonts w:cs="Times New Roman"/>
        </w:rPr>
        <w:t>,</w:t>
      </w:r>
      <w:r w:rsidRPr="000546A4">
        <w:rPr>
          <w:rFonts w:cs="Times New Roman"/>
          <w:w w:val="99"/>
        </w:rPr>
        <w:t xml:space="preserve"> </w:t>
      </w:r>
      <w:r w:rsidRPr="000546A4">
        <w:rPr>
          <w:rFonts w:cs="Times New Roman"/>
        </w:rPr>
        <w:t>and</w:t>
      </w:r>
      <w:r w:rsidRPr="000546A4">
        <w:rPr>
          <w:rFonts w:cs="Times New Roman"/>
          <w:spacing w:val="-5"/>
        </w:rPr>
        <w:t xml:space="preserve"> </w:t>
      </w:r>
      <w:r w:rsidRPr="000546A4">
        <w:rPr>
          <w:rFonts w:cs="Times New Roman"/>
        </w:rPr>
        <w:t>the</w:t>
      </w:r>
      <w:r w:rsidRPr="000546A4">
        <w:rPr>
          <w:rFonts w:cs="Times New Roman"/>
          <w:spacing w:val="-4"/>
        </w:rPr>
        <w:t xml:space="preserve"> </w:t>
      </w:r>
      <w:r w:rsidRPr="000546A4">
        <w:rPr>
          <w:rFonts w:cs="Times New Roman"/>
        </w:rPr>
        <w:t>emergency</w:t>
      </w:r>
      <w:r w:rsidRPr="000546A4">
        <w:rPr>
          <w:rFonts w:cs="Times New Roman"/>
          <w:spacing w:val="-5"/>
        </w:rPr>
        <w:t xml:space="preserve"> </w:t>
      </w:r>
      <w:r w:rsidRPr="000546A4">
        <w:rPr>
          <w:rFonts w:cs="Times New Roman"/>
        </w:rPr>
        <w:t>provisions</w:t>
      </w:r>
      <w:r w:rsidRPr="000546A4">
        <w:rPr>
          <w:rFonts w:cs="Times New Roman"/>
          <w:spacing w:val="-4"/>
        </w:rPr>
        <w:t xml:space="preserve"> </w:t>
      </w:r>
      <w:r w:rsidRPr="000546A4">
        <w:rPr>
          <w:rFonts w:cs="Times New Roman"/>
        </w:rPr>
        <w:t>of</w:t>
      </w:r>
      <w:r w:rsidRPr="000546A4">
        <w:rPr>
          <w:rFonts w:cs="Times New Roman"/>
          <w:spacing w:val="-5"/>
        </w:rPr>
        <w:t xml:space="preserve"> </w:t>
      </w:r>
      <w:r w:rsidRPr="000546A4">
        <w:rPr>
          <w:rFonts w:cs="Times New Roman"/>
        </w:rPr>
        <w:t>the</w:t>
      </w:r>
      <w:r w:rsidRPr="000546A4">
        <w:rPr>
          <w:rFonts w:cs="Times New Roman"/>
          <w:spacing w:val="-4"/>
        </w:rPr>
        <w:t xml:space="preserve"> </w:t>
      </w:r>
      <w:r w:rsidRPr="000546A4">
        <w:rPr>
          <w:rFonts w:cs="Times New Roman"/>
        </w:rPr>
        <w:t>agreement</w:t>
      </w:r>
      <w:r w:rsidRPr="000546A4">
        <w:rPr>
          <w:rFonts w:cs="Times New Roman"/>
          <w:spacing w:val="-5"/>
        </w:rPr>
        <w:t xml:space="preserve"> </w:t>
      </w:r>
      <w:r w:rsidRPr="000546A4">
        <w:rPr>
          <w:rFonts w:cs="Times New Roman"/>
        </w:rPr>
        <w:t>can</w:t>
      </w:r>
      <w:r w:rsidRPr="000546A4">
        <w:rPr>
          <w:rFonts w:cs="Times New Roman"/>
          <w:spacing w:val="-4"/>
        </w:rPr>
        <w:t xml:space="preserve"> </w:t>
      </w:r>
      <w:r w:rsidRPr="000546A4">
        <w:rPr>
          <w:rFonts w:cs="Times New Roman"/>
        </w:rPr>
        <w:t>be</w:t>
      </w:r>
      <w:r w:rsidRPr="000546A4">
        <w:rPr>
          <w:rFonts w:cs="Times New Roman"/>
          <w:spacing w:val="-4"/>
        </w:rPr>
        <w:t xml:space="preserve"> </w:t>
      </w:r>
      <w:r w:rsidRPr="000546A4">
        <w:rPr>
          <w:rFonts w:cs="Times New Roman"/>
        </w:rPr>
        <w:t>improved</w:t>
      </w:r>
      <w:r w:rsidRPr="000546A4">
        <w:rPr>
          <w:rFonts w:cs="Times New Roman"/>
          <w:spacing w:val="-5"/>
        </w:rPr>
        <w:t xml:space="preserve"> </w:t>
      </w:r>
      <w:r w:rsidRPr="000546A4">
        <w:rPr>
          <w:rFonts w:cs="Times New Roman"/>
        </w:rPr>
        <w:t>upon.</w:t>
      </w:r>
    </w:p>
    <w:p w14:paraId="20E3F9BA" w14:textId="77777777" w:rsidR="00B04576" w:rsidRPr="000546A4" w:rsidRDefault="00B04576" w:rsidP="0091135D">
      <w:pPr>
        <w:jc w:val="both"/>
        <w:rPr>
          <w:rFonts w:ascii="Times New Roman" w:hAnsi="Times New Roman" w:cs="Times New Roman"/>
          <w:sz w:val="24"/>
          <w:szCs w:val="24"/>
        </w:rPr>
      </w:pPr>
    </w:p>
    <w:p w14:paraId="20E3F9BC" w14:textId="7F68ABBB" w:rsidR="00B04576" w:rsidRPr="00843A43" w:rsidRDefault="006F2664" w:rsidP="0091135D">
      <w:pPr>
        <w:pStyle w:val="Heading1"/>
        <w:numPr>
          <w:ilvl w:val="0"/>
          <w:numId w:val="2"/>
        </w:numPr>
        <w:tabs>
          <w:tab w:val="left" w:pos="384"/>
        </w:tabs>
        <w:ind w:left="0" w:firstLine="0"/>
        <w:jc w:val="both"/>
        <w:rPr>
          <w:rFonts w:cs="Times New Roman"/>
        </w:rPr>
      </w:pPr>
      <w:r w:rsidRPr="00843A43">
        <w:rPr>
          <w:rFonts w:cs="Times New Roman"/>
        </w:rPr>
        <w:t>What</w:t>
      </w:r>
      <w:r w:rsidRPr="00843A43">
        <w:rPr>
          <w:rFonts w:cs="Times New Roman"/>
          <w:spacing w:val="-4"/>
        </w:rPr>
        <w:t xml:space="preserve"> </w:t>
      </w:r>
      <w:r w:rsidRPr="00843A43">
        <w:rPr>
          <w:rFonts w:cs="Times New Roman"/>
        </w:rPr>
        <w:t>powers</w:t>
      </w:r>
      <w:r w:rsidRPr="00843A43">
        <w:rPr>
          <w:rFonts w:cs="Times New Roman"/>
          <w:spacing w:val="-3"/>
        </w:rPr>
        <w:t xml:space="preserve"> </w:t>
      </w:r>
      <w:r w:rsidRPr="00843A43">
        <w:rPr>
          <w:rFonts w:cs="Times New Roman"/>
        </w:rPr>
        <w:t>does</w:t>
      </w:r>
      <w:r w:rsidRPr="00843A43">
        <w:rPr>
          <w:rFonts w:cs="Times New Roman"/>
          <w:spacing w:val="-4"/>
        </w:rPr>
        <w:t xml:space="preserve"> </w:t>
      </w:r>
      <w:r w:rsidRPr="00843A43">
        <w:rPr>
          <w:rFonts w:cs="Times New Roman"/>
        </w:rPr>
        <w:t>the</w:t>
      </w:r>
      <w:r w:rsidRPr="00843A43">
        <w:rPr>
          <w:rFonts w:cs="Times New Roman"/>
          <w:spacing w:val="-3"/>
        </w:rPr>
        <w:t xml:space="preserve"> </w:t>
      </w:r>
      <w:r w:rsidRPr="00843A43">
        <w:rPr>
          <w:rFonts w:cs="Times New Roman"/>
        </w:rPr>
        <w:t>British</w:t>
      </w:r>
      <w:r w:rsidRPr="00843A43">
        <w:rPr>
          <w:rFonts w:cs="Times New Roman"/>
          <w:spacing w:val="-4"/>
        </w:rPr>
        <w:t xml:space="preserve"> </w:t>
      </w:r>
      <w:r w:rsidRPr="00843A43">
        <w:rPr>
          <w:rFonts w:cs="Times New Roman"/>
        </w:rPr>
        <w:t>C</w:t>
      </w:r>
      <w:r w:rsidRPr="00843A43">
        <w:rPr>
          <w:rFonts w:cs="Times New Roman"/>
          <w:spacing w:val="-1"/>
        </w:rPr>
        <w:t>o</w:t>
      </w:r>
      <w:r w:rsidRPr="00843A43">
        <w:rPr>
          <w:rFonts w:cs="Times New Roman"/>
        </w:rPr>
        <w:t>lumbia</w:t>
      </w:r>
      <w:r w:rsidRPr="00843A43">
        <w:rPr>
          <w:rFonts w:cs="Times New Roman"/>
          <w:spacing w:val="-3"/>
        </w:rPr>
        <w:t xml:space="preserve"> </w:t>
      </w:r>
      <w:r w:rsidRPr="00843A43">
        <w:rPr>
          <w:rFonts w:cs="Times New Roman"/>
        </w:rPr>
        <w:t>provincial</w:t>
      </w:r>
      <w:r w:rsidRPr="00843A43">
        <w:rPr>
          <w:rFonts w:cs="Times New Roman"/>
          <w:spacing w:val="-4"/>
        </w:rPr>
        <w:t xml:space="preserve"> </w:t>
      </w:r>
      <w:r w:rsidRPr="00843A43">
        <w:rPr>
          <w:rFonts w:cs="Times New Roman"/>
        </w:rPr>
        <w:t>minister</w:t>
      </w:r>
      <w:r w:rsidRPr="00843A43">
        <w:rPr>
          <w:rFonts w:cs="Times New Roman"/>
          <w:spacing w:val="-3"/>
        </w:rPr>
        <w:t xml:space="preserve"> </w:t>
      </w:r>
      <w:r w:rsidRPr="00843A43">
        <w:rPr>
          <w:rFonts w:cs="Times New Roman"/>
        </w:rPr>
        <w:t>responsible</w:t>
      </w:r>
      <w:r w:rsidRPr="00843A43">
        <w:rPr>
          <w:rFonts w:cs="Times New Roman"/>
          <w:spacing w:val="-4"/>
        </w:rPr>
        <w:t xml:space="preserve"> </w:t>
      </w:r>
      <w:r w:rsidRPr="00843A43">
        <w:rPr>
          <w:rFonts w:cs="Times New Roman"/>
        </w:rPr>
        <w:t>for</w:t>
      </w:r>
      <w:r w:rsidRPr="00843A43">
        <w:rPr>
          <w:rFonts w:cs="Times New Roman"/>
          <w:spacing w:val="-3"/>
        </w:rPr>
        <w:t xml:space="preserve"> </w:t>
      </w:r>
      <w:proofErr w:type="spellStart"/>
      <w:r w:rsidRPr="00843A43">
        <w:rPr>
          <w:rFonts w:cs="Times New Roman"/>
        </w:rPr>
        <w:t>labour</w:t>
      </w:r>
      <w:proofErr w:type="spellEnd"/>
      <w:r w:rsidRPr="00843A43">
        <w:rPr>
          <w:rFonts w:cs="Times New Roman"/>
          <w:w w:val="99"/>
        </w:rPr>
        <w:t xml:space="preserve"> </w:t>
      </w:r>
      <w:r w:rsidRPr="00843A43">
        <w:rPr>
          <w:rFonts w:cs="Times New Roman"/>
        </w:rPr>
        <w:t>Relations</w:t>
      </w:r>
      <w:r w:rsidRPr="00843A43">
        <w:rPr>
          <w:rFonts w:cs="Times New Roman"/>
          <w:spacing w:val="-3"/>
        </w:rPr>
        <w:t xml:space="preserve"> </w:t>
      </w:r>
      <w:r w:rsidRPr="00843A43">
        <w:rPr>
          <w:rFonts w:cs="Times New Roman"/>
        </w:rPr>
        <w:t>have</w:t>
      </w:r>
      <w:r w:rsidRPr="00843A43">
        <w:rPr>
          <w:rFonts w:cs="Times New Roman"/>
          <w:spacing w:val="-2"/>
        </w:rPr>
        <w:t xml:space="preserve"> </w:t>
      </w:r>
      <w:r w:rsidRPr="00843A43">
        <w:rPr>
          <w:rFonts w:cs="Times New Roman"/>
        </w:rPr>
        <w:t>in</w:t>
      </w:r>
      <w:r w:rsidRPr="00843A43">
        <w:rPr>
          <w:rFonts w:cs="Times New Roman"/>
          <w:spacing w:val="-3"/>
        </w:rPr>
        <w:t xml:space="preserve"> </w:t>
      </w:r>
      <w:r w:rsidRPr="00843A43">
        <w:rPr>
          <w:rFonts w:cs="Times New Roman"/>
        </w:rPr>
        <w:t>this</w:t>
      </w:r>
      <w:r w:rsidRPr="00843A43">
        <w:rPr>
          <w:rFonts w:cs="Times New Roman"/>
          <w:spacing w:val="-2"/>
        </w:rPr>
        <w:t xml:space="preserve"> </w:t>
      </w:r>
      <w:r w:rsidRPr="00843A43">
        <w:rPr>
          <w:rFonts w:cs="Times New Roman"/>
        </w:rPr>
        <w:t>situation?</w:t>
      </w:r>
    </w:p>
    <w:p w14:paraId="40A7963D" w14:textId="77777777" w:rsidR="007C2FD0" w:rsidRPr="0091135D" w:rsidRDefault="007C2FD0" w:rsidP="007C2FD0">
      <w:pPr>
        <w:pStyle w:val="Heading1"/>
        <w:tabs>
          <w:tab w:val="left" w:pos="384"/>
        </w:tabs>
        <w:ind w:left="0"/>
        <w:jc w:val="both"/>
        <w:rPr>
          <w:rFonts w:cs="Times New Roman"/>
          <w:b w:val="0"/>
          <w:bCs w:val="0"/>
        </w:rPr>
      </w:pPr>
    </w:p>
    <w:p w14:paraId="20E3F9BD" w14:textId="77777777" w:rsidR="00B04576" w:rsidRDefault="006F2664" w:rsidP="0091135D">
      <w:pPr>
        <w:pStyle w:val="BodyText"/>
        <w:ind w:left="0"/>
        <w:jc w:val="both"/>
        <w:rPr>
          <w:rFonts w:cs="Times New Roman"/>
        </w:rPr>
      </w:pPr>
      <w:r w:rsidRPr="0091135D">
        <w:rPr>
          <w:rFonts w:cs="Times New Roman"/>
        </w:rPr>
        <w:t>The</w:t>
      </w:r>
      <w:r w:rsidRPr="0091135D">
        <w:rPr>
          <w:rFonts w:cs="Times New Roman"/>
          <w:spacing w:val="-4"/>
        </w:rPr>
        <w:t xml:space="preserve"> </w:t>
      </w:r>
      <w:r w:rsidRPr="0091135D">
        <w:rPr>
          <w:rFonts w:cs="Times New Roman"/>
        </w:rPr>
        <w:t>powers</w:t>
      </w:r>
      <w:r w:rsidRPr="0091135D">
        <w:rPr>
          <w:rFonts w:cs="Times New Roman"/>
          <w:spacing w:val="-4"/>
        </w:rPr>
        <w:t xml:space="preserve"> </w:t>
      </w:r>
      <w:r w:rsidRPr="0091135D">
        <w:rPr>
          <w:rFonts w:cs="Times New Roman"/>
        </w:rPr>
        <w:t>of</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British</w:t>
      </w:r>
      <w:r w:rsidRPr="0091135D">
        <w:rPr>
          <w:rFonts w:cs="Times New Roman"/>
          <w:spacing w:val="-4"/>
        </w:rPr>
        <w:t xml:space="preserve"> </w:t>
      </w:r>
      <w:r w:rsidRPr="0091135D">
        <w:rPr>
          <w:rFonts w:cs="Times New Roman"/>
        </w:rPr>
        <w:t>Columbia</w:t>
      </w:r>
      <w:r w:rsidRPr="0091135D">
        <w:rPr>
          <w:rFonts w:cs="Times New Roman"/>
          <w:spacing w:val="-3"/>
        </w:rPr>
        <w:t xml:space="preserve"> </w:t>
      </w:r>
      <w:r w:rsidRPr="0091135D">
        <w:rPr>
          <w:rFonts w:cs="Times New Roman"/>
        </w:rPr>
        <w:t>provincial</w:t>
      </w:r>
      <w:r w:rsidRPr="0091135D">
        <w:rPr>
          <w:rFonts w:cs="Times New Roman"/>
          <w:spacing w:val="-4"/>
        </w:rPr>
        <w:t xml:space="preserve"> </w:t>
      </w:r>
      <w:r w:rsidRPr="0091135D">
        <w:rPr>
          <w:rFonts w:cs="Times New Roman"/>
        </w:rPr>
        <w:t>minister</w:t>
      </w:r>
      <w:r w:rsidRPr="0091135D">
        <w:rPr>
          <w:rFonts w:cs="Times New Roman"/>
          <w:spacing w:val="-3"/>
        </w:rPr>
        <w:t xml:space="preserve"> </w:t>
      </w:r>
      <w:r w:rsidRPr="0091135D">
        <w:rPr>
          <w:rFonts w:cs="Times New Roman"/>
        </w:rPr>
        <w:t>for</w:t>
      </w:r>
      <w:r w:rsidRPr="0091135D">
        <w:rPr>
          <w:rFonts w:cs="Times New Roman"/>
          <w:spacing w:val="-4"/>
        </w:rPr>
        <w:t xml:space="preserve"> </w:t>
      </w:r>
      <w:proofErr w:type="spellStart"/>
      <w:r w:rsidRPr="0091135D">
        <w:rPr>
          <w:rFonts w:cs="Times New Roman"/>
        </w:rPr>
        <w:t>labour</w:t>
      </w:r>
      <w:proofErr w:type="spellEnd"/>
      <w:r w:rsidRPr="0091135D">
        <w:rPr>
          <w:rFonts w:cs="Times New Roman"/>
          <w:spacing w:val="-4"/>
        </w:rPr>
        <w:t xml:space="preserve"> </w:t>
      </w:r>
      <w:r w:rsidRPr="0091135D">
        <w:rPr>
          <w:rFonts w:cs="Times New Roman"/>
        </w:rPr>
        <w:t>relations</w:t>
      </w:r>
      <w:r w:rsidRPr="0091135D">
        <w:rPr>
          <w:rFonts w:cs="Times New Roman"/>
          <w:spacing w:val="-3"/>
        </w:rPr>
        <w:t xml:space="preserve"> </w:t>
      </w:r>
      <w:r w:rsidRPr="0091135D">
        <w:rPr>
          <w:rFonts w:cs="Times New Roman"/>
        </w:rPr>
        <w:t>are</w:t>
      </w:r>
      <w:r w:rsidRPr="0091135D">
        <w:rPr>
          <w:rFonts w:cs="Times New Roman"/>
          <w:spacing w:val="-4"/>
        </w:rPr>
        <w:t xml:space="preserve"> </w:t>
      </w:r>
      <w:r w:rsidRPr="0091135D">
        <w:rPr>
          <w:rFonts w:cs="Times New Roman"/>
        </w:rPr>
        <w:t>guided</w:t>
      </w:r>
      <w:r w:rsidRPr="0091135D">
        <w:rPr>
          <w:rFonts w:cs="Times New Roman"/>
          <w:spacing w:val="-4"/>
        </w:rPr>
        <w:t xml:space="preserve"> </w:t>
      </w:r>
      <w:r w:rsidRPr="0091135D">
        <w:rPr>
          <w:rFonts w:cs="Times New Roman"/>
        </w:rPr>
        <w:t>by</w:t>
      </w:r>
      <w:r w:rsidRPr="0091135D">
        <w:rPr>
          <w:rFonts w:cs="Times New Roman"/>
          <w:spacing w:val="-3"/>
        </w:rPr>
        <w:t xml:space="preserve"> </w:t>
      </w:r>
      <w:r w:rsidRPr="0091135D">
        <w:rPr>
          <w:rFonts w:cs="Times New Roman"/>
        </w:rPr>
        <w:t>his</w:t>
      </w:r>
      <w:r w:rsidRPr="0091135D">
        <w:rPr>
          <w:rFonts w:cs="Times New Roman"/>
          <w:spacing w:val="-4"/>
        </w:rPr>
        <w:t xml:space="preserve"> </w:t>
      </w:r>
      <w:r w:rsidRPr="0091135D">
        <w:rPr>
          <w:rFonts w:cs="Times New Roman"/>
        </w:rPr>
        <w:t>or her</w:t>
      </w:r>
      <w:r w:rsidRPr="0091135D">
        <w:rPr>
          <w:rFonts w:cs="Times New Roman"/>
          <w:spacing w:val="-4"/>
        </w:rPr>
        <w:t xml:space="preserve"> </w:t>
      </w:r>
      <w:r w:rsidRPr="0091135D">
        <w:rPr>
          <w:rFonts w:cs="Times New Roman"/>
        </w:rPr>
        <w:t>own</w:t>
      </w:r>
      <w:r w:rsidRPr="0091135D">
        <w:rPr>
          <w:rFonts w:cs="Times New Roman"/>
          <w:spacing w:val="-4"/>
        </w:rPr>
        <w:t xml:space="preserve"> </w:t>
      </w:r>
      <w:r w:rsidRPr="0091135D">
        <w:rPr>
          <w:rFonts w:cs="Times New Roman"/>
        </w:rPr>
        <w:t>initiative</w:t>
      </w:r>
      <w:r w:rsidRPr="0091135D">
        <w:rPr>
          <w:rFonts w:cs="Times New Roman"/>
          <w:spacing w:val="-3"/>
        </w:rPr>
        <w:t xml:space="preserve"> </w:t>
      </w:r>
      <w:r w:rsidRPr="0091135D">
        <w:rPr>
          <w:rFonts w:cs="Times New Roman"/>
        </w:rPr>
        <w:t>after</w:t>
      </w:r>
      <w:r w:rsidRPr="0091135D">
        <w:rPr>
          <w:rFonts w:cs="Times New Roman"/>
          <w:spacing w:val="-4"/>
        </w:rPr>
        <w:t xml:space="preserve"> </w:t>
      </w:r>
      <w:r w:rsidRPr="0091135D">
        <w:rPr>
          <w:rFonts w:cs="Times New Roman"/>
        </w:rPr>
        <w:t>receiving</w:t>
      </w:r>
      <w:r w:rsidRPr="0091135D">
        <w:rPr>
          <w:rFonts w:cs="Times New Roman"/>
          <w:spacing w:val="-4"/>
        </w:rPr>
        <w:t xml:space="preserve"> </w:t>
      </w:r>
      <w:r w:rsidRPr="0091135D">
        <w:rPr>
          <w:rFonts w:cs="Times New Roman"/>
        </w:rPr>
        <w:t>a</w:t>
      </w:r>
      <w:r w:rsidRPr="0091135D">
        <w:rPr>
          <w:rFonts w:cs="Times New Roman"/>
          <w:spacing w:val="-3"/>
        </w:rPr>
        <w:t xml:space="preserve"> </w:t>
      </w:r>
      <w:r w:rsidRPr="0091135D">
        <w:rPr>
          <w:rFonts w:cs="Times New Roman"/>
        </w:rPr>
        <w:t>report</w:t>
      </w:r>
      <w:r w:rsidRPr="0091135D">
        <w:rPr>
          <w:rFonts w:cs="Times New Roman"/>
          <w:spacing w:val="-4"/>
        </w:rPr>
        <w:t xml:space="preserve"> </w:t>
      </w:r>
      <w:r w:rsidRPr="0091135D">
        <w:rPr>
          <w:rFonts w:cs="Times New Roman"/>
        </w:rPr>
        <w:t>of</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chair</w:t>
      </w:r>
      <w:r w:rsidRPr="0091135D">
        <w:rPr>
          <w:rFonts w:cs="Times New Roman"/>
          <w:spacing w:val="-4"/>
        </w:rPr>
        <w:t xml:space="preserve"> </w:t>
      </w:r>
      <w:r w:rsidRPr="0091135D">
        <w:rPr>
          <w:rFonts w:cs="Times New Roman"/>
        </w:rPr>
        <w:t>regarding</w:t>
      </w:r>
      <w:r w:rsidRPr="0091135D">
        <w:rPr>
          <w:rFonts w:cs="Times New Roman"/>
          <w:spacing w:val="-3"/>
        </w:rPr>
        <w:t xml:space="preserve"> </w:t>
      </w:r>
      <w:r w:rsidRPr="0091135D">
        <w:rPr>
          <w:rFonts w:cs="Times New Roman"/>
        </w:rPr>
        <w:t>a</w:t>
      </w:r>
      <w:r w:rsidRPr="0091135D">
        <w:rPr>
          <w:rFonts w:cs="Times New Roman"/>
          <w:spacing w:val="-4"/>
        </w:rPr>
        <w:t xml:space="preserve"> </w:t>
      </w:r>
      <w:r w:rsidRPr="0091135D">
        <w:rPr>
          <w:rFonts w:cs="Times New Roman"/>
        </w:rPr>
        <w:t>dispute.</w:t>
      </w:r>
      <w:r w:rsidRPr="0091135D">
        <w:rPr>
          <w:rFonts w:cs="Times New Roman"/>
          <w:spacing w:val="-3"/>
        </w:rPr>
        <w:t xml:space="preserve"> </w:t>
      </w:r>
      <w:r w:rsidRPr="0091135D">
        <w:rPr>
          <w:rFonts w:cs="Times New Roman"/>
        </w:rPr>
        <w:t>S/he</w:t>
      </w:r>
      <w:r w:rsidRPr="0091135D">
        <w:rPr>
          <w:rFonts w:cs="Times New Roman"/>
          <w:spacing w:val="-4"/>
        </w:rPr>
        <w:t xml:space="preserve"> </w:t>
      </w:r>
      <w:r w:rsidRPr="0091135D">
        <w:rPr>
          <w:rFonts w:cs="Times New Roman"/>
        </w:rPr>
        <w:t>can</w:t>
      </w:r>
      <w:r w:rsidRPr="0091135D">
        <w:rPr>
          <w:rFonts w:cs="Times New Roman"/>
          <w:spacing w:val="-4"/>
        </w:rPr>
        <w:t xml:space="preserve"> </w:t>
      </w:r>
      <w:r w:rsidRPr="0091135D">
        <w:rPr>
          <w:rFonts w:cs="Times New Roman"/>
        </w:rPr>
        <w:t>consider</w:t>
      </w:r>
      <w:r w:rsidRPr="0091135D">
        <w:rPr>
          <w:rFonts w:cs="Times New Roman"/>
          <w:spacing w:val="-3"/>
        </w:rPr>
        <w:t xml:space="preserve"> </w:t>
      </w:r>
      <w:r w:rsidRPr="0091135D">
        <w:rPr>
          <w:rFonts w:cs="Times New Roman"/>
        </w:rPr>
        <w:t>that</w:t>
      </w:r>
      <w:r w:rsidRPr="0091135D">
        <w:rPr>
          <w:rFonts w:cs="Times New Roman"/>
          <w:spacing w:val="-4"/>
        </w:rPr>
        <w:t xml:space="preserve"> </w:t>
      </w:r>
      <w:r w:rsidRPr="0091135D">
        <w:rPr>
          <w:rFonts w:cs="Times New Roman"/>
        </w:rPr>
        <w:t>a</w:t>
      </w:r>
      <w:r w:rsidRPr="0091135D">
        <w:rPr>
          <w:rFonts w:cs="Times New Roman"/>
          <w:w w:val="99"/>
        </w:rPr>
        <w:t xml:space="preserve"> </w:t>
      </w:r>
      <w:r w:rsidRPr="0091135D">
        <w:rPr>
          <w:rFonts w:cs="Times New Roman"/>
        </w:rPr>
        <w:t>dispute</w:t>
      </w:r>
      <w:r w:rsidRPr="0091135D">
        <w:rPr>
          <w:rFonts w:cs="Times New Roman"/>
          <w:spacing w:val="-4"/>
        </w:rPr>
        <w:t xml:space="preserve"> </w:t>
      </w:r>
      <w:r w:rsidRPr="0091135D">
        <w:rPr>
          <w:rFonts w:cs="Times New Roman"/>
        </w:rPr>
        <w:t>poses</w:t>
      </w:r>
      <w:r w:rsidRPr="0091135D">
        <w:rPr>
          <w:rFonts w:cs="Times New Roman"/>
          <w:spacing w:val="-3"/>
        </w:rPr>
        <w:t xml:space="preserve"> </w:t>
      </w:r>
      <w:r w:rsidRPr="0091135D">
        <w:rPr>
          <w:rFonts w:cs="Times New Roman"/>
        </w:rPr>
        <w:t>a</w:t>
      </w:r>
      <w:r w:rsidRPr="0091135D">
        <w:rPr>
          <w:rFonts w:cs="Times New Roman"/>
          <w:spacing w:val="-4"/>
        </w:rPr>
        <w:t xml:space="preserve"> </w:t>
      </w:r>
      <w:r w:rsidRPr="0091135D">
        <w:rPr>
          <w:rFonts w:cs="Times New Roman"/>
        </w:rPr>
        <w:t>threat</w:t>
      </w:r>
      <w:r w:rsidRPr="0091135D">
        <w:rPr>
          <w:rFonts w:cs="Times New Roman"/>
          <w:spacing w:val="-3"/>
        </w:rPr>
        <w:t xml:space="preserve"> </w:t>
      </w:r>
      <w:r w:rsidRPr="0091135D">
        <w:rPr>
          <w:rFonts w:cs="Times New Roman"/>
        </w:rPr>
        <w:t>to</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health,</w:t>
      </w:r>
      <w:r w:rsidRPr="0091135D">
        <w:rPr>
          <w:rFonts w:cs="Times New Roman"/>
          <w:spacing w:val="-4"/>
        </w:rPr>
        <w:t xml:space="preserve"> </w:t>
      </w:r>
      <w:r w:rsidRPr="0091135D">
        <w:rPr>
          <w:rFonts w:cs="Times New Roman"/>
        </w:rPr>
        <w:t>safety</w:t>
      </w:r>
      <w:r w:rsidRPr="0091135D">
        <w:rPr>
          <w:rFonts w:cs="Times New Roman"/>
          <w:spacing w:val="-3"/>
        </w:rPr>
        <w:t xml:space="preserve"> </w:t>
      </w:r>
      <w:r w:rsidRPr="0091135D">
        <w:rPr>
          <w:rFonts w:cs="Times New Roman"/>
        </w:rPr>
        <w:t>or</w:t>
      </w:r>
      <w:r w:rsidRPr="0091135D">
        <w:rPr>
          <w:rFonts w:cs="Times New Roman"/>
          <w:spacing w:val="-4"/>
        </w:rPr>
        <w:t xml:space="preserve"> </w:t>
      </w:r>
      <w:r w:rsidRPr="0091135D">
        <w:rPr>
          <w:rFonts w:cs="Times New Roman"/>
        </w:rPr>
        <w:t>welfare</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residents</w:t>
      </w:r>
      <w:r w:rsidRPr="0091135D">
        <w:rPr>
          <w:rFonts w:cs="Times New Roman"/>
          <w:spacing w:val="-4"/>
        </w:rPr>
        <w:t xml:space="preserve"> </w:t>
      </w:r>
      <w:r w:rsidRPr="0091135D">
        <w:rPr>
          <w:rFonts w:cs="Times New Roman"/>
        </w:rPr>
        <w:t>of</w:t>
      </w:r>
      <w:r w:rsidRPr="0091135D">
        <w:rPr>
          <w:rFonts w:cs="Times New Roman"/>
          <w:spacing w:val="-3"/>
        </w:rPr>
        <w:t xml:space="preserve"> </w:t>
      </w:r>
      <w:r w:rsidRPr="0091135D">
        <w:rPr>
          <w:rFonts w:cs="Times New Roman"/>
        </w:rPr>
        <w:t>British</w:t>
      </w:r>
      <w:r w:rsidRPr="0091135D">
        <w:rPr>
          <w:rFonts w:cs="Times New Roman"/>
          <w:spacing w:val="-4"/>
        </w:rPr>
        <w:t xml:space="preserve"> </w:t>
      </w:r>
      <w:r w:rsidRPr="0091135D">
        <w:rPr>
          <w:rFonts w:cs="Times New Roman"/>
        </w:rPr>
        <w:t>Columbia,</w:t>
      </w:r>
      <w:r w:rsidRPr="0091135D">
        <w:rPr>
          <w:rFonts w:cs="Times New Roman"/>
          <w:spacing w:val="-3"/>
        </w:rPr>
        <w:t xml:space="preserve"> </w:t>
      </w:r>
      <w:r w:rsidRPr="0091135D">
        <w:rPr>
          <w:rFonts w:cs="Times New Roman"/>
        </w:rPr>
        <w:t>the</w:t>
      </w:r>
      <w:r w:rsidRPr="0091135D">
        <w:rPr>
          <w:rFonts w:cs="Times New Roman"/>
          <w:w w:val="99"/>
        </w:rPr>
        <w:t xml:space="preserve"> </w:t>
      </w:r>
      <w:r w:rsidRPr="0091135D">
        <w:rPr>
          <w:rFonts w:cs="Times New Roman"/>
        </w:rPr>
        <w:t>minister</w:t>
      </w:r>
      <w:r w:rsidRPr="0091135D">
        <w:rPr>
          <w:rFonts w:cs="Times New Roman"/>
          <w:spacing w:val="-5"/>
        </w:rPr>
        <w:t xml:space="preserve"> </w:t>
      </w:r>
      <w:r w:rsidRPr="0091135D">
        <w:rPr>
          <w:rFonts w:cs="Times New Roman"/>
        </w:rPr>
        <w:t>may</w:t>
      </w:r>
      <w:r w:rsidRPr="0091135D">
        <w:rPr>
          <w:rFonts w:cs="Times New Roman"/>
          <w:spacing w:val="-5"/>
        </w:rPr>
        <w:t xml:space="preserve"> </w:t>
      </w:r>
      <w:r w:rsidRPr="0091135D">
        <w:rPr>
          <w:rFonts w:cs="Times New Roman"/>
        </w:rPr>
        <w:t>direct</w:t>
      </w:r>
      <w:r w:rsidRPr="0091135D">
        <w:rPr>
          <w:rFonts w:cs="Times New Roman"/>
          <w:spacing w:val="-4"/>
        </w:rPr>
        <w:t xml:space="preserve"> </w:t>
      </w:r>
      <w:r w:rsidRPr="0091135D">
        <w:rPr>
          <w:rFonts w:cs="Times New Roman"/>
        </w:rPr>
        <w:t>the</w:t>
      </w:r>
      <w:r w:rsidRPr="0091135D">
        <w:rPr>
          <w:rFonts w:cs="Times New Roman"/>
          <w:spacing w:val="-5"/>
        </w:rPr>
        <w:t xml:space="preserve"> </w:t>
      </w:r>
      <w:r w:rsidRPr="0091135D">
        <w:rPr>
          <w:rFonts w:cs="Times New Roman"/>
        </w:rPr>
        <w:t>board</w:t>
      </w:r>
      <w:r w:rsidRPr="0091135D">
        <w:rPr>
          <w:rFonts w:cs="Times New Roman"/>
          <w:spacing w:val="-5"/>
        </w:rPr>
        <w:t xml:space="preserve"> </w:t>
      </w:r>
      <w:r w:rsidRPr="0091135D">
        <w:rPr>
          <w:rFonts w:cs="Times New Roman"/>
        </w:rPr>
        <w:t>to</w:t>
      </w:r>
      <w:r w:rsidRPr="0091135D">
        <w:rPr>
          <w:rFonts w:cs="Times New Roman"/>
          <w:spacing w:val="-4"/>
        </w:rPr>
        <w:t xml:space="preserve"> </w:t>
      </w:r>
      <w:r w:rsidRPr="0091135D">
        <w:rPr>
          <w:rFonts w:cs="Times New Roman"/>
        </w:rPr>
        <w:t>designate</w:t>
      </w:r>
      <w:r w:rsidRPr="0091135D">
        <w:rPr>
          <w:rFonts w:cs="Times New Roman"/>
          <w:spacing w:val="-5"/>
        </w:rPr>
        <w:t xml:space="preserve"> </w:t>
      </w:r>
      <w:r w:rsidRPr="0091135D">
        <w:rPr>
          <w:rFonts w:cs="Times New Roman"/>
        </w:rPr>
        <w:t>as</w:t>
      </w:r>
      <w:r w:rsidRPr="0091135D">
        <w:rPr>
          <w:rFonts w:cs="Times New Roman"/>
          <w:spacing w:val="-5"/>
        </w:rPr>
        <w:t xml:space="preserve"> </w:t>
      </w:r>
      <w:r w:rsidRPr="0091135D">
        <w:rPr>
          <w:rFonts w:cs="Times New Roman"/>
        </w:rPr>
        <w:t>essential</w:t>
      </w:r>
      <w:r w:rsidRPr="0091135D">
        <w:rPr>
          <w:rFonts w:cs="Times New Roman"/>
          <w:spacing w:val="-4"/>
        </w:rPr>
        <w:t xml:space="preserve"> </w:t>
      </w:r>
      <w:r w:rsidRPr="0091135D">
        <w:rPr>
          <w:rFonts w:cs="Times New Roman"/>
        </w:rPr>
        <w:t>services</w:t>
      </w:r>
      <w:r w:rsidRPr="0091135D">
        <w:rPr>
          <w:rFonts w:cs="Times New Roman"/>
          <w:spacing w:val="-5"/>
        </w:rPr>
        <w:t xml:space="preserve"> </w:t>
      </w:r>
      <w:r w:rsidRPr="0091135D">
        <w:rPr>
          <w:rFonts w:cs="Times New Roman"/>
        </w:rPr>
        <w:t>those</w:t>
      </w:r>
      <w:r w:rsidRPr="0091135D">
        <w:rPr>
          <w:rFonts w:cs="Times New Roman"/>
          <w:spacing w:val="-5"/>
        </w:rPr>
        <w:t xml:space="preserve"> </w:t>
      </w:r>
      <w:r w:rsidRPr="0091135D">
        <w:rPr>
          <w:rFonts w:cs="Times New Roman"/>
        </w:rPr>
        <w:t>facilities,</w:t>
      </w:r>
      <w:r w:rsidRPr="0091135D">
        <w:rPr>
          <w:rFonts w:cs="Times New Roman"/>
          <w:spacing w:val="-4"/>
        </w:rPr>
        <w:t xml:space="preserve"> </w:t>
      </w:r>
      <w:r w:rsidRPr="0091135D">
        <w:rPr>
          <w:rFonts w:cs="Times New Roman"/>
        </w:rPr>
        <w:t>productions</w:t>
      </w:r>
      <w:r w:rsidRPr="0091135D">
        <w:rPr>
          <w:rFonts w:cs="Times New Roman"/>
          <w:spacing w:val="-5"/>
        </w:rPr>
        <w:t xml:space="preserve"> </w:t>
      </w:r>
      <w:r w:rsidRPr="0091135D">
        <w:rPr>
          <w:rFonts w:cs="Times New Roman"/>
        </w:rPr>
        <w:t>and services</w:t>
      </w:r>
      <w:r w:rsidRPr="0091135D">
        <w:rPr>
          <w:rFonts w:cs="Times New Roman"/>
          <w:spacing w:val="-5"/>
        </w:rPr>
        <w:t xml:space="preserve"> </w:t>
      </w:r>
      <w:r w:rsidRPr="0091135D">
        <w:rPr>
          <w:rFonts w:cs="Times New Roman"/>
        </w:rPr>
        <w:t>that</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board</w:t>
      </w:r>
      <w:r w:rsidRPr="0091135D">
        <w:rPr>
          <w:rFonts w:cs="Times New Roman"/>
          <w:spacing w:val="-5"/>
        </w:rPr>
        <w:t xml:space="preserve"> </w:t>
      </w:r>
      <w:r w:rsidRPr="0091135D">
        <w:rPr>
          <w:rFonts w:cs="Times New Roman"/>
        </w:rPr>
        <w:t>considers</w:t>
      </w:r>
      <w:r w:rsidRPr="0091135D">
        <w:rPr>
          <w:rFonts w:cs="Times New Roman"/>
          <w:spacing w:val="-4"/>
        </w:rPr>
        <w:t xml:space="preserve"> </w:t>
      </w:r>
      <w:r w:rsidRPr="0091135D">
        <w:rPr>
          <w:rFonts w:cs="Times New Roman"/>
        </w:rPr>
        <w:t>necessary</w:t>
      </w:r>
      <w:r w:rsidRPr="0091135D">
        <w:rPr>
          <w:rFonts w:cs="Times New Roman"/>
          <w:spacing w:val="-4"/>
        </w:rPr>
        <w:t xml:space="preserve"> </w:t>
      </w:r>
      <w:r w:rsidRPr="0091135D">
        <w:rPr>
          <w:rFonts w:cs="Times New Roman"/>
        </w:rPr>
        <w:t>or</w:t>
      </w:r>
      <w:r w:rsidRPr="0091135D">
        <w:rPr>
          <w:rFonts w:cs="Times New Roman"/>
          <w:spacing w:val="-4"/>
        </w:rPr>
        <w:t xml:space="preserve"> </w:t>
      </w:r>
      <w:r w:rsidRPr="0091135D">
        <w:rPr>
          <w:rFonts w:cs="Times New Roman"/>
        </w:rPr>
        <w:t>essential</w:t>
      </w:r>
      <w:r w:rsidRPr="0091135D">
        <w:rPr>
          <w:rFonts w:cs="Times New Roman"/>
          <w:spacing w:val="-5"/>
        </w:rPr>
        <w:t xml:space="preserve"> </w:t>
      </w:r>
      <w:r w:rsidRPr="0091135D">
        <w:rPr>
          <w:rFonts w:cs="Times New Roman"/>
        </w:rPr>
        <w:t>to</w:t>
      </w:r>
      <w:r w:rsidRPr="0091135D">
        <w:rPr>
          <w:rFonts w:cs="Times New Roman"/>
          <w:spacing w:val="-4"/>
        </w:rPr>
        <w:t xml:space="preserve"> </w:t>
      </w:r>
      <w:r w:rsidRPr="0091135D">
        <w:rPr>
          <w:rFonts w:cs="Times New Roman"/>
        </w:rPr>
        <w:t>prevent</w:t>
      </w:r>
      <w:r w:rsidRPr="0091135D">
        <w:rPr>
          <w:rFonts w:cs="Times New Roman"/>
          <w:spacing w:val="-4"/>
        </w:rPr>
        <w:t xml:space="preserve"> </w:t>
      </w:r>
      <w:r w:rsidRPr="0091135D">
        <w:rPr>
          <w:rFonts w:cs="Times New Roman"/>
        </w:rPr>
        <w:t>immediate</w:t>
      </w:r>
      <w:r w:rsidRPr="0091135D">
        <w:rPr>
          <w:rFonts w:cs="Times New Roman"/>
          <w:spacing w:val="-4"/>
        </w:rPr>
        <w:t xml:space="preserve"> </w:t>
      </w:r>
      <w:r w:rsidRPr="0091135D">
        <w:rPr>
          <w:rFonts w:cs="Times New Roman"/>
        </w:rPr>
        <w:t>and</w:t>
      </w:r>
      <w:r w:rsidRPr="0091135D">
        <w:rPr>
          <w:rFonts w:cs="Times New Roman"/>
          <w:spacing w:val="-5"/>
        </w:rPr>
        <w:t xml:space="preserve"> </w:t>
      </w:r>
      <w:r w:rsidRPr="0091135D">
        <w:rPr>
          <w:rFonts w:cs="Times New Roman"/>
        </w:rPr>
        <w:t>serious</w:t>
      </w:r>
      <w:r w:rsidRPr="0091135D">
        <w:rPr>
          <w:rFonts w:cs="Times New Roman"/>
          <w:spacing w:val="-4"/>
        </w:rPr>
        <w:t xml:space="preserve"> </w:t>
      </w:r>
      <w:r w:rsidRPr="0091135D">
        <w:rPr>
          <w:rFonts w:cs="Times New Roman"/>
        </w:rPr>
        <w:t>danger</w:t>
      </w:r>
      <w:r w:rsidRPr="0091135D">
        <w:rPr>
          <w:rFonts w:cs="Times New Roman"/>
          <w:spacing w:val="-4"/>
        </w:rPr>
        <w:t xml:space="preserve"> </w:t>
      </w:r>
      <w:r w:rsidRPr="0091135D">
        <w:rPr>
          <w:rFonts w:cs="Times New Roman"/>
        </w:rPr>
        <w:t>to the</w:t>
      </w:r>
      <w:r w:rsidRPr="0091135D">
        <w:rPr>
          <w:rFonts w:cs="Times New Roman"/>
          <w:spacing w:val="-4"/>
        </w:rPr>
        <w:t xml:space="preserve"> </w:t>
      </w:r>
      <w:r w:rsidRPr="0091135D">
        <w:rPr>
          <w:rFonts w:cs="Times New Roman"/>
        </w:rPr>
        <w:t>health,</w:t>
      </w:r>
      <w:r w:rsidRPr="0091135D">
        <w:rPr>
          <w:rFonts w:cs="Times New Roman"/>
          <w:spacing w:val="-4"/>
        </w:rPr>
        <w:t xml:space="preserve"> </w:t>
      </w:r>
      <w:r w:rsidRPr="0091135D">
        <w:rPr>
          <w:rFonts w:cs="Times New Roman"/>
        </w:rPr>
        <w:t>safety</w:t>
      </w:r>
      <w:r w:rsidRPr="0091135D">
        <w:rPr>
          <w:rFonts w:cs="Times New Roman"/>
          <w:spacing w:val="-4"/>
        </w:rPr>
        <w:t xml:space="preserve"> </w:t>
      </w:r>
      <w:r w:rsidRPr="0091135D">
        <w:rPr>
          <w:rFonts w:cs="Times New Roman"/>
        </w:rPr>
        <w:t>or</w:t>
      </w:r>
      <w:r w:rsidRPr="0091135D">
        <w:rPr>
          <w:rFonts w:cs="Times New Roman"/>
          <w:spacing w:val="-4"/>
        </w:rPr>
        <w:t xml:space="preserve"> </w:t>
      </w:r>
      <w:r w:rsidRPr="0091135D">
        <w:rPr>
          <w:rFonts w:cs="Times New Roman"/>
        </w:rPr>
        <w:t>welfare</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residents</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British</w:t>
      </w:r>
      <w:r w:rsidRPr="0091135D">
        <w:rPr>
          <w:rFonts w:cs="Times New Roman"/>
          <w:spacing w:val="-3"/>
        </w:rPr>
        <w:t xml:space="preserve"> </w:t>
      </w:r>
      <w:r w:rsidRPr="0091135D">
        <w:rPr>
          <w:rFonts w:cs="Times New Roman"/>
        </w:rPr>
        <w:t>Columbia.</w:t>
      </w:r>
      <w:r w:rsidRPr="0091135D">
        <w:rPr>
          <w:rFonts w:cs="Times New Roman"/>
          <w:spacing w:val="-4"/>
        </w:rPr>
        <w:t xml:space="preserve"> </w:t>
      </w:r>
      <w:r w:rsidRPr="0091135D">
        <w:rPr>
          <w:rFonts w:cs="Times New Roman"/>
        </w:rPr>
        <w:t>When</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minister</w:t>
      </w:r>
      <w:r w:rsidRPr="0091135D">
        <w:rPr>
          <w:rFonts w:cs="Times New Roman"/>
          <w:spacing w:val="-4"/>
        </w:rPr>
        <w:t xml:space="preserve"> </w:t>
      </w:r>
      <w:r w:rsidRPr="0091135D">
        <w:rPr>
          <w:rFonts w:cs="Times New Roman"/>
        </w:rPr>
        <w:t>makes</w:t>
      </w:r>
      <w:r w:rsidRPr="0091135D">
        <w:rPr>
          <w:rFonts w:cs="Times New Roman"/>
          <w:spacing w:val="-4"/>
        </w:rPr>
        <w:t xml:space="preserve"> </w:t>
      </w:r>
      <w:r w:rsidRPr="0091135D">
        <w:rPr>
          <w:rFonts w:cs="Times New Roman"/>
        </w:rPr>
        <w:t>a</w:t>
      </w:r>
      <w:r w:rsidRPr="0091135D">
        <w:rPr>
          <w:rFonts w:cs="Times New Roman"/>
          <w:w w:val="99"/>
        </w:rPr>
        <w:t xml:space="preserve"> </w:t>
      </w:r>
      <w:r w:rsidRPr="0091135D">
        <w:rPr>
          <w:rFonts w:cs="Times New Roman"/>
        </w:rPr>
        <w:t>direction</w:t>
      </w:r>
      <w:r w:rsidRPr="0091135D">
        <w:rPr>
          <w:rFonts w:cs="Times New Roman"/>
          <w:spacing w:val="-4"/>
        </w:rPr>
        <w:t xml:space="preserve"> </w:t>
      </w:r>
      <w:r w:rsidRPr="0091135D">
        <w:rPr>
          <w:rFonts w:cs="Times New Roman"/>
        </w:rPr>
        <w:t>under</w:t>
      </w:r>
      <w:r w:rsidRPr="0091135D">
        <w:rPr>
          <w:rFonts w:cs="Times New Roman"/>
          <w:spacing w:val="-4"/>
        </w:rPr>
        <w:t xml:space="preserve"> </w:t>
      </w:r>
      <w:r w:rsidRPr="0091135D">
        <w:rPr>
          <w:rFonts w:cs="Times New Roman"/>
        </w:rPr>
        <w:t>subsection</w:t>
      </w:r>
      <w:r w:rsidRPr="0091135D">
        <w:rPr>
          <w:rFonts w:cs="Times New Roman"/>
          <w:spacing w:val="-4"/>
        </w:rPr>
        <w:t xml:space="preserve"> </w:t>
      </w:r>
      <w:r w:rsidRPr="0091135D">
        <w:rPr>
          <w:rFonts w:cs="Times New Roman"/>
        </w:rPr>
        <w:t>2</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associate</w:t>
      </w:r>
      <w:r w:rsidRPr="0091135D">
        <w:rPr>
          <w:rFonts w:cs="Times New Roman"/>
          <w:spacing w:val="-4"/>
        </w:rPr>
        <w:t xml:space="preserve"> </w:t>
      </w:r>
      <w:r w:rsidRPr="0091135D">
        <w:rPr>
          <w:rFonts w:cs="Times New Roman"/>
        </w:rPr>
        <w:t>chair</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Mediation</w:t>
      </w:r>
      <w:r w:rsidRPr="0091135D">
        <w:rPr>
          <w:rFonts w:cs="Times New Roman"/>
          <w:spacing w:val="-4"/>
        </w:rPr>
        <w:t xml:space="preserve"> </w:t>
      </w:r>
      <w:r w:rsidRPr="0091135D">
        <w:rPr>
          <w:rFonts w:cs="Times New Roman"/>
        </w:rPr>
        <w:t>Division</w:t>
      </w:r>
      <w:r w:rsidRPr="0091135D">
        <w:rPr>
          <w:rFonts w:cs="Times New Roman"/>
          <w:spacing w:val="-3"/>
        </w:rPr>
        <w:t xml:space="preserve"> </w:t>
      </w:r>
      <w:r w:rsidRPr="0091135D">
        <w:rPr>
          <w:rFonts w:cs="Times New Roman"/>
        </w:rPr>
        <w:t>may</w:t>
      </w:r>
      <w:r w:rsidRPr="0091135D">
        <w:rPr>
          <w:rFonts w:cs="Times New Roman"/>
          <w:spacing w:val="-4"/>
        </w:rPr>
        <w:t xml:space="preserve"> </w:t>
      </w:r>
      <w:r w:rsidRPr="0091135D">
        <w:rPr>
          <w:rFonts w:cs="Times New Roman"/>
        </w:rPr>
        <w:t>appoint</w:t>
      </w:r>
      <w:r w:rsidRPr="0091135D">
        <w:rPr>
          <w:rFonts w:cs="Times New Roman"/>
          <w:spacing w:val="-4"/>
        </w:rPr>
        <w:t xml:space="preserve"> </w:t>
      </w:r>
      <w:r w:rsidRPr="0091135D">
        <w:rPr>
          <w:rFonts w:cs="Times New Roman"/>
        </w:rPr>
        <w:t>one</w:t>
      </w:r>
      <w:r w:rsidRPr="0091135D">
        <w:rPr>
          <w:rFonts w:cs="Times New Roman"/>
          <w:spacing w:val="-3"/>
        </w:rPr>
        <w:t xml:space="preserve"> </w:t>
      </w:r>
      <w:r w:rsidRPr="0091135D">
        <w:rPr>
          <w:rFonts w:cs="Times New Roman"/>
        </w:rPr>
        <w:t>or more</w:t>
      </w:r>
      <w:r w:rsidRPr="0091135D">
        <w:rPr>
          <w:rFonts w:cs="Times New Roman"/>
          <w:spacing w:val="-5"/>
        </w:rPr>
        <w:t xml:space="preserve"> </w:t>
      </w:r>
      <w:r w:rsidRPr="0091135D">
        <w:rPr>
          <w:rFonts w:cs="Times New Roman"/>
        </w:rPr>
        <w:t>mediators</w:t>
      </w:r>
      <w:r w:rsidRPr="0091135D">
        <w:rPr>
          <w:rFonts w:cs="Times New Roman"/>
          <w:spacing w:val="-5"/>
        </w:rPr>
        <w:t xml:space="preserve"> </w:t>
      </w:r>
      <w:r w:rsidRPr="0091135D">
        <w:rPr>
          <w:rFonts w:cs="Times New Roman"/>
        </w:rPr>
        <w:t>to</w:t>
      </w:r>
      <w:r w:rsidRPr="0091135D">
        <w:rPr>
          <w:rFonts w:cs="Times New Roman"/>
          <w:spacing w:val="-4"/>
        </w:rPr>
        <w:t xml:space="preserve"> </w:t>
      </w:r>
      <w:r w:rsidRPr="0091135D">
        <w:rPr>
          <w:rFonts w:cs="Times New Roman"/>
        </w:rPr>
        <w:t>assist</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parties</w:t>
      </w:r>
      <w:r w:rsidRPr="0091135D">
        <w:rPr>
          <w:rFonts w:cs="Times New Roman"/>
          <w:spacing w:val="-5"/>
        </w:rPr>
        <w:t xml:space="preserve"> </w:t>
      </w:r>
      <w:r w:rsidRPr="0091135D">
        <w:rPr>
          <w:rFonts w:cs="Times New Roman"/>
        </w:rPr>
        <w:t>to</w:t>
      </w:r>
      <w:r w:rsidRPr="0091135D">
        <w:rPr>
          <w:rFonts w:cs="Times New Roman"/>
          <w:spacing w:val="-4"/>
        </w:rPr>
        <w:t xml:space="preserve"> </w:t>
      </w:r>
      <w:r w:rsidRPr="0091135D">
        <w:rPr>
          <w:rFonts w:cs="Times New Roman"/>
        </w:rPr>
        <w:t>reach</w:t>
      </w:r>
      <w:r w:rsidRPr="0091135D">
        <w:rPr>
          <w:rFonts w:cs="Times New Roman"/>
          <w:spacing w:val="-5"/>
        </w:rPr>
        <w:t xml:space="preserve"> </w:t>
      </w:r>
      <w:r w:rsidRPr="0091135D">
        <w:rPr>
          <w:rFonts w:cs="Times New Roman"/>
        </w:rPr>
        <w:t>an</w:t>
      </w:r>
      <w:r w:rsidRPr="0091135D">
        <w:rPr>
          <w:rFonts w:cs="Times New Roman"/>
          <w:spacing w:val="-4"/>
        </w:rPr>
        <w:t xml:space="preserve"> </w:t>
      </w:r>
      <w:r w:rsidRPr="0091135D">
        <w:rPr>
          <w:rFonts w:cs="Times New Roman"/>
        </w:rPr>
        <w:t>agreement</w:t>
      </w:r>
      <w:r w:rsidRPr="0091135D">
        <w:rPr>
          <w:rFonts w:cs="Times New Roman"/>
          <w:spacing w:val="-5"/>
        </w:rPr>
        <w:t xml:space="preserve"> </w:t>
      </w:r>
      <w:r w:rsidRPr="0091135D">
        <w:rPr>
          <w:rFonts w:cs="Times New Roman"/>
        </w:rPr>
        <w:t>on</w:t>
      </w:r>
      <w:r w:rsidRPr="0091135D">
        <w:rPr>
          <w:rFonts w:cs="Times New Roman"/>
          <w:spacing w:val="-4"/>
        </w:rPr>
        <w:t xml:space="preserve"> </w:t>
      </w:r>
      <w:r w:rsidRPr="0091135D">
        <w:rPr>
          <w:rFonts w:cs="Times New Roman"/>
        </w:rPr>
        <w:t>essential</w:t>
      </w:r>
      <w:r w:rsidRPr="0091135D">
        <w:rPr>
          <w:rFonts w:cs="Times New Roman"/>
          <w:spacing w:val="-5"/>
        </w:rPr>
        <w:t xml:space="preserve"> </w:t>
      </w:r>
      <w:r w:rsidRPr="0091135D">
        <w:rPr>
          <w:rFonts w:cs="Times New Roman"/>
        </w:rPr>
        <w:t>services</w:t>
      </w:r>
      <w:r w:rsidRPr="0091135D">
        <w:rPr>
          <w:rFonts w:cs="Times New Roman"/>
          <w:spacing w:val="-4"/>
        </w:rPr>
        <w:t xml:space="preserve"> </w:t>
      </w:r>
      <w:r w:rsidRPr="0091135D">
        <w:rPr>
          <w:rFonts w:cs="Times New Roman"/>
        </w:rPr>
        <w:t>designations.</w:t>
      </w:r>
    </w:p>
    <w:p w14:paraId="743C222E" w14:textId="77777777" w:rsidR="007C2FD0" w:rsidRPr="0091135D" w:rsidRDefault="007C2FD0" w:rsidP="0091135D">
      <w:pPr>
        <w:pStyle w:val="BodyText"/>
        <w:ind w:left="0"/>
        <w:jc w:val="both"/>
        <w:rPr>
          <w:rFonts w:cs="Times New Roman"/>
        </w:rPr>
      </w:pPr>
    </w:p>
    <w:p w14:paraId="20E3F9C2" w14:textId="234270E0" w:rsidR="00B04576" w:rsidRDefault="006F2664" w:rsidP="0091135D">
      <w:pPr>
        <w:pStyle w:val="BodyText"/>
        <w:ind w:left="0"/>
        <w:jc w:val="both"/>
        <w:rPr>
          <w:rFonts w:cs="Times New Roman"/>
        </w:rPr>
      </w:pPr>
      <w:r w:rsidRPr="0091135D">
        <w:rPr>
          <w:rFonts w:cs="Times New Roman"/>
        </w:rPr>
        <w:t>The</w:t>
      </w:r>
      <w:r w:rsidRPr="0091135D">
        <w:rPr>
          <w:rFonts w:cs="Times New Roman"/>
          <w:spacing w:val="-4"/>
        </w:rPr>
        <w:t xml:space="preserve"> </w:t>
      </w:r>
      <w:r w:rsidRPr="0091135D">
        <w:rPr>
          <w:rFonts w:cs="Times New Roman"/>
        </w:rPr>
        <w:t>Board</w:t>
      </w:r>
      <w:r w:rsidRPr="0091135D">
        <w:rPr>
          <w:rFonts w:cs="Times New Roman"/>
          <w:spacing w:val="-3"/>
        </w:rPr>
        <w:t xml:space="preserve"> </w:t>
      </w:r>
      <w:r w:rsidRPr="0091135D">
        <w:rPr>
          <w:rFonts w:cs="Times New Roman"/>
        </w:rPr>
        <w:t>may</w:t>
      </w:r>
      <w:r w:rsidRPr="0091135D">
        <w:rPr>
          <w:rFonts w:cs="Times New Roman"/>
          <w:spacing w:val="-4"/>
        </w:rPr>
        <w:t xml:space="preserve"> </w:t>
      </w:r>
      <w:r w:rsidRPr="0091135D">
        <w:rPr>
          <w:rFonts w:cs="Times New Roman"/>
        </w:rPr>
        <w:t>decide</w:t>
      </w:r>
      <w:r w:rsidRPr="0091135D">
        <w:rPr>
          <w:rFonts w:cs="Times New Roman"/>
          <w:spacing w:val="-3"/>
        </w:rPr>
        <w:t xml:space="preserve"> </w:t>
      </w:r>
      <w:r w:rsidRPr="0091135D">
        <w:rPr>
          <w:rFonts w:cs="Times New Roman"/>
        </w:rPr>
        <w:t>to</w:t>
      </w:r>
      <w:r w:rsidRPr="0091135D">
        <w:rPr>
          <w:rFonts w:cs="Times New Roman"/>
          <w:spacing w:val="-4"/>
        </w:rPr>
        <w:t xml:space="preserve"> </w:t>
      </w:r>
      <w:r w:rsidRPr="0091135D">
        <w:rPr>
          <w:rFonts w:cs="Times New Roman"/>
        </w:rPr>
        <w:t>end</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work</w:t>
      </w:r>
      <w:r w:rsidRPr="0091135D">
        <w:rPr>
          <w:rFonts w:cs="Times New Roman"/>
          <w:spacing w:val="-3"/>
        </w:rPr>
        <w:t xml:space="preserve"> </w:t>
      </w:r>
      <w:r w:rsidRPr="0091135D">
        <w:rPr>
          <w:rFonts w:cs="Times New Roman"/>
        </w:rPr>
        <w:t>stoppage</w:t>
      </w:r>
      <w:r w:rsidRPr="0091135D">
        <w:rPr>
          <w:rFonts w:cs="Times New Roman"/>
          <w:spacing w:val="-4"/>
        </w:rPr>
        <w:t xml:space="preserve"> </w:t>
      </w:r>
      <w:r w:rsidRPr="0091135D">
        <w:rPr>
          <w:rFonts w:cs="Times New Roman"/>
        </w:rPr>
        <w:t>by</w:t>
      </w:r>
      <w:r w:rsidRPr="0091135D">
        <w:rPr>
          <w:rFonts w:cs="Times New Roman"/>
          <w:spacing w:val="-3"/>
        </w:rPr>
        <w:t xml:space="preserve"> </w:t>
      </w:r>
      <w:r w:rsidRPr="0091135D">
        <w:rPr>
          <w:rFonts w:cs="Times New Roman"/>
        </w:rPr>
        <w:t>explaining</w:t>
      </w:r>
      <w:r w:rsidRPr="0091135D">
        <w:rPr>
          <w:rFonts w:cs="Times New Roman"/>
          <w:spacing w:val="-3"/>
        </w:rPr>
        <w:t xml:space="preserve"> </w:t>
      </w:r>
      <w:r w:rsidRPr="0091135D">
        <w:rPr>
          <w:rFonts w:cs="Times New Roman"/>
        </w:rPr>
        <w:t>that</w:t>
      </w:r>
      <w:r w:rsidRPr="0091135D">
        <w:rPr>
          <w:rFonts w:cs="Times New Roman"/>
          <w:spacing w:val="-4"/>
        </w:rPr>
        <w:t xml:space="preserve"> </w:t>
      </w:r>
      <w:r w:rsidRPr="0091135D">
        <w:rPr>
          <w:rFonts w:cs="Times New Roman"/>
        </w:rPr>
        <w:t>"...</w:t>
      </w:r>
      <w:r w:rsidRPr="0091135D">
        <w:rPr>
          <w:rFonts w:cs="Times New Roman"/>
          <w:spacing w:val="-3"/>
        </w:rPr>
        <w:t xml:space="preserve"> </w:t>
      </w:r>
      <w:r w:rsidRPr="0091135D">
        <w:rPr>
          <w:rFonts w:cs="Times New Roman"/>
        </w:rPr>
        <w:t>must</w:t>
      </w:r>
      <w:r w:rsidRPr="0091135D">
        <w:rPr>
          <w:rFonts w:cs="Times New Roman"/>
          <w:spacing w:val="-4"/>
        </w:rPr>
        <w:t xml:space="preserve"> </w:t>
      </w:r>
      <w:r w:rsidRPr="0091135D">
        <w:rPr>
          <w:rFonts w:cs="Times New Roman"/>
        </w:rPr>
        <w:t>designate</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level</w:t>
      </w:r>
      <w:r w:rsidRPr="0091135D">
        <w:rPr>
          <w:rFonts w:cs="Times New Roman"/>
          <w:spacing w:val="-3"/>
        </w:rPr>
        <w:t xml:space="preserve"> </w:t>
      </w:r>
      <w:r w:rsidRPr="0091135D">
        <w:rPr>
          <w:rFonts w:cs="Times New Roman"/>
        </w:rPr>
        <w:t>of services</w:t>
      </w:r>
      <w:r w:rsidRPr="0091135D">
        <w:rPr>
          <w:rFonts w:cs="Times New Roman"/>
          <w:spacing w:val="-5"/>
        </w:rPr>
        <w:t xml:space="preserve"> </w:t>
      </w:r>
      <w:r w:rsidRPr="0091135D">
        <w:rPr>
          <w:rFonts w:cs="Times New Roman"/>
        </w:rPr>
        <w:t>that</w:t>
      </w:r>
      <w:r w:rsidRPr="0091135D">
        <w:rPr>
          <w:rFonts w:cs="Times New Roman"/>
          <w:spacing w:val="-4"/>
        </w:rPr>
        <w:t xml:space="preserve"> </w:t>
      </w:r>
      <w:r w:rsidRPr="0091135D">
        <w:rPr>
          <w:rFonts w:cs="Times New Roman"/>
        </w:rPr>
        <w:t>is</w:t>
      </w:r>
      <w:r w:rsidRPr="0091135D">
        <w:rPr>
          <w:rFonts w:cs="Times New Roman"/>
          <w:spacing w:val="-4"/>
        </w:rPr>
        <w:t xml:space="preserve"> </w:t>
      </w:r>
      <w:r w:rsidRPr="0091135D">
        <w:rPr>
          <w:rFonts w:cs="Times New Roman"/>
        </w:rPr>
        <w:t>necessary</w:t>
      </w:r>
      <w:r w:rsidRPr="0091135D">
        <w:rPr>
          <w:rFonts w:cs="Times New Roman"/>
          <w:spacing w:val="-4"/>
        </w:rPr>
        <w:t xml:space="preserve"> </w:t>
      </w:r>
      <w:r w:rsidRPr="0091135D">
        <w:rPr>
          <w:rFonts w:cs="Times New Roman"/>
        </w:rPr>
        <w:t>or</w:t>
      </w:r>
      <w:r w:rsidRPr="0091135D">
        <w:rPr>
          <w:rFonts w:cs="Times New Roman"/>
          <w:spacing w:val="-4"/>
        </w:rPr>
        <w:t xml:space="preserve"> </w:t>
      </w:r>
      <w:r w:rsidRPr="0091135D">
        <w:rPr>
          <w:rFonts w:cs="Times New Roman"/>
        </w:rPr>
        <w:t>essential</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prevent</w:t>
      </w:r>
      <w:r w:rsidRPr="0091135D">
        <w:rPr>
          <w:rFonts w:cs="Times New Roman"/>
          <w:spacing w:val="-4"/>
        </w:rPr>
        <w:t xml:space="preserve"> </w:t>
      </w:r>
      <w:r w:rsidRPr="0091135D">
        <w:rPr>
          <w:rFonts w:cs="Times New Roman"/>
        </w:rPr>
        <w:t>immediate</w:t>
      </w:r>
      <w:r w:rsidRPr="0091135D">
        <w:rPr>
          <w:rFonts w:cs="Times New Roman"/>
          <w:spacing w:val="-4"/>
        </w:rPr>
        <w:t xml:space="preserve"> </w:t>
      </w:r>
      <w:r w:rsidRPr="0091135D">
        <w:rPr>
          <w:rFonts w:cs="Times New Roman"/>
        </w:rPr>
        <w:t>and</w:t>
      </w:r>
      <w:r w:rsidRPr="0091135D">
        <w:rPr>
          <w:rFonts w:cs="Times New Roman"/>
          <w:spacing w:val="-4"/>
        </w:rPr>
        <w:t xml:space="preserve"> </w:t>
      </w:r>
      <w:r w:rsidRPr="0091135D">
        <w:rPr>
          <w:rFonts w:cs="Times New Roman"/>
        </w:rPr>
        <w:t>serious</w:t>
      </w:r>
      <w:r w:rsidRPr="0091135D">
        <w:rPr>
          <w:rFonts w:cs="Times New Roman"/>
          <w:spacing w:val="-4"/>
        </w:rPr>
        <w:t xml:space="preserve"> </w:t>
      </w:r>
      <w:r w:rsidRPr="0091135D">
        <w:rPr>
          <w:rFonts w:cs="Times New Roman"/>
        </w:rPr>
        <w:t>danger</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health,</w:t>
      </w:r>
      <w:r w:rsidRPr="0091135D">
        <w:rPr>
          <w:rFonts w:cs="Times New Roman"/>
          <w:spacing w:val="-4"/>
        </w:rPr>
        <w:t xml:space="preserve"> </w:t>
      </w:r>
      <w:r w:rsidRPr="0091135D">
        <w:rPr>
          <w:rFonts w:cs="Times New Roman"/>
        </w:rPr>
        <w:t>safety or</w:t>
      </w:r>
      <w:r w:rsidRPr="0091135D">
        <w:rPr>
          <w:rFonts w:cs="Times New Roman"/>
          <w:spacing w:val="-4"/>
        </w:rPr>
        <w:t xml:space="preserve"> </w:t>
      </w:r>
      <w:r w:rsidRPr="0091135D">
        <w:rPr>
          <w:rFonts w:cs="Times New Roman"/>
        </w:rPr>
        <w:t>welfare</w:t>
      </w:r>
      <w:r w:rsidRPr="0091135D">
        <w:rPr>
          <w:rFonts w:cs="Times New Roman"/>
          <w:spacing w:val="-4"/>
        </w:rPr>
        <w:t xml:space="preserve"> </w:t>
      </w:r>
      <w:r w:rsidRPr="0091135D">
        <w:rPr>
          <w:rFonts w:cs="Times New Roman"/>
        </w:rPr>
        <w:t>of</w:t>
      </w:r>
      <w:r w:rsidRPr="0091135D">
        <w:rPr>
          <w:rFonts w:cs="Times New Roman"/>
          <w:spacing w:val="-3"/>
        </w:rPr>
        <w:t xml:space="preserve"> </w:t>
      </w:r>
      <w:r w:rsidRPr="0091135D">
        <w:rPr>
          <w:rFonts w:cs="Times New Roman"/>
        </w:rPr>
        <w:t>the</w:t>
      </w:r>
      <w:r w:rsidRPr="0091135D">
        <w:rPr>
          <w:rFonts w:cs="Times New Roman"/>
          <w:spacing w:val="-4"/>
        </w:rPr>
        <w:t xml:space="preserve"> </w:t>
      </w:r>
      <w:r w:rsidRPr="0091135D">
        <w:rPr>
          <w:rFonts w:cs="Times New Roman"/>
        </w:rPr>
        <w:t>residents</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British</w:t>
      </w:r>
      <w:r w:rsidRPr="0091135D">
        <w:rPr>
          <w:rFonts w:cs="Times New Roman"/>
          <w:spacing w:val="-3"/>
        </w:rPr>
        <w:t xml:space="preserve"> </w:t>
      </w:r>
      <w:r w:rsidRPr="0091135D">
        <w:rPr>
          <w:rFonts w:cs="Times New Roman"/>
        </w:rPr>
        <w:t>Columbia"</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union's</w:t>
      </w:r>
      <w:r w:rsidRPr="0091135D">
        <w:rPr>
          <w:rFonts w:cs="Times New Roman"/>
          <w:spacing w:val="-4"/>
        </w:rPr>
        <w:t xml:space="preserve"> </w:t>
      </w:r>
      <w:r w:rsidRPr="0091135D">
        <w:rPr>
          <w:rFonts w:cs="Times New Roman"/>
        </w:rPr>
        <w:t>application</w:t>
      </w:r>
      <w:r w:rsidRPr="0091135D">
        <w:rPr>
          <w:rFonts w:cs="Times New Roman"/>
          <w:spacing w:val="-3"/>
        </w:rPr>
        <w:t xml:space="preserve"> </w:t>
      </w:r>
      <w:r w:rsidRPr="0091135D">
        <w:rPr>
          <w:rFonts w:cs="Times New Roman"/>
        </w:rPr>
        <w:t>to</w:t>
      </w:r>
      <w:r w:rsidRPr="0091135D">
        <w:rPr>
          <w:rFonts w:cs="Times New Roman"/>
          <w:spacing w:val="-4"/>
        </w:rPr>
        <w:t xml:space="preserve"> </w:t>
      </w:r>
      <w:r w:rsidRPr="0091135D">
        <w:rPr>
          <w:rFonts w:cs="Times New Roman"/>
        </w:rPr>
        <w:t>reduce</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lastRenderedPageBreak/>
        <w:t>hours</w:t>
      </w:r>
      <w:r w:rsidRPr="0091135D">
        <w:rPr>
          <w:rFonts w:cs="Times New Roman"/>
          <w:spacing w:val="-4"/>
        </w:rPr>
        <w:t xml:space="preserve"> </w:t>
      </w:r>
      <w:r w:rsidRPr="0091135D">
        <w:rPr>
          <w:rFonts w:cs="Times New Roman"/>
        </w:rPr>
        <w:t>of operation</w:t>
      </w:r>
      <w:r w:rsidRPr="0091135D">
        <w:rPr>
          <w:rFonts w:cs="Times New Roman"/>
          <w:spacing w:val="-4"/>
        </w:rPr>
        <w:t xml:space="preserve"> </w:t>
      </w:r>
      <w:r w:rsidRPr="0091135D">
        <w:rPr>
          <w:rFonts w:cs="Times New Roman"/>
        </w:rPr>
        <w:t>was</w:t>
      </w:r>
      <w:r w:rsidRPr="0091135D">
        <w:rPr>
          <w:rFonts w:cs="Times New Roman"/>
          <w:spacing w:val="-4"/>
        </w:rPr>
        <w:t xml:space="preserve"> </w:t>
      </w:r>
      <w:r w:rsidRPr="0091135D">
        <w:rPr>
          <w:rFonts w:cs="Times New Roman"/>
        </w:rPr>
        <w:t>dismissed</w:t>
      </w:r>
      <w:r w:rsidRPr="0091135D">
        <w:rPr>
          <w:rFonts w:cs="Times New Roman"/>
          <w:spacing w:val="-4"/>
        </w:rPr>
        <w:t xml:space="preserve"> </w:t>
      </w:r>
      <w:r w:rsidRPr="0091135D">
        <w:rPr>
          <w:rFonts w:cs="Times New Roman"/>
        </w:rPr>
        <w:t>because</w:t>
      </w:r>
      <w:r w:rsidRPr="0091135D">
        <w:rPr>
          <w:rFonts w:cs="Times New Roman"/>
          <w:spacing w:val="-3"/>
        </w:rPr>
        <w:t xml:space="preserve"> </w:t>
      </w:r>
      <w:r w:rsidRPr="0091135D">
        <w:rPr>
          <w:rFonts w:cs="Times New Roman"/>
        </w:rPr>
        <w:t>it</w:t>
      </w:r>
      <w:r w:rsidRPr="0091135D">
        <w:rPr>
          <w:rFonts w:cs="Times New Roman"/>
          <w:spacing w:val="-4"/>
        </w:rPr>
        <w:t xml:space="preserve"> </w:t>
      </w:r>
      <w:r w:rsidRPr="0091135D">
        <w:rPr>
          <w:rFonts w:cs="Times New Roman"/>
        </w:rPr>
        <w:t>did</w:t>
      </w:r>
      <w:r w:rsidRPr="0091135D">
        <w:rPr>
          <w:rFonts w:cs="Times New Roman"/>
          <w:spacing w:val="-4"/>
        </w:rPr>
        <w:t xml:space="preserve"> </w:t>
      </w:r>
      <w:r w:rsidRPr="0091135D">
        <w:rPr>
          <w:rFonts w:cs="Times New Roman"/>
        </w:rPr>
        <w:t>not</w:t>
      </w:r>
      <w:r w:rsidRPr="0091135D">
        <w:rPr>
          <w:rFonts w:cs="Times New Roman"/>
          <w:spacing w:val="-3"/>
        </w:rPr>
        <w:t xml:space="preserve"> </w:t>
      </w:r>
      <w:r w:rsidRPr="0091135D">
        <w:rPr>
          <w:rFonts w:cs="Times New Roman"/>
        </w:rPr>
        <w:t>correlate</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reduction</w:t>
      </w:r>
      <w:r w:rsidRPr="0091135D">
        <w:rPr>
          <w:rFonts w:cs="Times New Roman"/>
          <w:spacing w:val="-4"/>
        </w:rPr>
        <w:t xml:space="preserve"> </w:t>
      </w:r>
      <w:r w:rsidRPr="0091135D">
        <w:rPr>
          <w:rFonts w:cs="Times New Roman"/>
        </w:rPr>
        <w:t>in</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number</w:t>
      </w:r>
      <w:r w:rsidRPr="0091135D">
        <w:rPr>
          <w:rFonts w:cs="Times New Roman"/>
          <w:spacing w:val="-4"/>
        </w:rPr>
        <w:t xml:space="preserve"> </w:t>
      </w:r>
      <w:r w:rsidRPr="0091135D">
        <w:rPr>
          <w:rFonts w:cs="Times New Roman"/>
        </w:rPr>
        <w:t>of</w:t>
      </w:r>
      <w:r w:rsidRPr="0091135D">
        <w:rPr>
          <w:rFonts w:cs="Times New Roman"/>
          <w:spacing w:val="-4"/>
        </w:rPr>
        <w:t xml:space="preserve"> </w:t>
      </w:r>
      <w:r w:rsidRPr="0091135D">
        <w:rPr>
          <w:rFonts w:cs="Times New Roman"/>
        </w:rPr>
        <w:t>school</w:t>
      </w:r>
      <w:r w:rsidRPr="0091135D">
        <w:rPr>
          <w:rFonts w:cs="Times New Roman"/>
          <w:spacing w:val="-3"/>
        </w:rPr>
        <w:t xml:space="preserve"> </w:t>
      </w:r>
      <w:r w:rsidRPr="0091135D">
        <w:rPr>
          <w:rFonts w:cs="Times New Roman"/>
        </w:rPr>
        <w:t>buses using</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ferry.</w:t>
      </w:r>
      <w:r w:rsidRPr="0091135D">
        <w:rPr>
          <w:rFonts w:cs="Times New Roman"/>
          <w:spacing w:val="-4"/>
        </w:rPr>
        <w:t xml:space="preserve"> </w:t>
      </w:r>
      <w:r w:rsidRPr="0091135D">
        <w:rPr>
          <w:rFonts w:cs="Times New Roman"/>
        </w:rPr>
        <w:t>The</w:t>
      </w:r>
      <w:r w:rsidRPr="0091135D">
        <w:rPr>
          <w:rFonts w:cs="Times New Roman"/>
          <w:spacing w:val="-5"/>
        </w:rPr>
        <w:t xml:space="preserve"> </w:t>
      </w:r>
      <w:r w:rsidRPr="0091135D">
        <w:rPr>
          <w:rFonts w:cs="Times New Roman"/>
        </w:rPr>
        <w:t>Board</w:t>
      </w:r>
      <w:r w:rsidRPr="0091135D">
        <w:rPr>
          <w:rFonts w:cs="Times New Roman"/>
          <w:spacing w:val="-4"/>
        </w:rPr>
        <w:t xml:space="preserve"> </w:t>
      </w:r>
      <w:r w:rsidRPr="0091135D">
        <w:rPr>
          <w:rFonts w:cs="Times New Roman"/>
        </w:rPr>
        <w:t>noted</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some</w:t>
      </w:r>
      <w:r w:rsidRPr="0091135D">
        <w:rPr>
          <w:rFonts w:cs="Times New Roman"/>
          <w:spacing w:val="-5"/>
        </w:rPr>
        <w:t xml:space="preserve"> </w:t>
      </w:r>
      <w:r w:rsidRPr="0091135D">
        <w:rPr>
          <w:rFonts w:cs="Times New Roman"/>
        </w:rPr>
        <w:t>inconvenience</w:t>
      </w:r>
      <w:r w:rsidRPr="0091135D">
        <w:rPr>
          <w:rFonts w:cs="Times New Roman"/>
          <w:spacing w:val="-4"/>
        </w:rPr>
        <w:t xml:space="preserve"> </w:t>
      </w:r>
      <w:r w:rsidRPr="0091135D">
        <w:rPr>
          <w:rFonts w:cs="Times New Roman"/>
        </w:rPr>
        <w:t>was</w:t>
      </w:r>
      <w:r w:rsidRPr="0091135D">
        <w:rPr>
          <w:rFonts w:cs="Times New Roman"/>
          <w:spacing w:val="-4"/>
        </w:rPr>
        <w:t xml:space="preserve"> </w:t>
      </w:r>
      <w:r w:rsidRPr="0091135D">
        <w:rPr>
          <w:rFonts w:cs="Times New Roman"/>
        </w:rPr>
        <w:t>part</w:t>
      </w:r>
      <w:r w:rsidRPr="0091135D">
        <w:rPr>
          <w:rFonts w:cs="Times New Roman"/>
          <w:spacing w:val="-4"/>
        </w:rPr>
        <w:t xml:space="preserve"> </w:t>
      </w:r>
      <w:r w:rsidRPr="0091135D">
        <w:rPr>
          <w:rFonts w:cs="Times New Roman"/>
        </w:rPr>
        <w:t>of</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essential</w:t>
      </w:r>
      <w:r w:rsidRPr="0091135D">
        <w:rPr>
          <w:rFonts w:cs="Times New Roman"/>
          <w:spacing w:val="-4"/>
        </w:rPr>
        <w:t xml:space="preserve"> </w:t>
      </w:r>
      <w:r w:rsidRPr="0091135D">
        <w:rPr>
          <w:rFonts w:cs="Times New Roman"/>
        </w:rPr>
        <w:t>services</w:t>
      </w:r>
      <w:r w:rsidRPr="0091135D">
        <w:rPr>
          <w:rFonts w:cs="Times New Roman"/>
          <w:spacing w:val="-4"/>
        </w:rPr>
        <w:t xml:space="preserve"> </w:t>
      </w:r>
      <w:r w:rsidRPr="0091135D">
        <w:rPr>
          <w:rFonts w:cs="Times New Roman"/>
        </w:rPr>
        <w:t>model</w:t>
      </w:r>
      <w:r w:rsidRPr="0091135D">
        <w:rPr>
          <w:rFonts w:cs="Times New Roman"/>
          <w:w w:val="99"/>
        </w:rPr>
        <w:t xml:space="preserve"> </w:t>
      </w:r>
      <w:r w:rsidRPr="0091135D">
        <w:rPr>
          <w:rFonts w:cs="Times New Roman"/>
        </w:rPr>
        <w:t>of</w:t>
      </w:r>
      <w:r w:rsidRPr="0091135D">
        <w:rPr>
          <w:rFonts w:cs="Times New Roman"/>
          <w:spacing w:val="-4"/>
        </w:rPr>
        <w:t xml:space="preserve"> </w:t>
      </w:r>
      <w:r w:rsidRPr="0091135D">
        <w:rPr>
          <w:rFonts w:cs="Times New Roman"/>
        </w:rPr>
        <w:t>dispute</w:t>
      </w:r>
      <w:r w:rsidRPr="0091135D">
        <w:rPr>
          <w:rFonts w:cs="Times New Roman"/>
          <w:spacing w:val="-4"/>
        </w:rPr>
        <w:t xml:space="preserve"> </w:t>
      </w:r>
      <w:r w:rsidRPr="0091135D">
        <w:rPr>
          <w:rFonts w:cs="Times New Roman"/>
        </w:rPr>
        <w:t>resolution</w:t>
      </w:r>
      <w:r w:rsidRPr="0091135D">
        <w:rPr>
          <w:rFonts w:cs="Times New Roman"/>
          <w:spacing w:val="-4"/>
        </w:rPr>
        <w:t xml:space="preserve"> </w:t>
      </w:r>
      <w:r w:rsidRPr="0091135D">
        <w:rPr>
          <w:rFonts w:cs="Times New Roman"/>
        </w:rPr>
        <w:t>as</w:t>
      </w:r>
      <w:r w:rsidRPr="0091135D">
        <w:rPr>
          <w:rFonts w:cs="Times New Roman"/>
          <w:spacing w:val="-4"/>
        </w:rPr>
        <w:t xml:space="preserve"> </w:t>
      </w:r>
      <w:r w:rsidRPr="0091135D">
        <w:rPr>
          <w:rFonts w:cs="Times New Roman"/>
        </w:rPr>
        <w:t>follows:</w:t>
      </w:r>
      <w:r w:rsidRPr="0091135D">
        <w:rPr>
          <w:rFonts w:cs="Times New Roman"/>
          <w:spacing w:val="-4"/>
        </w:rPr>
        <w:t xml:space="preserve"> </w:t>
      </w:r>
      <w:r w:rsidRPr="0091135D">
        <w:rPr>
          <w:rFonts w:cs="Times New Roman"/>
        </w:rPr>
        <w:t>"At</w:t>
      </w:r>
      <w:r w:rsidRPr="0091135D">
        <w:rPr>
          <w:rFonts w:cs="Times New Roman"/>
          <w:spacing w:val="-4"/>
        </w:rPr>
        <w:t xml:space="preserve"> </w:t>
      </w:r>
      <w:r w:rsidRPr="0091135D">
        <w:rPr>
          <w:rFonts w:cs="Times New Roman"/>
        </w:rPr>
        <w:t>times,</w:t>
      </w:r>
      <w:r w:rsidRPr="0091135D">
        <w:rPr>
          <w:rFonts w:cs="Times New Roman"/>
          <w:spacing w:val="-4"/>
        </w:rPr>
        <w:t xml:space="preserve"> </w:t>
      </w:r>
      <w:r w:rsidRPr="0091135D">
        <w:rPr>
          <w:rFonts w:cs="Times New Roman"/>
        </w:rPr>
        <w:t>there</w:t>
      </w:r>
      <w:r w:rsidRPr="0091135D">
        <w:rPr>
          <w:rFonts w:cs="Times New Roman"/>
          <w:spacing w:val="-4"/>
        </w:rPr>
        <w:t xml:space="preserve"> </w:t>
      </w:r>
      <w:r w:rsidRPr="0091135D">
        <w:rPr>
          <w:rFonts w:cs="Times New Roman"/>
        </w:rPr>
        <w:t>will</w:t>
      </w:r>
      <w:r w:rsidRPr="0091135D">
        <w:rPr>
          <w:rFonts w:cs="Times New Roman"/>
          <w:spacing w:val="-4"/>
        </w:rPr>
        <w:t xml:space="preserve"> </w:t>
      </w:r>
      <w:r w:rsidRPr="0091135D">
        <w:rPr>
          <w:rFonts w:cs="Times New Roman"/>
        </w:rPr>
        <w:t>be</w:t>
      </w:r>
      <w:r w:rsidRPr="0091135D">
        <w:rPr>
          <w:rFonts w:cs="Times New Roman"/>
          <w:spacing w:val="-4"/>
        </w:rPr>
        <w:t xml:space="preserve"> </w:t>
      </w:r>
      <w:r w:rsidRPr="0091135D">
        <w:rPr>
          <w:rFonts w:cs="Times New Roman"/>
        </w:rPr>
        <w:t>inconvenience</w:t>
      </w:r>
      <w:r w:rsidRPr="0091135D">
        <w:rPr>
          <w:rFonts w:cs="Times New Roman"/>
          <w:spacing w:val="-4"/>
        </w:rPr>
        <w:t xml:space="preserve"> </w:t>
      </w:r>
      <w:r w:rsidRPr="0091135D">
        <w:rPr>
          <w:rFonts w:cs="Times New Roman"/>
        </w:rPr>
        <w:t>and</w:t>
      </w:r>
      <w:r w:rsidRPr="0091135D">
        <w:rPr>
          <w:rFonts w:cs="Times New Roman"/>
          <w:spacing w:val="-4"/>
        </w:rPr>
        <w:t xml:space="preserve"> </w:t>
      </w:r>
      <w:r w:rsidRPr="0091135D">
        <w:rPr>
          <w:rFonts w:cs="Times New Roman"/>
        </w:rPr>
        <w:t>hardship</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public</w:t>
      </w:r>
      <w:r w:rsidRPr="0091135D">
        <w:rPr>
          <w:rFonts w:cs="Times New Roman"/>
          <w:w w:val="99"/>
        </w:rPr>
        <w:t xml:space="preserve"> </w:t>
      </w:r>
      <w:r w:rsidRPr="0091135D">
        <w:rPr>
          <w:rFonts w:cs="Times New Roman"/>
        </w:rPr>
        <w:t>during</w:t>
      </w:r>
      <w:r w:rsidRPr="0091135D">
        <w:rPr>
          <w:rFonts w:cs="Times New Roman"/>
          <w:spacing w:val="-4"/>
        </w:rPr>
        <w:t xml:space="preserve"> </w:t>
      </w:r>
      <w:r w:rsidRPr="0091135D">
        <w:rPr>
          <w:rFonts w:cs="Times New Roman"/>
        </w:rPr>
        <w:t>a</w:t>
      </w:r>
      <w:r w:rsidRPr="0091135D">
        <w:rPr>
          <w:rFonts w:cs="Times New Roman"/>
          <w:spacing w:val="-4"/>
        </w:rPr>
        <w:t xml:space="preserve"> </w:t>
      </w:r>
      <w:proofErr w:type="spellStart"/>
      <w:r w:rsidRPr="0091135D">
        <w:rPr>
          <w:rFonts w:cs="Times New Roman"/>
        </w:rPr>
        <w:t>labour</w:t>
      </w:r>
      <w:proofErr w:type="spellEnd"/>
      <w:r w:rsidRPr="0091135D">
        <w:rPr>
          <w:rFonts w:cs="Times New Roman"/>
          <w:spacing w:val="-4"/>
        </w:rPr>
        <w:t xml:space="preserve"> </w:t>
      </w:r>
      <w:r w:rsidRPr="0091135D">
        <w:rPr>
          <w:rFonts w:cs="Times New Roman"/>
        </w:rPr>
        <w:t>dispute.</w:t>
      </w:r>
      <w:r w:rsidRPr="0091135D">
        <w:rPr>
          <w:rFonts w:cs="Times New Roman"/>
          <w:spacing w:val="-3"/>
        </w:rPr>
        <w:t xml:space="preserve"> </w:t>
      </w:r>
      <w:r w:rsidRPr="0091135D">
        <w:rPr>
          <w:rFonts w:cs="Times New Roman"/>
        </w:rPr>
        <w:t>However,</w:t>
      </w:r>
      <w:r w:rsidRPr="0091135D">
        <w:rPr>
          <w:rFonts w:cs="Times New Roman"/>
          <w:spacing w:val="-4"/>
        </w:rPr>
        <w:t xml:space="preserve"> </w:t>
      </w:r>
      <w:r w:rsidRPr="0091135D">
        <w:rPr>
          <w:rFonts w:cs="Times New Roman"/>
        </w:rPr>
        <w:t>this</w:t>
      </w:r>
      <w:r w:rsidRPr="0091135D">
        <w:rPr>
          <w:rFonts w:cs="Times New Roman"/>
          <w:spacing w:val="-4"/>
        </w:rPr>
        <w:t xml:space="preserve"> </w:t>
      </w:r>
      <w:r w:rsidRPr="0091135D">
        <w:rPr>
          <w:rFonts w:cs="Times New Roman"/>
        </w:rPr>
        <w:t>does</w:t>
      </w:r>
      <w:r w:rsidRPr="0091135D">
        <w:rPr>
          <w:rFonts w:cs="Times New Roman"/>
          <w:spacing w:val="-4"/>
        </w:rPr>
        <w:t xml:space="preserve"> </w:t>
      </w:r>
      <w:r w:rsidRPr="0091135D">
        <w:rPr>
          <w:rFonts w:cs="Times New Roman"/>
        </w:rPr>
        <w:t>not</w:t>
      </w:r>
      <w:r w:rsidRPr="0091135D">
        <w:rPr>
          <w:rFonts w:cs="Times New Roman"/>
          <w:spacing w:val="-3"/>
        </w:rPr>
        <w:t xml:space="preserve"> </w:t>
      </w:r>
      <w:r w:rsidRPr="0091135D">
        <w:rPr>
          <w:rFonts w:cs="Times New Roman"/>
        </w:rPr>
        <w:t>amount</w:t>
      </w:r>
      <w:r w:rsidRPr="0091135D">
        <w:rPr>
          <w:rFonts w:cs="Times New Roman"/>
          <w:spacing w:val="-4"/>
        </w:rPr>
        <w:t xml:space="preserve"> </w:t>
      </w:r>
      <w:r w:rsidRPr="0091135D">
        <w:rPr>
          <w:rFonts w:cs="Times New Roman"/>
        </w:rPr>
        <w:t>to</w:t>
      </w:r>
      <w:r w:rsidRPr="0091135D">
        <w:rPr>
          <w:rFonts w:cs="Times New Roman"/>
          <w:spacing w:val="-4"/>
        </w:rPr>
        <w:t xml:space="preserve"> </w:t>
      </w:r>
      <w:r w:rsidRPr="0091135D">
        <w:rPr>
          <w:rFonts w:cs="Times New Roman"/>
        </w:rPr>
        <w:t>immediate</w:t>
      </w:r>
      <w:r w:rsidRPr="0091135D">
        <w:rPr>
          <w:rFonts w:cs="Times New Roman"/>
          <w:spacing w:val="-4"/>
        </w:rPr>
        <w:t xml:space="preserve"> </w:t>
      </w:r>
      <w:r w:rsidRPr="0091135D">
        <w:rPr>
          <w:rFonts w:cs="Times New Roman"/>
        </w:rPr>
        <w:t>and</w:t>
      </w:r>
      <w:r w:rsidRPr="0091135D">
        <w:rPr>
          <w:rFonts w:cs="Times New Roman"/>
          <w:spacing w:val="-3"/>
        </w:rPr>
        <w:t xml:space="preserve"> </w:t>
      </w:r>
      <w:r w:rsidRPr="0091135D">
        <w:rPr>
          <w:rFonts w:cs="Times New Roman"/>
        </w:rPr>
        <w:t>serious</w:t>
      </w:r>
      <w:r w:rsidRPr="0091135D">
        <w:rPr>
          <w:rFonts w:cs="Times New Roman"/>
          <w:spacing w:val="-4"/>
        </w:rPr>
        <w:t xml:space="preserve"> </w:t>
      </w:r>
      <w:r w:rsidRPr="0091135D">
        <w:rPr>
          <w:rFonts w:cs="Times New Roman"/>
        </w:rPr>
        <w:t>danger</w:t>
      </w:r>
      <w:r w:rsidRPr="0091135D">
        <w:rPr>
          <w:rFonts w:cs="Times New Roman"/>
          <w:spacing w:val="-4"/>
        </w:rPr>
        <w:t xml:space="preserve"> </w:t>
      </w:r>
      <w:r w:rsidRPr="0091135D">
        <w:rPr>
          <w:rFonts w:cs="Times New Roman"/>
        </w:rPr>
        <w:t>to</w:t>
      </w:r>
      <w:r w:rsidRPr="0091135D">
        <w:rPr>
          <w:rFonts w:cs="Times New Roman"/>
          <w:spacing w:val="-3"/>
        </w:rPr>
        <w:t xml:space="preserve"> </w:t>
      </w:r>
      <w:r w:rsidRPr="0091135D">
        <w:rPr>
          <w:rFonts w:cs="Times New Roman"/>
        </w:rPr>
        <w:t>the</w:t>
      </w:r>
      <w:r w:rsidRPr="0091135D">
        <w:rPr>
          <w:rFonts w:cs="Times New Roman"/>
          <w:w w:val="99"/>
        </w:rPr>
        <w:t xml:space="preserve"> </w:t>
      </w:r>
      <w:r w:rsidRPr="0091135D">
        <w:rPr>
          <w:rFonts w:cs="Times New Roman"/>
        </w:rPr>
        <w:t>health,</w:t>
      </w:r>
      <w:r w:rsidRPr="0091135D">
        <w:rPr>
          <w:rFonts w:cs="Times New Roman"/>
          <w:spacing w:val="-4"/>
        </w:rPr>
        <w:t xml:space="preserve"> </w:t>
      </w:r>
      <w:r w:rsidRPr="0091135D">
        <w:rPr>
          <w:rFonts w:cs="Times New Roman"/>
        </w:rPr>
        <w:t>safety</w:t>
      </w:r>
      <w:r w:rsidRPr="0091135D">
        <w:rPr>
          <w:rFonts w:cs="Times New Roman"/>
          <w:spacing w:val="-3"/>
        </w:rPr>
        <w:t xml:space="preserve"> </w:t>
      </w:r>
      <w:r w:rsidRPr="0091135D">
        <w:rPr>
          <w:rFonts w:cs="Times New Roman"/>
        </w:rPr>
        <w:t>or</w:t>
      </w:r>
      <w:r w:rsidRPr="0091135D">
        <w:rPr>
          <w:rFonts w:cs="Times New Roman"/>
          <w:spacing w:val="-3"/>
        </w:rPr>
        <w:t xml:space="preserve"> </w:t>
      </w:r>
      <w:r w:rsidRPr="0091135D">
        <w:rPr>
          <w:rFonts w:cs="Times New Roman"/>
        </w:rPr>
        <w:t>welfare</w:t>
      </w:r>
      <w:r w:rsidRPr="0091135D">
        <w:rPr>
          <w:rFonts w:cs="Times New Roman"/>
          <w:spacing w:val="-3"/>
        </w:rPr>
        <w:t xml:space="preserve"> </w:t>
      </w:r>
      <w:r w:rsidRPr="0091135D">
        <w:rPr>
          <w:rFonts w:cs="Times New Roman"/>
        </w:rPr>
        <w:t>of</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public...</w:t>
      </w:r>
      <w:r w:rsidRPr="0091135D">
        <w:rPr>
          <w:rFonts w:cs="Times New Roman"/>
          <w:spacing w:val="-3"/>
        </w:rPr>
        <w:t xml:space="preserve"> </w:t>
      </w:r>
      <w:r w:rsidRPr="0091135D">
        <w:rPr>
          <w:rFonts w:cs="Times New Roman"/>
        </w:rPr>
        <w:t>and</w:t>
      </w:r>
      <w:r w:rsidRPr="0091135D">
        <w:rPr>
          <w:rFonts w:cs="Times New Roman"/>
          <w:spacing w:val="-3"/>
        </w:rPr>
        <w:t xml:space="preserve"> </w:t>
      </w:r>
      <w:r w:rsidRPr="0091135D">
        <w:rPr>
          <w:rFonts w:cs="Times New Roman"/>
        </w:rPr>
        <w:t>therefore</w:t>
      </w:r>
      <w:r w:rsidRPr="0091135D">
        <w:rPr>
          <w:rFonts w:cs="Times New Roman"/>
          <w:spacing w:val="-3"/>
        </w:rPr>
        <w:t xml:space="preserve"> </w:t>
      </w:r>
      <w:r w:rsidRPr="0091135D">
        <w:rPr>
          <w:rFonts w:cs="Times New Roman"/>
        </w:rPr>
        <w:t>does</w:t>
      </w:r>
      <w:r w:rsidRPr="0091135D">
        <w:rPr>
          <w:rFonts w:cs="Times New Roman"/>
          <w:spacing w:val="-4"/>
        </w:rPr>
        <w:t xml:space="preserve"> </w:t>
      </w:r>
      <w:r w:rsidRPr="0091135D">
        <w:rPr>
          <w:rFonts w:cs="Times New Roman"/>
        </w:rPr>
        <w:t>not</w:t>
      </w:r>
      <w:r w:rsidRPr="0091135D">
        <w:rPr>
          <w:rFonts w:cs="Times New Roman"/>
          <w:spacing w:val="-3"/>
        </w:rPr>
        <w:t xml:space="preserve"> </w:t>
      </w:r>
      <w:r w:rsidRPr="0091135D">
        <w:rPr>
          <w:rFonts w:cs="Times New Roman"/>
        </w:rPr>
        <w:t>justify</w:t>
      </w:r>
      <w:r w:rsidRPr="0091135D">
        <w:rPr>
          <w:rFonts w:cs="Times New Roman"/>
          <w:spacing w:val="-3"/>
        </w:rPr>
        <w:t xml:space="preserve"> </w:t>
      </w:r>
      <w:r w:rsidRPr="0091135D">
        <w:rPr>
          <w:rFonts w:cs="Times New Roman"/>
        </w:rPr>
        <w:t>an</w:t>
      </w:r>
      <w:r w:rsidRPr="0091135D">
        <w:rPr>
          <w:rFonts w:cs="Times New Roman"/>
          <w:spacing w:val="-3"/>
        </w:rPr>
        <w:t xml:space="preserve"> </w:t>
      </w:r>
      <w:r w:rsidRPr="0091135D">
        <w:rPr>
          <w:rFonts w:cs="Times New Roman"/>
        </w:rPr>
        <w:t>increase</w:t>
      </w:r>
      <w:r w:rsidRPr="0091135D">
        <w:rPr>
          <w:rFonts w:cs="Times New Roman"/>
          <w:spacing w:val="-4"/>
        </w:rPr>
        <w:t xml:space="preserve"> </w:t>
      </w:r>
      <w:r w:rsidRPr="0091135D">
        <w:rPr>
          <w:rFonts w:cs="Times New Roman"/>
        </w:rPr>
        <w:t>in</w:t>
      </w:r>
      <w:r w:rsidRPr="0091135D">
        <w:rPr>
          <w:rFonts w:cs="Times New Roman"/>
          <w:spacing w:val="-3"/>
        </w:rPr>
        <w:t xml:space="preserve"> </w:t>
      </w:r>
      <w:r w:rsidRPr="0091135D">
        <w:rPr>
          <w:rFonts w:cs="Times New Roman"/>
        </w:rPr>
        <w:t>the</w:t>
      </w:r>
      <w:r w:rsidRPr="0091135D">
        <w:rPr>
          <w:rFonts w:cs="Times New Roman"/>
          <w:spacing w:val="-3"/>
        </w:rPr>
        <w:t xml:space="preserve"> </w:t>
      </w:r>
      <w:r w:rsidRPr="0091135D">
        <w:rPr>
          <w:rFonts w:cs="Times New Roman"/>
        </w:rPr>
        <w:t>level</w:t>
      </w:r>
      <w:r w:rsidRPr="0091135D">
        <w:rPr>
          <w:rFonts w:cs="Times New Roman"/>
          <w:spacing w:val="-3"/>
        </w:rPr>
        <w:t xml:space="preserve"> </w:t>
      </w:r>
      <w:r w:rsidRPr="0091135D">
        <w:rPr>
          <w:rFonts w:cs="Times New Roman"/>
        </w:rPr>
        <w:t>of ferry</w:t>
      </w:r>
      <w:r w:rsidRPr="0091135D">
        <w:rPr>
          <w:rFonts w:cs="Times New Roman"/>
          <w:spacing w:val="-5"/>
        </w:rPr>
        <w:t xml:space="preserve"> </w:t>
      </w:r>
      <w:r w:rsidRPr="0091135D">
        <w:rPr>
          <w:rFonts w:cs="Times New Roman"/>
        </w:rPr>
        <w:t>service."</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Board</w:t>
      </w:r>
      <w:r w:rsidRPr="0091135D">
        <w:rPr>
          <w:rFonts w:cs="Times New Roman"/>
          <w:spacing w:val="-4"/>
        </w:rPr>
        <w:t xml:space="preserve"> </w:t>
      </w:r>
      <w:r w:rsidRPr="0091135D">
        <w:rPr>
          <w:rFonts w:cs="Times New Roman"/>
        </w:rPr>
        <w:t>said</w:t>
      </w:r>
      <w:r w:rsidRPr="0091135D">
        <w:rPr>
          <w:rFonts w:cs="Times New Roman"/>
          <w:spacing w:val="-4"/>
        </w:rPr>
        <w:t xml:space="preserve"> </w:t>
      </w:r>
      <w:r w:rsidRPr="0091135D">
        <w:rPr>
          <w:rFonts w:cs="Times New Roman"/>
        </w:rPr>
        <w:t>that</w:t>
      </w:r>
      <w:r w:rsidRPr="0091135D">
        <w:rPr>
          <w:rFonts w:cs="Times New Roman"/>
          <w:spacing w:val="-4"/>
        </w:rPr>
        <w:t xml:space="preserve"> </w:t>
      </w:r>
      <w:r w:rsidRPr="0091135D">
        <w:rPr>
          <w:rFonts w:cs="Times New Roman"/>
        </w:rPr>
        <w:t>it</w:t>
      </w:r>
      <w:r w:rsidRPr="0091135D">
        <w:rPr>
          <w:rFonts w:cs="Times New Roman"/>
          <w:spacing w:val="-5"/>
        </w:rPr>
        <w:t xml:space="preserve"> </w:t>
      </w:r>
      <w:r w:rsidRPr="0091135D">
        <w:rPr>
          <w:rFonts w:cs="Times New Roman"/>
        </w:rPr>
        <w:t>had</w:t>
      </w:r>
      <w:r w:rsidRPr="0091135D">
        <w:rPr>
          <w:rFonts w:cs="Times New Roman"/>
          <w:spacing w:val="-4"/>
        </w:rPr>
        <w:t xml:space="preserve"> </w:t>
      </w:r>
      <w:r w:rsidRPr="0091135D">
        <w:rPr>
          <w:rFonts w:cs="Times New Roman"/>
        </w:rPr>
        <w:t>some</w:t>
      </w:r>
      <w:r w:rsidRPr="0091135D">
        <w:rPr>
          <w:rFonts w:cs="Times New Roman"/>
          <w:spacing w:val="-4"/>
        </w:rPr>
        <w:t xml:space="preserve"> </w:t>
      </w:r>
      <w:r w:rsidRPr="0091135D">
        <w:rPr>
          <w:rFonts w:cs="Times New Roman"/>
        </w:rPr>
        <w:t>concern</w:t>
      </w:r>
      <w:r w:rsidRPr="0091135D">
        <w:rPr>
          <w:rFonts w:cs="Times New Roman"/>
          <w:spacing w:val="-4"/>
        </w:rPr>
        <w:t xml:space="preserve"> </w:t>
      </w:r>
      <w:r w:rsidRPr="0091135D">
        <w:rPr>
          <w:rFonts w:cs="Times New Roman"/>
        </w:rPr>
        <w:t>regarding</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emergency</w:t>
      </w:r>
      <w:r w:rsidRPr="0091135D">
        <w:rPr>
          <w:rFonts w:cs="Times New Roman"/>
          <w:spacing w:val="-5"/>
        </w:rPr>
        <w:t xml:space="preserve"> </w:t>
      </w:r>
      <w:r w:rsidRPr="0091135D">
        <w:rPr>
          <w:rFonts w:cs="Times New Roman"/>
        </w:rPr>
        <w:t>situations</w:t>
      </w:r>
      <w:r w:rsidRPr="0091135D">
        <w:rPr>
          <w:rFonts w:cs="Times New Roman"/>
          <w:spacing w:val="-4"/>
        </w:rPr>
        <w:t xml:space="preserve"> </w:t>
      </w:r>
      <w:r w:rsidRPr="0091135D">
        <w:rPr>
          <w:rFonts w:cs="Times New Roman"/>
        </w:rPr>
        <w:t>and</w:t>
      </w:r>
      <w:r w:rsidR="007C2FD0">
        <w:rPr>
          <w:rFonts w:cs="Times New Roman"/>
        </w:rPr>
        <w:t xml:space="preserve"> </w:t>
      </w:r>
      <w:r w:rsidRPr="0091135D">
        <w:rPr>
          <w:rFonts w:cs="Times New Roman"/>
        </w:rPr>
        <w:t>directed</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parties</w:t>
      </w:r>
      <w:r w:rsidRPr="0091135D">
        <w:rPr>
          <w:rFonts w:cs="Times New Roman"/>
          <w:spacing w:val="-5"/>
        </w:rPr>
        <w:t xml:space="preserve"> </w:t>
      </w:r>
      <w:r w:rsidRPr="0091135D">
        <w:rPr>
          <w:rFonts w:cs="Times New Roman"/>
        </w:rPr>
        <w:t>to</w:t>
      </w:r>
      <w:r w:rsidRPr="0091135D">
        <w:rPr>
          <w:rFonts w:cs="Times New Roman"/>
          <w:spacing w:val="-4"/>
        </w:rPr>
        <w:t xml:space="preserve"> </w:t>
      </w:r>
      <w:r w:rsidRPr="0091135D">
        <w:rPr>
          <w:rFonts w:cs="Times New Roman"/>
        </w:rPr>
        <w:t>address</w:t>
      </w:r>
      <w:r w:rsidRPr="0091135D">
        <w:rPr>
          <w:rFonts w:cs="Times New Roman"/>
          <w:spacing w:val="-5"/>
        </w:rPr>
        <w:t xml:space="preserve"> </w:t>
      </w:r>
      <w:r w:rsidRPr="0091135D">
        <w:rPr>
          <w:rFonts w:cs="Times New Roman"/>
        </w:rPr>
        <w:t>that</w:t>
      </w:r>
      <w:r w:rsidRPr="0091135D">
        <w:rPr>
          <w:rFonts w:cs="Times New Roman"/>
          <w:spacing w:val="-4"/>
        </w:rPr>
        <w:t xml:space="preserve"> </w:t>
      </w:r>
      <w:r w:rsidRPr="0091135D">
        <w:rPr>
          <w:rFonts w:cs="Times New Roman"/>
        </w:rPr>
        <w:t>issue</w:t>
      </w:r>
      <w:r w:rsidRPr="0091135D">
        <w:rPr>
          <w:rFonts w:cs="Times New Roman"/>
          <w:spacing w:val="-5"/>
        </w:rPr>
        <w:t xml:space="preserve"> </w:t>
      </w:r>
      <w:r w:rsidRPr="0091135D">
        <w:rPr>
          <w:rFonts w:cs="Times New Roman"/>
        </w:rPr>
        <w:t>and</w:t>
      </w:r>
      <w:r w:rsidRPr="0091135D">
        <w:rPr>
          <w:rFonts w:cs="Times New Roman"/>
          <w:spacing w:val="-4"/>
        </w:rPr>
        <w:t xml:space="preserve"> </w:t>
      </w:r>
      <w:r w:rsidRPr="0091135D">
        <w:rPr>
          <w:rFonts w:cs="Times New Roman"/>
        </w:rPr>
        <w:t>communicate</w:t>
      </w:r>
      <w:r w:rsidRPr="0091135D">
        <w:rPr>
          <w:rFonts w:cs="Times New Roman"/>
          <w:spacing w:val="-5"/>
        </w:rPr>
        <w:t xml:space="preserve"> </w:t>
      </w:r>
      <w:r w:rsidRPr="0091135D">
        <w:rPr>
          <w:rFonts w:cs="Times New Roman"/>
        </w:rPr>
        <w:t>with</w:t>
      </w:r>
      <w:r w:rsidRPr="0091135D">
        <w:rPr>
          <w:rFonts w:cs="Times New Roman"/>
          <w:spacing w:val="-4"/>
        </w:rPr>
        <w:t xml:space="preserve"> </w:t>
      </w:r>
      <w:r w:rsidRPr="0091135D">
        <w:rPr>
          <w:rFonts w:cs="Times New Roman"/>
        </w:rPr>
        <w:t>the</w:t>
      </w:r>
      <w:r w:rsidRPr="0091135D">
        <w:rPr>
          <w:rFonts w:cs="Times New Roman"/>
          <w:spacing w:val="-5"/>
        </w:rPr>
        <w:t xml:space="preserve"> </w:t>
      </w:r>
      <w:r w:rsidRPr="0091135D">
        <w:rPr>
          <w:rFonts w:cs="Times New Roman"/>
        </w:rPr>
        <w:t>community</w:t>
      </w:r>
      <w:r w:rsidRPr="0091135D">
        <w:rPr>
          <w:rFonts w:cs="Times New Roman"/>
          <w:spacing w:val="-4"/>
        </w:rPr>
        <w:t xml:space="preserve"> </w:t>
      </w:r>
      <w:r w:rsidRPr="0091135D">
        <w:rPr>
          <w:rFonts w:cs="Times New Roman"/>
        </w:rPr>
        <w:t>about</w:t>
      </w:r>
      <w:r w:rsidRPr="0091135D">
        <w:rPr>
          <w:rFonts w:cs="Times New Roman"/>
          <w:spacing w:val="-5"/>
        </w:rPr>
        <w:t xml:space="preserve"> </w:t>
      </w:r>
      <w:r w:rsidRPr="0091135D">
        <w:rPr>
          <w:rFonts w:cs="Times New Roman"/>
        </w:rPr>
        <w:t>the</w:t>
      </w:r>
      <w:r w:rsidRPr="0091135D">
        <w:rPr>
          <w:rFonts w:cs="Times New Roman"/>
          <w:spacing w:val="-4"/>
        </w:rPr>
        <w:t xml:space="preserve"> </w:t>
      </w:r>
      <w:r w:rsidRPr="0091135D">
        <w:rPr>
          <w:rFonts w:cs="Times New Roman"/>
        </w:rPr>
        <w:t>process that</w:t>
      </w:r>
      <w:r w:rsidRPr="0091135D">
        <w:rPr>
          <w:rFonts w:cs="Times New Roman"/>
          <w:spacing w:val="-4"/>
        </w:rPr>
        <w:t xml:space="preserve"> </w:t>
      </w:r>
      <w:r w:rsidRPr="0091135D">
        <w:rPr>
          <w:rFonts w:cs="Times New Roman"/>
        </w:rPr>
        <w:t>should</w:t>
      </w:r>
      <w:r w:rsidRPr="0091135D">
        <w:rPr>
          <w:rFonts w:cs="Times New Roman"/>
          <w:spacing w:val="-3"/>
        </w:rPr>
        <w:t xml:space="preserve"> </w:t>
      </w:r>
      <w:r w:rsidRPr="0091135D">
        <w:rPr>
          <w:rFonts w:cs="Times New Roman"/>
        </w:rPr>
        <w:t>be</w:t>
      </w:r>
      <w:r w:rsidRPr="0091135D">
        <w:rPr>
          <w:rFonts w:cs="Times New Roman"/>
          <w:spacing w:val="-3"/>
        </w:rPr>
        <w:t xml:space="preserve"> </w:t>
      </w:r>
      <w:r w:rsidRPr="0091135D">
        <w:rPr>
          <w:rFonts w:cs="Times New Roman"/>
        </w:rPr>
        <w:t>followed</w:t>
      </w:r>
      <w:r w:rsidRPr="0091135D">
        <w:rPr>
          <w:rFonts w:cs="Times New Roman"/>
          <w:spacing w:val="-3"/>
        </w:rPr>
        <w:t xml:space="preserve"> </w:t>
      </w:r>
      <w:r w:rsidRPr="0091135D">
        <w:rPr>
          <w:rFonts w:cs="Times New Roman"/>
        </w:rPr>
        <w:t>in</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event</w:t>
      </w:r>
      <w:r w:rsidRPr="0091135D">
        <w:rPr>
          <w:rFonts w:cs="Times New Roman"/>
          <w:spacing w:val="-3"/>
        </w:rPr>
        <w:t xml:space="preserve"> </w:t>
      </w:r>
      <w:r w:rsidRPr="0091135D">
        <w:rPr>
          <w:rFonts w:cs="Times New Roman"/>
        </w:rPr>
        <w:t>of</w:t>
      </w:r>
      <w:r w:rsidRPr="0091135D">
        <w:rPr>
          <w:rFonts w:cs="Times New Roman"/>
          <w:spacing w:val="-3"/>
        </w:rPr>
        <w:t xml:space="preserve"> </w:t>
      </w:r>
      <w:r w:rsidRPr="0091135D">
        <w:rPr>
          <w:rFonts w:cs="Times New Roman"/>
        </w:rPr>
        <w:t>an</w:t>
      </w:r>
      <w:r w:rsidRPr="0091135D">
        <w:rPr>
          <w:rFonts w:cs="Times New Roman"/>
          <w:spacing w:val="-3"/>
        </w:rPr>
        <w:t xml:space="preserve"> </w:t>
      </w:r>
      <w:r w:rsidRPr="0091135D">
        <w:rPr>
          <w:rFonts w:cs="Times New Roman"/>
        </w:rPr>
        <w:t>emergency.</w:t>
      </w:r>
      <w:r w:rsidRPr="0091135D">
        <w:rPr>
          <w:rFonts w:cs="Times New Roman"/>
          <w:spacing w:val="-4"/>
        </w:rPr>
        <w:t xml:space="preserve"> </w:t>
      </w:r>
      <w:r w:rsidRPr="0091135D">
        <w:rPr>
          <w:rFonts w:cs="Times New Roman"/>
        </w:rPr>
        <w:t>The</w:t>
      </w:r>
      <w:r w:rsidRPr="0091135D">
        <w:rPr>
          <w:rFonts w:cs="Times New Roman"/>
          <w:spacing w:val="-3"/>
        </w:rPr>
        <w:t xml:space="preserve"> </w:t>
      </w:r>
      <w:r w:rsidRPr="0091135D">
        <w:rPr>
          <w:rFonts w:cs="Times New Roman"/>
        </w:rPr>
        <w:t>Board</w:t>
      </w:r>
      <w:r w:rsidRPr="0091135D">
        <w:rPr>
          <w:rFonts w:cs="Times New Roman"/>
          <w:spacing w:val="-3"/>
        </w:rPr>
        <w:t xml:space="preserve"> </w:t>
      </w:r>
      <w:r w:rsidRPr="0091135D">
        <w:rPr>
          <w:rFonts w:cs="Times New Roman"/>
        </w:rPr>
        <w:t>indicated</w:t>
      </w:r>
      <w:r w:rsidRPr="0091135D">
        <w:rPr>
          <w:rFonts w:cs="Times New Roman"/>
          <w:spacing w:val="-3"/>
        </w:rPr>
        <w:t xml:space="preserve"> </w:t>
      </w:r>
      <w:r w:rsidRPr="0091135D">
        <w:rPr>
          <w:rFonts w:cs="Times New Roman"/>
        </w:rPr>
        <w:t>that</w:t>
      </w:r>
      <w:r w:rsidRPr="0091135D">
        <w:rPr>
          <w:rFonts w:cs="Times New Roman"/>
          <w:spacing w:val="-4"/>
        </w:rPr>
        <w:t xml:space="preserve"> </w:t>
      </w:r>
      <w:r w:rsidRPr="0091135D">
        <w:rPr>
          <w:rFonts w:cs="Times New Roman"/>
        </w:rPr>
        <w:t>if</w:t>
      </w:r>
      <w:r w:rsidRPr="0091135D">
        <w:rPr>
          <w:rFonts w:cs="Times New Roman"/>
          <w:spacing w:val="-3"/>
        </w:rPr>
        <w:t xml:space="preserve"> </w:t>
      </w:r>
      <w:r w:rsidRPr="0091135D">
        <w:rPr>
          <w:rFonts w:cs="Times New Roman"/>
        </w:rPr>
        <w:t>the</w:t>
      </w:r>
      <w:r w:rsidRPr="0091135D">
        <w:rPr>
          <w:rFonts w:cs="Times New Roman"/>
          <w:spacing w:val="-3"/>
        </w:rPr>
        <w:t xml:space="preserve"> </w:t>
      </w:r>
      <w:r w:rsidRPr="0091135D">
        <w:rPr>
          <w:rFonts w:cs="Times New Roman"/>
        </w:rPr>
        <w:t>issue</w:t>
      </w:r>
      <w:r w:rsidRPr="0091135D">
        <w:rPr>
          <w:rFonts w:cs="Times New Roman"/>
          <w:spacing w:val="-3"/>
        </w:rPr>
        <w:t xml:space="preserve"> </w:t>
      </w:r>
      <w:r w:rsidRPr="0091135D">
        <w:rPr>
          <w:rFonts w:cs="Times New Roman"/>
        </w:rPr>
        <w:t>of</w:t>
      </w:r>
      <w:r w:rsidRPr="0091135D">
        <w:rPr>
          <w:rFonts w:cs="Times New Roman"/>
          <w:spacing w:val="-3"/>
        </w:rPr>
        <w:t xml:space="preserve"> </w:t>
      </w:r>
      <w:r w:rsidRPr="0091135D">
        <w:rPr>
          <w:rFonts w:cs="Times New Roman"/>
        </w:rPr>
        <w:t>the</w:t>
      </w:r>
      <w:r w:rsidRPr="0091135D">
        <w:rPr>
          <w:rFonts w:cs="Times New Roman"/>
          <w:w w:val="99"/>
        </w:rPr>
        <w:t xml:space="preserve"> </w:t>
      </w:r>
      <w:r w:rsidRPr="0091135D">
        <w:rPr>
          <w:rFonts w:cs="Times New Roman"/>
        </w:rPr>
        <w:t>operation</w:t>
      </w:r>
      <w:r w:rsidRPr="0091135D">
        <w:rPr>
          <w:rFonts w:cs="Times New Roman"/>
          <w:spacing w:val="-4"/>
        </w:rPr>
        <w:t xml:space="preserve"> </w:t>
      </w:r>
      <w:r w:rsidRPr="0091135D">
        <w:rPr>
          <w:rFonts w:cs="Times New Roman"/>
        </w:rPr>
        <w:t>in</w:t>
      </w:r>
      <w:r w:rsidRPr="0091135D">
        <w:rPr>
          <w:rFonts w:cs="Times New Roman"/>
          <w:spacing w:val="-4"/>
        </w:rPr>
        <w:t xml:space="preserve"> </w:t>
      </w:r>
      <w:r w:rsidRPr="0091135D">
        <w:rPr>
          <w:rFonts w:cs="Times New Roman"/>
        </w:rPr>
        <w:t>emergency</w:t>
      </w:r>
      <w:r w:rsidRPr="0091135D">
        <w:rPr>
          <w:rFonts w:cs="Times New Roman"/>
          <w:spacing w:val="-4"/>
        </w:rPr>
        <w:t xml:space="preserve"> </w:t>
      </w:r>
      <w:r w:rsidRPr="0091135D">
        <w:rPr>
          <w:rFonts w:cs="Times New Roman"/>
        </w:rPr>
        <w:t>situations</w:t>
      </w:r>
      <w:r w:rsidRPr="0091135D">
        <w:rPr>
          <w:rFonts w:cs="Times New Roman"/>
          <w:spacing w:val="-4"/>
        </w:rPr>
        <w:t xml:space="preserve"> </w:t>
      </w:r>
      <w:r w:rsidRPr="0091135D">
        <w:rPr>
          <w:rFonts w:cs="Times New Roman"/>
        </w:rPr>
        <w:t>could</w:t>
      </w:r>
      <w:r w:rsidRPr="0091135D">
        <w:rPr>
          <w:rFonts w:cs="Times New Roman"/>
          <w:spacing w:val="-3"/>
        </w:rPr>
        <w:t xml:space="preserve"> </w:t>
      </w:r>
      <w:r w:rsidRPr="0091135D">
        <w:rPr>
          <w:rFonts w:cs="Times New Roman"/>
        </w:rPr>
        <w:t>not</w:t>
      </w:r>
      <w:r w:rsidRPr="0091135D">
        <w:rPr>
          <w:rFonts w:cs="Times New Roman"/>
          <w:spacing w:val="-4"/>
        </w:rPr>
        <w:t xml:space="preserve"> </w:t>
      </w:r>
      <w:r w:rsidRPr="0091135D">
        <w:rPr>
          <w:rFonts w:cs="Times New Roman"/>
        </w:rPr>
        <w:t>be</w:t>
      </w:r>
      <w:r w:rsidRPr="0091135D">
        <w:rPr>
          <w:rFonts w:cs="Times New Roman"/>
          <w:spacing w:val="-4"/>
        </w:rPr>
        <w:t xml:space="preserve"> </w:t>
      </w:r>
      <w:r w:rsidRPr="0091135D">
        <w:rPr>
          <w:rFonts w:cs="Times New Roman"/>
        </w:rPr>
        <w:t>resolved</w:t>
      </w:r>
      <w:r w:rsidRPr="0091135D">
        <w:rPr>
          <w:rFonts w:cs="Times New Roman"/>
          <w:spacing w:val="-4"/>
        </w:rPr>
        <w:t xml:space="preserve"> </w:t>
      </w:r>
      <w:r w:rsidRPr="0091135D">
        <w:rPr>
          <w:rFonts w:cs="Times New Roman"/>
        </w:rPr>
        <w:t>an</w:t>
      </w:r>
      <w:r w:rsidRPr="0091135D">
        <w:rPr>
          <w:rFonts w:cs="Times New Roman"/>
          <w:spacing w:val="-3"/>
        </w:rPr>
        <w:t xml:space="preserve"> </w:t>
      </w:r>
      <w:r w:rsidRPr="0091135D">
        <w:rPr>
          <w:rFonts w:cs="Times New Roman"/>
        </w:rPr>
        <w:t>increase</w:t>
      </w:r>
      <w:r w:rsidRPr="0091135D">
        <w:rPr>
          <w:rFonts w:cs="Times New Roman"/>
          <w:spacing w:val="-4"/>
        </w:rPr>
        <w:t xml:space="preserve"> </w:t>
      </w:r>
      <w:r w:rsidRPr="0091135D">
        <w:rPr>
          <w:rFonts w:cs="Times New Roman"/>
        </w:rPr>
        <w:t>in</w:t>
      </w:r>
      <w:r w:rsidRPr="0091135D">
        <w:rPr>
          <w:rFonts w:cs="Times New Roman"/>
          <w:spacing w:val="-4"/>
        </w:rPr>
        <w:t xml:space="preserve"> </w:t>
      </w:r>
      <w:r w:rsidRPr="0091135D">
        <w:rPr>
          <w:rFonts w:cs="Times New Roman"/>
        </w:rPr>
        <w:t>the</w:t>
      </w:r>
      <w:r w:rsidRPr="0091135D">
        <w:rPr>
          <w:rFonts w:cs="Times New Roman"/>
          <w:spacing w:val="-4"/>
        </w:rPr>
        <w:t xml:space="preserve"> </w:t>
      </w:r>
      <w:r w:rsidRPr="0091135D">
        <w:rPr>
          <w:rFonts w:cs="Times New Roman"/>
        </w:rPr>
        <w:t>level</w:t>
      </w:r>
      <w:r w:rsidRPr="0091135D">
        <w:rPr>
          <w:rFonts w:cs="Times New Roman"/>
          <w:spacing w:val="-4"/>
        </w:rPr>
        <w:t xml:space="preserve"> </w:t>
      </w:r>
      <w:r w:rsidRPr="0091135D">
        <w:rPr>
          <w:rFonts w:cs="Times New Roman"/>
        </w:rPr>
        <w:t>of</w:t>
      </w:r>
      <w:r w:rsidRPr="0091135D">
        <w:rPr>
          <w:rFonts w:cs="Times New Roman"/>
          <w:spacing w:val="-3"/>
        </w:rPr>
        <w:t xml:space="preserve"> </w:t>
      </w:r>
      <w:r w:rsidRPr="0091135D">
        <w:rPr>
          <w:rFonts w:cs="Times New Roman"/>
        </w:rPr>
        <w:t>service</w:t>
      </w:r>
      <w:r w:rsidRPr="0091135D">
        <w:rPr>
          <w:rFonts w:cs="Times New Roman"/>
          <w:spacing w:val="-4"/>
        </w:rPr>
        <w:t xml:space="preserve"> </w:t>
      </w:r>
      <w:r w:rsidRPr="0091135D">
        <w:rPr>
          <w:rFonts w:cs="Times New Roman"/>
        </w:rPr>
        <w:t>would likely</w:t>
      </w:r>
      <w:r w:rsidRPr="0091135D">
        <w:rPr>
          <w:rFonts w:cs="Times New Roman"/>
          <w:spacing w:val="-6"/>
        </w:rPr>
        <w:t xml:space="preserve"> </w:t>
      </w:r>
      <w:r w:rsidRPr="0091135D">
        <w:rPr>
          <w:rFonts w:cs="Times New Roman"/>
        </w:rPr>
        <w:t>be</w:t>
      </w:r>
      <w:r w:rsidRPr="0091135D">
        <w:rPr>
          <w:rFonts w:cs="Times New Roman"/>
          <w:spacing w:val="-5"/>
        </w:rPr>
        <w:t xml:space="preserve"> </w:t>
      </w:r>
      <w:r w:rsidRPr="0091135D">
        <w:rPr>
          <w:rFonts w:cs="Times New Roman"/>
        </w:rPr>
        <w:t>justified.</w:t>
      </w:r>
    </w:p>
    <w:p w14:paraId="5A26297F" w14:textId="77777777" w:rsidR="00B731C6" w:rsidRPr="0091135D" w:rsidRDefault="00B731C6" w:rsidP="0091135D">
      <w:pPr>
        <w:pStyle w:val="BodyText"/>
        <w:ind w:left="0"/>
        <w:jc w:val="both"/>
        <w:rPr>
          <w:rFonts w:cs="Times New Roman"/>
        </w:rPr>
      </w:pPr>
    </w:p>
    <w:p w14:paraId="09D09CD4" w14:textId="33C610C2" w:rsidR="00633953" w:rsidRPr="00843A43" w:rsidRDefault="00633953" w:rsidP="0091135D">
      <w:pPr>
        <w:pStyle w:val="Heading1"/>
        <w:numPr>
          <w:ilvl w:val="0"/>
          <w:numId w:val="2"/>
        </w:numPr>
        <w:tabs>
          <w:tab w:val="left" w:pos="384"/>
        </w:tabs>
        <w:ind w:left="0" w:firstLine="0"/>
        <w:jc w:val="both"/>
        <w:rPr>
          <w:rFonts w:cs="Times New Roman"/>
        </w:rPr>
      </w:pPr>
      <w:r w:rsidRPr="00843A43">
        <w:rPr>
          <w:rFonts w:cs="Times New Roman"/>
        </w:rPr>
        <w:t>Identify and explain the rationale for your preferred contract dispute (CDR) method to be applied in the future between the ferry service and its union.</w:t>
      </w:r>
    </w:p>
    <w:p w14:paraId="507D9EA5" w14:textId="7E3BF44F" w:rsidR="00633953" w:rsidRPr="00DB605E" w:rsidRDefault="00633953" w:rsidP="0091135D">
      <w:pPr>
        <w:pStyle w:val="Heading1"/>
        <w:tabs>
          <w:tab w:val="left" w:pos="384"/>
        </w:tabs>
        <w:ind w:left="0"/>
        <w:jc w:val="both"/>
        <w:rPr>
          <w:rFonts w:cs="Times New Roman"/>
          <w:b w:val="0"/>
          <w:bCs w:val="0"/>
        </w:rPr>
      </w:pPr>
    </w:p>
    <w:p w14:paraId="5D1868C4" w14:textId="2ED7D524" w:rsidR="00633953" w:rsidRPr="000546A4" w:rsidRDefault="00633953" w:rsidP="0091135D">
      <w:pPr>
        <w:pStyle w:val="Heading1"/>
        <w:tabs>
          <w:tab w:val="left" w:pos="384"/>
        </w:tabs>
        <w:ind w:left="0"/>
        <w:jc w:val="both"/>
        <w:rPr>
          <w:rFonts w:cs="Times New Roman"/>
          <w:b w:val="0"/>
          <w:bCs w:val="0"/>
        </w:rPr>
      </w:pPr>
      <w:r w:rsidRPr="000546A4">
        <w:rPr>
          <w:rFonts w:cs="Times New Roman"/>
          <w:b w:val="0"/>
          <w:bCs w:val="0"/>
        </w:rPr>
        <w:t>Students may have different opinions on their preferred CDR.</w:t>
      </w:r>
    </w:p>
    <w:p w14:paraId="46F115AB" w14:textId="77777777" w:rsidR="007C2FD0" w:rsidRPr="000546A4" w:rsidRDefault="007C2FD0" w:rsidP="0091135D">
      <w:pPr>
        <w:pStyle w:val="Heading1"/>
        <w:tabs>
          <w:tab w:val="left" w:pos="384"/>
        </w:tabs>
        <w:ind w:left="0"/>
        <w:jc w:val="both"/>
        <w:rPr>
          <w:rFonts w:cs="Times New Roman"/>
          <w:b w:val="0"/>
          <w:bCs w:val="0"/>
        </w:rPr>
      </w:pPr>
    </w:p>
    <w:p w14:paraId="2918829F" w14:textId="006FC454" w:rsidR="00633953" w:rsidRPr="000546A4" w:rsidRDefault="00633953" w:rsidP="0091135D">
      <w:pPr>
        <w:pStyle w:val="Heading1"/>
        <w:tabs>
          <w:tab w:val="left" w:pos="384"/>
        </w:tabs>
        <w:ind w:left="0"/>
        <w:jc w:val="both"/>
        <w:rPr>
          <w:rFonts w:cs="Times New Roman"/>
          <w:b w:val="0"/>
          <w:bCs w:val="0"/>
        </w:rPr>
      </w:pPr>
      <w:r w:rsidRPr="000546A4">
        <w:rPr>
          <w:rFonts w:cs="Times New Roman"/>
          <w:b w:val="0"/>
          <w:bCs w:val="0"/>
        </w:rPr>
        <w:t>Unrestricted Strike:</w:t>
      </w:r>
      <w:r w:rsidR="00912106" w:rsidRPr="000546A4">
        <w:rPr>
          <w:rFonts w:cs="Times New Roman"/>
          <w:b w:val="0"/>
          <w:bCs w:val="0"/>
        </w:rPr>
        <w:t xml:space="preserve"> </w:t>
      </w:r>
      <w:r w:rsidRPr="000546A4">
        <w:rPr>
          <w:rFonts w:cs="Times New Roman"/>
          <w:b w:val="0"/>
          <w:bCs w:val="0"/>
        </w:rPr>
        <w:t xml:space="preserve">Since the parties have already agreed to </w:t>
      </w:r>
      <w:r w:rsidR="00B66493" w:rsidRPr="000546A4">
        <w:rPr>
          <w:rFonts w:cs="Times New Roman"/>
          <w:b w:val="0"/>
          <w:bCs w:val="0"/>
        </w:rPr>
        <w:t>a controlled strike, this would not be a viable option.</w:t>
      </w:r>
      <w:r w:rsidR="00912106" w:rsidRPr="000546A4">
        <w:rPr>
          <w:rFonts w:cs="Times New Roman"/>
          <w:b w:val="0"/>
          <w:bCs w:val="0"/>
        </w:rPr>
        <w:t xml:space="preserve"> </w:t>
      </w:r>
    </w:p>
    <w:p w14:paraId="29D92839" w14:textId="77777777" w:rsidR="007C2FD0" w:rsidRPr="000546A4" w:rsidRDefault="007C2FD0" w:rsidP="0091135D">
      <w:pPr>
        <w:pStyle w:val="Heading1"/>
        <w:tabs>
          <w:tab w:val="left" w:pos="384"/>
        </w:tabs>
        <w:ind w:left="0"/>
        <w:jc w:val="both"/>
        <w:rPr>
          <w:rFonts w:cs="Times New Roman"/>
          <w:b w:val="0"/>
          <w:bCs w:val="0"/>
        </w:rPr>
      </w:pPr>
    </w:p>
    <w:p w14:paraId="5CD5E2D0" w14:textId="2EC3F062" w:rsidR="00B66493" w:rsidRDefault="00B66493" w:rsidP="0091135D">
      <w:pPr>
        <w:pStyle w:val="Heading1"/>
        <w:tabs>
          <w:tab w:val="left" w:pos="384"/>
        </w:tabs>
        <w:ind w:left="0"/>
        <w:jc w:val="both"/>
        <w:rPr>
          <w:rFonts w:cs="Times New Roman"/>
          <w:b w:val="0"/>
          <w:bCs w:val="0"/>
        </w:rPr>
      </w:pPr>
      <w:r w:rsidRPr="000546A4">
        <w:rPr>
          <w:rFonts w:cs="Times New Roman"/>
          <w:b w:val="0"/>
          <w:bCs w:val="0"/>
        </w:rPr>
        <w:t>No Strike, Interest Arbitration.</w:t>
      </w:r>
      <w:r w:rsidR="00912106" w:rsidRPr="000546A4">
        <w:rPr>
          <w:rFonts w:cs="Times New Roman"/>
          <w:b w:val="0"/>
          <w:bCs w:val="0"/>
        </w:rPr>
        <w:t xml:space="preserve"> </w:t>
      </w:r>
      <w:r w:rsidRPr="000546A4">
        <w:rPr>
          <w:rFonts w:cs="Times New Roman"/>
          <w:b w:val="0"/>
          <w:bCs w:val="0"/>
        </w:rPr>
        <w:t>Since the parties have not reached a settlement and there has been a lengthy strike this may be a preferred option.</w:t>
      </w:r>
      <w:r w:rsidR="00912106" w:rsidRPr="000546A4">
        <w:rPr>
          <w:rFonts w:cs="Times New Roman"/>
          <w:b w:val="0"/>
          <w:bCs w:val="0"/>
        </w:rPr>
        <w:t xml:space="preserve"> </w:t>
      </w:r>
      <w:r w:rsidRPr="000546A4">
        <w:rPr>
          <w:rFonts w:cs="Times New Roman"/>
          <w:b w:val="0"/>
          <w:bCs w:val="0"/>
        </w:rPr>
        <w:t>In this option both</w:t>
      </w:r>
      <w:r w:rsidRPr="0091135D">
        <w:rPr>
          <w:rFonts w:cs="Times New Roman"/>
          <w:b w:val="0"/>
          <w:bCs w:val="0"/>
        </w:rPr>
        <w:t xml:space="preserve"> the union and the employer have the opportunity to present their positions on the open issue.</w:t>
      </w:r>
      <w:r w:rsidR="00912106">
        <w:rPr>
          <w:rFonts w:cs="Times New Roman"/>
          <w:b w:val="0"/>
          <w:bCs w:val="0"/>
        </w:rPr>
        <w:t xml:space="preserve"> </w:t>
      </w:r>
      <w:r w:rsidRPr="0091135D">
        <w:rPr>
          <w:rFonts w:cs="Times New Roman"/>
          <w:b w:val="0"/>
          <w:bCs w:val="0"/>
        </w:rPr>
        <w:t>A key factor here may also be which method to use at interest arbitration, item by item or final offer.</w:t>
      </w:r>
    </w:p>
    <w:p w14:paraId="0AE8EA27" w14:textId="77777777" w:rsidR="007C2FD0" w:rsidRPr="0091135D" w:rsidRDefault="007C2FD0" w:rsidP="0091135D">
      <w:pPr>
        <w:pStyle w:val="Heading1"/>
        <w:tabs>
          <w:tab w:val="left" w:pos="384"/>
        </w:tabs>
        <w:ind w:left="0"/>
        <w:jc w:val="both"/>
        <w:rPr>
          <w:rFonts w:cs="Times New Roman"/>
          <w:b w:val="0"/>
          <w:bCs w:val="0"/>
        </w:rPr>
      </w:pPr>
    </w:p>
    <w:p w14:paraId="45AA6A6E" w14:textId="451C3A25" w:rsidR="00B66493" w:rsidRPr="0091135D" w:rsidRDefault="00B66493" w:rsidP="0091135D">
      <w:pPr>
        <w:pStyle w:val="Heading1"/>
        <w:tabs>
          <w:tab w:val="left" w:pos="384"/>
        </w:tabs>
        <w:ind w:left="0"/>
        <w:jc w:val="both"/>
        <w:rPr>
          <w:rFonts w:cs="Times New Roman"/>
          <w:b w:val="0"/>
          <w:bCs w:val="0"/>
        </w:rPr>
      </w:pPr>
      <w:r w:rsidRPr="0091135D">
        <w:rPr>
          <w:rFonts w:cs="Times New Roman"/>
          <w:b w:val="0"/>
          <w:bCs w:val="0"/>
        </w:rPr>
        <w:t>Legislation: The government may wish to end the strike due to concerns of public safety. There have been examples where public safety has been compromised and the “Return to Work” legislation could be enacted.</w:t>
      </w:r>
    </w:p>
    <w:p w14:paraId="0FE9723F" w14:textId="77777777" w:rsidR="00633953" w:rsidRPr="0091135D" w:rsidRDefault="00633953" w:rsidP="0091135D">
      <w:pPr>
        <w:pStyle w:val="BodyText"/>
        <w:ind w:left="0"/>
        <w:jc w:val="both"/>
        <w:rPr>
          <w:rFonts w:cs="Times New Roman"/>
        </w:rPr>
      </w:pPr>
    </w:p>
    <w:sectPr w:rsidR="00633953" w:rsidRPr="0091135D" w:rsidSect="00EB252E">
      <w:headerReference w:type="default" r:id="rId9"/>
      <w:footerReference w:type="default" r:id="rId10"/>
      <w:pgSz w:w="12240" w:h="15840"/>
      <w:pgMar w:top="1440" w:right="1440" w:bottom="1440" w:left="1440" w:header="741" w:footer="856" w:gutter="0"/>
      <w:pgNumType w:start="24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1BB85" w14:textId="77777777" w:rsidR="00E0077D" w:rsidRDefault="00E0077D">
      <w:r>
        <w:separator/>
      </w:r>
    </w:p>
  </w:endnote>
  <w:endnote w:type="continuationSeparator" w:id="0">
    <w:p w14:paraId="237DE8C1" w14:textId="77777777" w:rsidR="00E0077D" w:rsidRDefault="00E0077D">
      <w:r>
        <w:continuationSeparator/>
      </w:r>
    </w:p>
  </w:endnote>
  <w:endnote w:id="1">
    <w:p w14:paraId="6D27D166" w14:textId="77777777" w:rsidR="0030282F" w:rsidRPr="005F142E" w:rsidRDefault="0030282F" w:rsidP="0030282F">
      <w:pPr>
        <w:pStyle w:val="EndnoteText"/>
        <w:rPr>
          <w:rFonts w:ascii="Times New Roman" w:hAnsi="Times New Roman"/>
        </w:rPr>
      </w:pPr>
      <w:r w:rsidRPr="005F142E">
        <w:rPr>
          <w:rStyle w:val="EndnoteReference"/>
          <w:rFonts w:ascii="Times New Roman" w:hAnsi="Times New Roman"/>
        </w:rPr>
        <w:endnoteRef/>
      </w:r>
      <w:r w:rsidRPr="005F142E">
        <w:rPr>
          <w:rFonts w:ascii="Times New Roman" w:hAnsi="Times New Roman"/>
        </w:rPr>
        <w:t xml:space="preserve"> </w:t>
      </w:r>
      <w:r w:rsidRPr="005F142E">
        <w:rPr>
          <w:rFonts w:ascii="Times New Roman" w:hAnsi="Times New Roman"/>
          <w:sz w:val="24"/>
          <w:szCs w:val="24"/>
        </w:rPr>
        <w:t xml:space="preserve">Gene Swimmer, “Collective Bargaining in the Federal Public Service of Canada: The Last 20 Years,” in </w:t>
      </w:r>
      <w:r w:rsidRPr="005F142E">
        <w:rPr>
          <w:rStyle w:val="I"/>
          <w:sz w:val="24"/>
          <w:szCs w:val="24"/>
        </w:rPr>
        <w:t>Public Sector Collective Bargaining in Canada</w:t>
      </w:r>
      <w:r w:rsidRPr="005F142E">
        <w:rPr>
          <w:rFonts w:ascii="Times New Roman" w:hAnsi="Times New Roman"/>
          <w:sz w:val="24"/>
          <w:szCs w:val="24"/>
        </w:rPr>
        <w:t>, G. Swimmer and M. Thompson eds. (Kingston, ON: IRC Press, 1995), p. 371.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99610982"/>
      <w:docPartObj>
        <w:docPartGallery w:val="Page Numbers (Bottom of Page)"/>
        <w:docPartUnique/>
      </w:docPartObj>
    </w:sdtPr>
    <w:sdtEndPr>
      <w:rPr>
        <w:noProof/>
        <w:sz w:val="19"/>
        <w:szCs w:val="19"/>
      </w:rPr>
    </w:sdtEndPr>
    <w:sdtContent>
      <w:p w14:paraId="57FADB5E" w14:textId="130CB256" w:rsidR="0091135D" w:rsidRPr="00DD2264" w:rsidRDefault="0091135D" w:rsidP="0091135D">
        <w:pPr>
          <w:pStyle w:val="Footer"/>
          <w:jc w:val="center"/>
          <w:rPr>
            <w:rFonts w:ascii="Times New Roman" w:hAnsi="Times New Roman" w:cs="Times New Roman"/>
            <w:bCs/>
            <w:sz w:val="19"/>
            <w:szCs w:val="19"/>
          </w:rPr>
        </w:pPr>
        <w:r w:rsidRPr="00DD2264">
          <w:rPr>
            <w:rFonts w:ascii="Times New Roman" w:hAnsi="Times New Roman" w:cs="Times New Roman"/>
            <w:bCs/>
            <w:sz w:val="19"/>
            <w:szCs w:val="19"/>
          </w:rPr>
          <w:t>Copyright © 202</w:t>
        </w:r>
        <w:r w:rsidR="008C06CC">
          <w:rPr>
            <w:rFonts w:ascii="Times New Roman" w:hAnsi="Times New Roman" w:cs="Times New Roman"/>
            <w:bCs/>
            <w:sz w:val="19"/>
            <w:szCs w:val="19"/>
          </w:rPr>
          <w:t>3</w:t>
        </w:r>
        <w:r w:rsidRPr="00DD2264">
          <w:rPr>
            <w:rFonts w:ascii="Times New Roman" w:hAnsi="Times New Roman" w:cs="Times New Roman"/>
            <w:bCs/>
            <w:sz w:val="19"/>
            <w:szCs w:val="19"/>
          </w:rPr>
          <w:t xml:space="preserve"> Pearson Canada Inc.</w:t>
        </w:r>
      </w:p>
      <w:p w14:paraId="61AA8BA3" w14:textId="22A4CFF6" w:rsidR="0091135D" w:rsidRPr="0091135D" w:rsidRDefault="0091135D" w:rsidP="0091135D">
        <w:pPr>
          <w:pStyle w:val="Footer"/>
          <w:jc w:val="center"/>
          <w:rPr>
            <w:rFonts w:ascii="Times New Roman" w:hAnsi="Times New Roman" w:cs="Times New Roman"/>
            <w:sz w:val="19"/>
            <w:szCs w:val="19"/>
          </w:rPr>
        </w:pPr>
        <w:r w:rsidRPr="00DD2264">
          <w:rPr>
            <w:rFonts w:ascii="Times New Roman" w:hAnsi="Times New Roman" w:cs="Times New Roman"/>
            <w:sz w:val="19"/>
            <w:szCs w:val="19"/>
          </w:rPr>
          <w:fldChar w:fldCharType="begin"/>
        </w:r>
        <w:r w:rsidRPr="00DD2264">
          <w:rPr>
            <w:rFonts w:ascii="Times New Roman" w:hAnsi="Times New Roman" w:cs="Times New Roman"/>
            <w:sz w:val="19"/>
            <w:szCs w:val="19"/>
          </w:rPr>
          <w:instrText xml:space="preserve"> PAGE   \* MERGEFORMAT </w:instrText>
        </w:r>
        <w:r w:rsidRPr="00DD2264">
          <w:rPr>
            <w:rFonts w:ascii="Times New Roman" w:hAnsi="Times New Roman" w:cs="Times New Roman"/>
            <w:sz w:val="19"/>
            <w:szCs w:val="19"/>
          </w:rPr>
          <w:fldChar w:fldCharType="separate"/>
        </w:r>
        <w:r w:rsidR="00501F76">
          <w:rPr>
            <w:rFonts w:ascii="Times New Roman" w:hAnsi="Times New Roman" w:cs="Times New Roman"/>
            <w:noProof/>
            <w:sz w:val="19"/>
            <w:szCs w:val="19"/>
          </w:rPr>
          <w:t>252</w:t>
        </w:r>
        <w:r w:rsidRPr="00DD2264">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C154B" w14:textId="77777777" w:rsidR="00E0077D" w:rsidRDefault="00E0077D">
      <w:r>
        <w:separator/>
      </w:r>
    </w:p>
  </w:footnote>
  <w:footnote w:type="continuationSeparator" w:id="0">
    <w:p w14:paraId="06A4F4D7" w14:textId="77777777" w:rsidR="00E0077D" w:rsidRDefault="00E00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D48BE" w14:textId="16E1E9A1" w:rsidR="00DB605E" w:rsidRDefault="00DB605E" w:rsidP="00DB605E">
    <w:pPr>
      <w:spacing w:before="1"/>
      <w:ind w:left="6480" w:right="-339" w:hanging="6390"/>
      <w:rPr>
        <w:rFonts w:ascii="Times New Roman" w:eastAsia="Times New Roman" w:hAnsi="Times New Roman" w:cs="Times New Roman"/>
        <w:spacing w:val="-11"/>
        <w:w w:val="105"/>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CB4990">
      <w:rPr>
        <w:rFonts w:ascii="Times New Roman" w:eastAsia="Times New Roman" w:hAnsi="Times New Roman" w:cs="Times New Roman"/>
        <w:i/>
        <w:iCs/>
        <w:spacing w:val="1"/>
        <w:w w:val="105"/>
        <w:sz w:val="19"/>
        <w:szCs w:val="19"/>
      </w:rPr>
      <w:t>Labou</w:t>
    </w:r>
    <w:r w:rsidRPr="00CB4990">
      <w:rPr>
        <w:rFonts w:ascii="Times New Roman" w:eastAsia="Times New Roman" w:hAnsi="Times New Roman" w:cs="Times New Roman"/>
        <w:i/>
        <w:iCs/>
        <w:w w:val="105"/>
        <w:sz w:val="19"/>
        <w:szCs w:val="19"/>
      </w:rPr>
      <w:t>r</w:t>
    </w:r>
    <w:proofErr w:type="spellEnd"/>
    <w:r w:rsidRPr="00CB4990">
      <w:rPr>
        <w:rFonts w:ascii="Times New Roman" w:eastAsia="Times New Roman" w:hAnsi="Times New Roman" w:cs="Times New Roman"/>
        <w:i/>
        <w:iCs/>
        <w:spacing w:val="-14"/>
        <w:w w:val="105"/>
        <w:sz w:val="19"/>
        <w:szCs w:val="19"/>
      </w:rPr>
      <w:t xml:space="preserve"> </w:t>
    </w:r>
    <w:r w:rsidRPr="00CB4990">
      <w:rPr>
        <w:rFonts w:ascii="Times New Roman" w:eastAsia="Times New Roman" w:hAnsi="Times New Roman" w:cs="Times New Roman"/>
        <w:i/>
        <w:iCs/>
        <w:spacing w:val="2"/>
        <w:w w:val="105"/>
        <w:sz w:val="19"/>
        <w:szCs w:val="19"/>
      </w:rPr>
      <w:t>R</w:t>
    </w:r>
    <w:r w:rsidRPr="00CB4990">
      <w:rPr>
        <w:rFonts w:ascii="Times New Roman" w:eastAsia="Times New Roman" w:hAnsi="Times New Roman" w:cs="Times New Roman"/>
        <w:i/>
        <w:iCs/>
        <w:spacing w:val="1"/>
        <w:w w:val="105"/>
        <w:sz w:val="19"/>
        <w:szCs w:val="19"/>
      </w:rPr>
      <w:t>e</w:t>
    </w:r>
    <w:r w:rsidRPr="00CB4990">
      <w:rPr>
        <w:rFonts w:ascii="Times New Roman" w:eastAsia="Times New Roman" w:hAnsi="Times New Roman" w:cs="Times New Roman"/>
        <w:i/>
        <w:iCs/>
        <w:w w:val="105"/>
        <w:sz w:val="19"/>
        <w:szCs w:val="19"/>
      </w:rPr>
      <w:t>l</w:t>
    </w:r>
    <w:r w:rsidRPr="00CB4990">
      <w:rPr>
        <w:rFonts w:ascii="Times New Roman" w:eastAsia="Times New Roman" w:hAnsi="Times New Roman" w:cs="Times New Roman"/>
        <w:i/>
        <w:iCs/>
        <w:spacing w:val="1"/>
        <w:w w:val="105"/>
        <w:sz w:val="19"/>
        <w:szCs w:val="19"/>
      </w:rPr>
      <w:t>a</w:t>
    </w:r>
    <w:r w:rsidRPr="00CB4990">
      <w:rPr>
        <w:rFonts w:ascii="Times New Roman" w:eastAsia="Times New Roman" w:hAnsi="Times New Roman" w:cs="Times New Roman"/>
        <w:i/>
        <w:iCs/>
        <w:w w:val="105"/>
        <w:sz w:val="19"/>
        <w:szCs w:val="19"/>
      </w:rPr>
      <w:t>ti</w:t>
    </w:r>
    <w:r w:rsidRPr="00CB4990">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w w:val="105"/>
        <w:sz w:val="19"/>
        <w:szCs w:val="19"/>
      </w:rPr>
      <w:t>,</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
        <w:w w:val="105"/>
        <w:sz w:val="19"/>
        <w:szCs w:val="19"/>
      </w:rPr>
      <w:t>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t>C</w:t>
    </w:r>
    <w:r>
      <w:rPr>
        <w:rFonts w:ascii="Times New Roman" w:eastAsia="Times New Roman" w:hAnsi="Times New Roman" w:cs="Times New Roman"/>
        <w:spacing w:val="1"/>
        <w:w w:val="105"/>
        <w:sz w:val="19"/>
        <w:szCs w:val="19"/>
      </w:rPr>
      <w:t>hap</w:t>
    </w:r>
    <w:r>
      <w:rPr>
        <w:rFonts w:ascii="Times New Roman" w:eastAsia="Times New Roman" w:hAnsi="Times New Roman" w:cs="Times New Roman"/>
        <w:w w:val="105"/>
        <w:sz w:val="19"/>
        <w:szCs w:val="19"/>
      </w:rPr>
      <w:t>t</w:t>
    </w:r>
    <w:r>
      <w:rPr>
        <w:rFonts w:ascii="Times New Roman" w:eastAsia="Times New Roman" w:hAnsi="Times New Roman" w:cs="Times New Roman"/>
        <w:spacing w:val="1"/>
        <w:w w:val="105"/>
        <w:sz w:val="19"/>
        <w:szCs w:val="19"/>
      </w:rPr>
      <w:t>e</w:t>
    </w:r>
    <w:r>
      <w:rPr>
        <w:rFonts w:ascii="Times New Roman" w:eastAsia="Times New Roman" w:hAnsi="Times New Roman" w:cs="Times New Roman"/>
        <w:w w:val="105"/>
        <w:sz w:val="19"/>
        <w:szCs w:val="19"/>
      </w:rPr>
      <w:t>r</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w w:val="105"/>
        <w:sz w:val="19"/>
        <w:szCs w:val="19"/>
      </w:rPr>
      <w:t>11</w:t>
    </w:r>
    <w:r>
      <w:rPr>
        <w:rFonts w:ascii="Times New Roman" w:eastAsia="Times New Roman" w:hAnsi="Times New Roman" w:cs="Times New Roman"/>
        <w:spacing w:val="-11"/>
        <w:w w:val="105"/>
        <w:sz w:val="19"/>
        <w:szCs w:val="19"/>
      </w:rPr>
      <w:t xml:space="preserve"> </w:t>
    </w:r>
  </w:p>
  <w:p w14:paraId="37AC6A27" w14:textId="2AA89C0A" w:rsidR="00DB605E" w:rsidRDefault="00DB605E" w:rsidP="00DB605E">
    <w:pPr>
      <w:spacing w:before="1"/>
      <w:ind w:left="6480" w:right="-339" w:hanging="6390"/>
      <w:rPr>
        <w:rFonts w:ascii="Times New Roman" w:eastAsia="Times New Roman" w:hAnsi="Times New Roman" w:cs="Times New Roman"/>
        <w:sz w:val="19"/>
        <w:szCs w:val="19"/>
      </w:rPr>
    </w:pPr>
    <w:r>
      <w:rPr>
        <w:rFonts w:ascii="Times New Roman" w:eastAsia="Times New Roman" w:hAnsi="Times New Roman" w:cs="Times New Roman"/>
        <w:spacing w:val="-11"/>
        <w:w w:val="105"/>
        <w:sz w:val="19"/>
        <w:szCs w:val="19"/>
      </w:rPr>
      <w:tab/>
      <w:t xml:space="preserve">Public Sector </w:t>
    </w:r>
    <w:proofErr w:type="spellStart"/>
    <w:r>
      <w:rPr>
        <w:rFonts w:ascii="Times New Roman" w:eastAsia="Times New Roman" w:hAnsi="Times New Roman" w:cs="Times New Roman"/>
        <w:spacing w:val="-11"/>
        <w:w w:val="105"/>
        <w:sz w:val="19"/>
        <w:szCs w:val="19"/>
      </w:rPr>
      <w:t>Labour</w:t>
    </w:r>
    <w:proofErr w:type="spellEnd"/>
    <w:r>
      <w:rPr>
        <w:rFonts w:ascii="Times New Roman" w:eastAsia="Times New Roman" w:hAnsi="Times New Roman" w:cs="Times New Roman"/>
        <w:spacing w:val="-11"/>
        <w:w w:val="105"/>
        <w:sz w:val="19"/>
        <w:szCs w:val="19"/>
      </w:rPr>
      <w:t xml:space="preserve"> Relations</w:t>
    </w:r>
  </w:p>
  <w:p w14:paraId="20E3F9C5" w14:textId="3759FDC0" w:rsidR="00B04576" w:rsidRPr="0091135D" w:rsidRDefault="00B04576" w:rsidP="009113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4796"/>
    <w:multiLevelType w:val="hybridMultilevel"/>
    <w:tmpl w:val="01FEAB62"/>
    <w:lvl w:ilvl="0" w:tplc="61069D9E">
      <w:start w:val="1"/>
      <w:numFmt w:val="upperLetter"/>
      <w:lvlText w:val="%1"/>
      <w:lvlJc w:val="left"/>
      <w:pPr>
        <w:ind w:hanging="294"/>
      </w:pPr>
      <w:rPr>
        <w:rFonts w:ascii="Times New Roman" w:eastAsia="Times New Roman" w:hAnsi="Times New Roman" w:hint="default"/>
        <w:b/>
        <w:bCs/>
        <w:sz w:val="24"/>
        <w:szCs w:val="24"/>
      </w:rPr>
    </w:lvl>
    <w:lvl w:ilvl="1" w:tplc="45646680">
      <w:start w:val="1"/>
      <w:numFmt w:val="decimal"/>
      <w:lvlText w:val="%2)"/>
      <w:lvlJc w:val="left"/>
      <w:pPr>
        <w:ind w:hanging="360"/>
      </w:pPr>
      <w:rPr>
        <w:rFonts w:ascii="Times New Roman" w:eastAsia="Times New Roman" w:hAnsi="Times New Roman" w:hint="default"/>
        <w:sz w:val="24"/>
        <w:szCs w:val="24"/>
      </w:rPr>
    </w:lvl>
    <w:lvl w:ilvl="2" w:tplc="A83C9EBA">
      <w:start w:val="1"/>
      <w:numFmt w:val="bullet"/>
      <w:lvlText w:val="•"/>
      <w:lvlJc w:val="left"/>
      <w:rPr>
        <w:rFonts w:hint="default"/>
      </w:rPr>
    </w:lvl>
    <w:lvl w:ilvl="3" w:tplc="E9829D62">
      <w:start w:val="1"/>
      <w:numFmt w:val="bullet"/>
      <w:lvlText w:val="•"/>
      <w:lvlJc w:val="left"/>
      <w:rPr>
        <w:rFonts w:hint="default"/>
      </w:rPr>
    </w:lvl>
    <w:lvl w:ilvl="4" w:tplc="3B22D79E">
      <w:start w:val="1"/>
      <w:numFmt w:val="bullet"/>
      <w:lvlText w:val="•"/>
      <w:lvlJc w:val="left"/>
      <w:rPr>
        <w:rFonts w:hint="default"/>
      </w:rPr>
    </w:lvl>
    <w:lvl w:ilvl="5" w:tplc="53D0ABFA">
      <w:start w:val="1"/>
      <w:numFmt w:val="bullet"/>
      <w:lvlText w:val="•"/>
      <w:lvlJc w:val="left"/>
      <w:rPr>
        <w:rFonts w:hint="default"/>
      </w:rPr>
    </w:lvl>
    <w:lvl w:ilvl="6" w:tplc="27F8C80E">
      <w:start w:val="1"/>
      <w:numFmt w:val="bullet"/>
      <w:lvlText w:val="•"/>
      <w:lvlJc w:val="left"/>
      <w:rPr>
        <w:rFonts w:hint="default"/>
      </w:rPr>
    </w:lvl>
    <w:lvl w:ilvl="7" w:tplc="3F7279FC">
      <w:start w:val="1"/>
      <w:numFmt w:val="bullet"/>
      <w:lvlText w:val="•"/>
      <w:lvlJc w:val="left"/>
      <w:rPr>
        <w:rFonts w:hint="default"/>
      </w:rPr>
    </w:lvl>
    <w:lvl w:ilvl="8" w:tplc="531A6802">
      <w:start w:val="1"/>
      <w:numFmt w:val="bullet"/>
      <w:lvlText w:val="•"/>
      <w:lvlJc w:val="left"/>
      <w:rPr>
        <w:rFonts w:hint="default"/>
      </w:rPr>
    </w:lvl>
  </w:abstractNum>
  <w:abstractNum w:abstractNumId="1">
    <w:nsid w:val="1AA31CD3"/>
    <w:multiLevelType w:val="hybridMultilevel"/>
    <w:tmpl w:val="24C4E0B2"/>
    <w:lvl w:ilvl="0" w:tplc="93E08CF2">
      <w:start w:val="2"/>
      <w:numFmt w:val="lowerLetter"/>
      <w:lvlText w:val="%1)"/>
      <w:lvlJc w:val="left"/>
      <w:pPr>
        <w:ind w:hanging="284"/>
      </w:pPr>
      <w:rPr>
        <w:rFonts w:ascii="Times New Roman" w:eastAsia="Times New Roman" w:hAnsi="Times New Roman" w:hint="default"/>
        <w:sz w:val="24"/>
        <w:szCs w:val="24"/>
      </w:rPr>
    </w:lvl>
    <w:lvl w:ilvl="1" w:tplc="82743BF0">
      <w:start w:val="1"/>
      <w:numFmt w:val="bullet"/>
      <w:lvlText w:val="•"/>
      <w:lvlJc w:val="left"/>
      <w:rPr>
        <w:rFonts w:hint="default"/>
      </w:rPr>
    </w:lvl>
    <w:lvl w:ilvl="2" w:tplc="E13C5640">
      <w:start w:val="1"/>
      <w:numFmt w:val="bullet"/>
      <w:lvlText w:val="•"/>
      <w:lvlJc w:val="left"/>
      <w:rPr>
        <w:rFonts w:hint="default"/>
      </w:rPr>
    </w:lvl>
    <w:lvl w:ilvl="3" w:tplc="6F0471DE">
      <w:start w:val="1"/>
      <w:numFmt w:val="bullet"/>
      <w:lvlText w:val="•"/>
      <w:lvlJc w:val="left"/>
      <w:rPr>
        <w:rFonts w:hint="default"/>
      </w:rPr>
    </w:lvl>
    <w:lvl w:ilvl="4" w:tplc="C59C77B2">
      <w:start w:val="1"/>
      <w:numFmt w:val="bullet"/>
      <w:lvlText w:val="•"/>
      <w:lvlJc w:val="left"/>
      <w:rPr>
        <w:rFonts w:hint="default"/>
      </w:rPr>
    </w:lvl>
    <w:lvl w:ilvl="5" w:tplc="4E68454A">
      <w:start w:val="1"/>
      <w:numFmt w:val="bullet"/>
      <w:lvlText w:val="•"/>
      <w:lvlJc w:val="left"/>
      <w:rPr>
        <w:rFonts w:hint="default"/>
      </w:rPr>
    </w:lvl>
    <w:lvl w:ilvl="6" w:tplc="99049A2E">
      <w:start w:val="1"/>
      <w:numFmt w:val="bullet"/>
      <w:lvlText w:val="•"/>
      <w:lvlJc w:val="left"/>
      <w:rPr>
        <w:rFonts w:hint="default"/>
      </w:rPr>
    </w:lvl>
    <w:lvl w:ilvl="7" w:tplc="82A20BC4">
      <w:start w:val="1"/>
      <w:numFmt w:val="bullet"/>
      <w:lvlText w:val="•"/>
      <w:lvlJc w:val="left"/>
      <w:rPr>
        <w:rFonts w:hint="default"/>
      </w:rPr>
    </w:lvl>
    <w:lvl w:ilvl="8" w:tplc="B852CCAE">
      <w:start w:val="1"/>
      <w:numFmt w:val="bullet"/>
      <w:lvlText w:val="•"/>
      <w:lvlJc w:val="left"/>
      <w:rPr>
        <w:rFonts w:hint="default"/>
      </w:rPr>
    </w:lvl>
  </w:abstractNum>
  <w:abstractNum w:abstractNumId="2">
    <w:nsid w:val="265B1C81"/>
    <w:multiLevelType w:val="hybridMultilevel"/>
    <w:tmpl w:val="92425048"/>
    <w:lvl w:ilvl="0" w:tplc="5148CABC">
      <w:start w:val="1"/>
      <w:numFmt w:val="upperRoman"/>
      <w:lvlText w:val="%1"/>
      <w:lvlJc w:val="left"/>
      <w:pPr>
        <w:ind w:hanging="214"/>
      </w:pPr>
      <w:rPr>
        <w:rFonts w:ascii="Times New Roman" w:eastAsia="Times New Roman" w:hAnsi="Times New Roman" w:hint="default"/>
        <w:b/>
        <w:bCs/>
        <w:sz w:val="24"/>
        <w:szCs w:val="24"/>
      </w:rPr>
    </w:lvl>
    <w:lvl w:ilvl="1" w:tplc="31CA9E40">
      <w:start w:val="1"/>
      <w:numFmt w:val="decimal"/>
      <w:lvlText w:val="%2."/>
      <w:lvlJc w:val="left"/>
      <w:pPr>
        <w:ind w:hanging="360"/>
      </w:pPr>
      <w:rPr>
        <w:rFonts w:ascii="Times New Roman" w:eastAsia="Times New Roman" w:hAnsi="Times New Roman" w:hint="default"/>
        <w:sz w:val="24"/>
        <w:szCs w:val="24"/>
      </w:rPr>
    </w:lvl>
    <w:lvl w:ilvl="2" w:tplc="A0708CAA">
      <w:start w:val="1"/>
      <w:numFmt w:val="bullet"/>
      <w:lvlText w:val="•"/>
      <w:lvlJc w:val="left"/>
      <w:rPr>
        <w:rFonts w:hint="default"/>
      </w:rPr>
    </w:lvl>
    <w:lvl w:ilvl="3" w:tplc="D43CB19C">
      <w:start w:val="1"/>
      <w:numFmt w:val="bullet"/>
      <w:lvlText w:val="•"/>
      <w:lvlJc w:val="left"/>
      <w:rPr>
        <w:rFonts w:hint="default"/>
      </w:rPr>
    </w:lvl>
    <w:lvl w:ilvl="4" w:tplc="273A3D78">
      <w:start w:val="1"/>
      <w:numFmt w:val="bullet"/>
      <w:lvlText w:val="•"/>
      <w:lvlJc w:val="left"/>
      <w:rPr>
        <w:rFonts w:hint="default"/>
      </w:rPr>
    </w:lvl>
    <w:lvl w:ilvl="5" w:tplc="95C8B4D6">
      <w:start w:val="1"/>
      <w:numFmt w:val="bullet"/>
      <w:lvlText w:val="•"/>
      <w:lvlJc w:val="left"/>
      <w:rPr>
        <w:rFonts w:hint="default"/>
      </w:rPr>
    </w:lvl>
    <w:lvl w:ilvl="6" w:tplc="E640D7BE">
      <w:start w:val="1"/>
      <w:numFmt w:val="bullet"/>
      <w:lvlText w:val="•"/>
      <w:lvlJc w:val="left"/>
      <w:rPr>
        <w:rFonts w:hint="default"/>
      </w:rPr>
    </w:lvl>
    <w:lvl w:ilvl="7" w:tplc="223EF434">
      <w:start w:val="1"/>
      <w:numFmt w:val="bullet"/>
      <w:lvlText w:val="•"/>
      <w:lvlJc w:val="left"/>
      <w:rPr>
        <w:rFonts w:hint="default"/>
      </w:rPr>
    </w:lvl>
    <w:lvl w:ilvl="8" w:tplc="F4809B8C">
      <w:start w:val="1"/>
      <w:numFmt w:val="bullet"/>
      <w:lvlText w:val="•"/>
      <w:lvlJc w:val="left"/>
      <w:rPr>
        <w:rFonts w:hint="default"/>
      </w:rPr>
    </w:lvl>
  </w:abstractNum>
  <w:abstractNum w:abstractNumId="3">
    <w:nsid w:val="2ADE3F3B"/>
    <w:multiLevelType w:val="hybridMultilevel"/>
    <w:tmpl w:val="E1B0B192"/>
    <w:lvl w:ilvl="0" w:tplc="B9AEDFCC">
      <w:start w:val="1"/>
      <w:numFmt w:val="decimal"/>
      <w:lvlText w:val="%1."/>
      <w:lvlJc w:val="left"/>
      <w:pPr>
        <w:ind w:hanging="360"/>
      </w:pPr>
      <w:rPr>
        <w:rFonts w:ascii="Times New Roman" w:eastAsia="Times New Roman" w:hAnsi="Times New Roman" w:hint="default"/>
        <w:b/>
        <w:bCs/>
        <w:sz w:val="24"/>
        <w:szCs w:val="24"/>
      </w:rPr>
    </w:lvl>
    <w:lvl w:ilvl="1" w:tplc="3E10566E">
      <w:start w:val="1"/>
      <w:numFmt w:val="bullet"/>
      <w:lvlText w:val="•"/>
      <w:lvlJc w:val="left"/>
      <w:pPr>
        <w:ind w:hanging="360"/>
      </w:pPr>
      <w:rPr>
        <w:rFonts w:ascii="Arial" w:eastAsia="Arial" w:hAnsi="Arial" w:hint="default"/>
        <w:w w:val="131"/>
        <w:sz w:val="24"/>
        <w:szCs w:val="24"/>
      </w:rPr>
    </w:lvl>
    <w:lvl w:ilvl="2" w:tplc="55AE4BCA">
      <w:start w:val="1"/>
      <w:numFmt w:val="bullet"/>
      <w:lvlText w:val="•"/>
      <w:lvlJc w:val="left"/>
      <w:rPr>
        <w:rFonts w:hint="default"/>
      </w:rPr>
    </w:lvl>
    <w:lvl w:ilvl="3" w:tplc="F13AE694">
      <w:start w:val="1"/>
      <w:numFmt w:val="bullet"/>
      <w:lvlText w:val="•"/>
      <w:lvlJc w:val="left"/>
      <w:rPr>
        <w:rFonts w:hint="default"/>
      </w:rPr>
    </w:lvl>
    <w:lvl w:ilvl="4" w:tplc="6DC23604">
      <w:start w:val="1"/>
      <w:numFmt w:val="bullet"/>
      <w:lvlText w:val="•"/>
      <w:lvlJc w:val="left"/>
      <w:rPr>
        <w:rFonts w:hint="default"/>
      </w:rPr>
    </w:lvl>
    <w:lvl w:ilvl="5" w:tplc="C43CA986">
      <w:start w:val="1"/>
      <w:numFmt w:val="bullet"/>
      <w:lvlText w:val="•"/>
      <w:lvlJc w:val="left"/>
      <w:rPr>
        <w:rFonts w:hint="default"/>
      </w:rPr>
    </w:lvl>
    <w:lvl w:ilvl="6" w:tplc="2A06AB2A">
      <w:start w:val="1"/>
      <w:numFmt w:val="bullet"/>
      <w:lvlText w:val="•"/>
      <w:lvlJc w:val="left"/>
      <w:rPr>
        <w:rFonts w:hint="default"/>
      </w:rPr>
    </w:lvl>
    <w:lvl w:ilvl="7" w:tplc="08A89798">
      <w:start w:val="1"/>
      <w:numFmt w:val="bullet"/>
      <w:lvlText w:val="•"/>
      <w:lvlJc w:val="left"/>
      <w:rPr>
        <w:rFonts w:hint="default"/>
      </w:rPr>
    </w:lvl>
    <w:lvl w:ilvl="8" w:tplc="10588592">
      <w:start w:val="1"/>
      <w:numFmt w:val="bullet"/>
      <w:lvlText w:val="•"/>
      <w:lvlJc w:val="left"/>
      <w:rPr>
        <w:rFonts w:hint="default"/>
      </w:rPr>
    </w:lvl>
  </w:abstractNum>
  <w:abstractNum w:abstractNumId="4">
    <w:nsid w:val="388918CC"/>
    <w:multiLevelType w:val="hybridMultilevel"/>
    <w:tmpl w:val="0876E026"/>
    <w:lvl w:ilvl="0" w:tplc="29E0C6D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C46EDA"/>
    <w:multiLevelType w:val="hybridMultilevel"/>
    <w:tmpl w:val="BBC02A9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3FF5278"/>
    <w:multiLevelType w:val="hybridMultilevel"/>
    <w:tmpl w:val="377CE948"/>
    <w:lvl w:ilvl="0" w:tplc="211A40E6">
      <w:start w:val="1"/>
      <w:numFmt w:val="upperRoman"/>
      <w:lvlText w:val="%1"/>
      <w:lvlJc w:val="left"/>
      <w:pPr>
        <w:ind w:hanging="214"/>
      </w:pPr>
      <w:rPr>
        <w:rFonts w:ascii="Times New Roman" w:eastAsia="Times New Roman" w:hAnsi="Times New Roman" w:hint="default"/>
        <w:b/>
        <w:bCs/>
        <w:sz w:val="24"/>
        <w:szCs w:val="24"/>
      </w:rPr>
    </w:lvl>
    <w:lvl w:ilvl="1" w:tplc="08BC5CA6">
      <w:start w:val="1"/>
      <w:numFmt w:val="bullet"/>
      <w:lvlText w:val="•"/>
      <w:lvlJc w:val="left"/>
      <w:pPr>
        <w:ind w:hanging="360"/>
      </w:pPr>
      <w:rPr>
        <w:rFonts w:ascii="Arial" w:eastAsia="Arial" w:hAnsi="Arial" w:hint="default"/>
        <w:w w:val="131"/>
        <w:sz w:val="24"/>
        <w:szCs w:val="24"/>
      </w:rPr>
    </w:lvl>
    <w:lvl w:ilvl="2" w:tplc="AADEB1EE">
      <w:start w:val="1"/>
      <w:numFmt w:val="bullet"/>
      <w:lvlText w:val="•"/>
      <w:lvlJc w:val="left"/>
      <w:rPr>
        <w:rFonts w:hint="default"/>
      </w:rPr>
    </w:lvl>
    <w:lvl w:ilvl="3" w:tplc="9AA67808">
      <w:start w:val="1"/>
      <w:numFmt w:val="bullet"/>
      <w:lvlText w:val="•"/>
      <w:lvlJc w:val="left"/>
      <w:rPr>
        <w:rFonts w:hint="default"/>
      </w:rPr>
    </w:lvl>
    <w:lvl w:ilvl="4" w:tplc="598CC72A">
      <w:start w:val="1"/>
      <w:numFmt w:val="bullet"/>
      <w:lvlText w:val="•"/>
      <w:lvlJc w:val="left"/>
      <w:rPr>
        <w:rFonts w:hint="default"/>
      </w:rPr>
    </w:lvl>
    <w:lvl w:ilvl="5" w:tplc="3152A7C6">
      <w:start w:val="1"/>
      <w:numFmt w:val="bullet"/>
      <w:lvlText w:val="•"/>
      <w:lvlJc w:val="left"/>
      <w:rPr>
        <w:rFonts w:hint="default"/>
      </w:rPr>
    </w:lvl>
    <w:lvl w:ilvl="6" w:tplc="E5B2A2D0">
      <w:start w:val="1"/>
      <w:numFmt w:val="bullet"/>
      <w:lvlText w:val="•"/>
      <w:lvlJc w:val="left"/>
      <w:rPr>
        <w:rFonts w:hint="default"/>
      </w:rPr>
    </w:lvl>
    <w:lvl w:ilvl="7" w:tplc="AAD2EE12">
      <w:start w:val="1"/>
      <w:numFmt w:val="bullet"/>
      <w:lvlText w:val="•"/>
      <w:lvlJc w:val="left"/>
      <w:rPr>
        <w:rFonts w:hint="default"/>
      </w:rPr>
    </w:lvl>
    <w:lvl w:ilvl="8" w:tplc="C43A5D9A">
      <w:start w:val="1"/>
      <w:numFmt w:val="bullet"/>
      <w:lvlText w:val="•"/>
      <w:lvlJc w:val="left"/>
      <w:rPr>
        <w:rFonts w:hint="default"/>
      </w:rPr>
    </w:lvl>
  </w:abstractNum>
  <w:abstractNum w:abstractNumId="7">
    <w:nsid w:val="4B3321A0"/>
    <w:multiLevelType w:val="hybridMultilevel"/>
    <w:tmpl w:val="48265710"/>
    <w:lvl w:ilvl="0" w:tplc="7A28E55C">
      <w:start w:val="1"/>
      <w:numFmt w:val="decimal"/>
      <w:lvlText w:val="%1."/>
      <w:lvlJc w:val="left"/>
      <w:pPr>
        <w:ind w:hanging="284"/>
      </w:pPr>
      <w:rPr>
        <w:rFonts w:ascii="Times New Roman" w:eastAsia="Times New Roman" w:hAnsi="Times New Roman" w:hint="default"/>
        <w:b/>
        <w:bCs/>
        <w:sz w:val="24"/>
        <w:szCs w:val="24"/>
      </w:rPr>
    </w:lvl>
    <w:lvl w:ilvl="1" w:tplc="7A928FCC">
      <w:start w:val="1"/>
      <w:numFmt w:val="bullet"/>
      <w:lvlText w:val="•"/>
      <w:lvlJc w:val="left"/>
      <w:rPr>
        <w:rFonts w:hint="default"/>
      </w:rPr>
    </w:lvl>
    <w:lvl w:ilvl="2" w:tplc="EBE4231E">
      <w:start w:val="1"/>
      <w:numFmt w:val="bullet"/>
      <w:lvlText w:val="•"/>
      <w:lvlJc w:val="left"/>
      <w:rPr>
        <w:rFonts w:hint="default"/>
      </w:rPr>
    </w:lvl>
    <w:lvl w:ilvl="3" w:tplc="854C157C">
      <w:start w:val="1"/>
      <w:numFmt w:val="bullet"/>
      <w:lvlText w:val="•"/>
      <w:lvlJc w:val="left"/>
      <w:rPr>
        <w:rFonts w:hint="default"/>
      </w:rPr>
    </w:lvl>
    <w:lvl w:ilvl="4" w:tplc="75F269B8">
      <w:start w:val="1"/>
      <w:numFmt w:val="bullet"/>
      <w:lvlText w:val="•"/>
      <w:lvlJc w:val="left"/>
      <w:rPr>
        <w:rFonts w:hint="default"/>
      </w:rPr>
    </w:lvl>
    <w:lvl w:ilvl="5" w:tplc="25849FB2">
      <w:start w:val="1"/>
      <w:numFmt w:val="bullet"/>
      <w:lvlText w:val="•"/>
      <w:lvlJc w:val="left"/>
      <w:rPr>
        <w:rFonts w:hint="default"/>
      </w:rPr>
    </w:lvl>
    <w:lvl w:ilvl="6" w:tplc="06BA7DF4">
      <w:start w:val="1"/>
      <w:numFmt w:val="bullet"/>
      <w:lvlText w:val="•"/>
      <w:lvlJc w:val="left"/>
      <w:rPr>
        <w:rFonts w:hint="default"/>
      </w:rPr>
    </w:lvl>
    <w:lvl w:ilvl="7" w:tplc="A0CE9650">
      <w:start w:val="1"/>
      <w:numFmt w:val="bullet"/>
      <w:lvlText w:val="•"/>
      <w:lvlJc w:val="left"/>
      <w:rPr>
        <w:rFonts w:hint="default"/>
      </w:rPr>
    </w:lvl>
    <w:lvl w:ilvl="8" w:tplc="031A72E8">
      <w:start w:val="1"/>
      <w:numFmt w:val="bullet"/>
      <w:lvlText w:val="•"/>
      <w:lvlJc w:val="left"/>
      <w:rPr>
        <w:rFonts w:hint="default"/>
      </w:rPr>
    </w:lvl>
  </w:abstractNum>
  <w:abstractNum w:abstractNumId="8">
    <w:nsid w:val="502C7987"/>
    <w:multiLevelType w:val="hybridMultilevel"/>
    <w:tmpl w:val="35A42770"/>
    <w:lvl w:ilvl="0" w:tplc="6E366BF6">
      <w:start w:val="1"/>
      <w:numFmt w:val="upp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BD30CF"/>
    <w:multiLevelType w:val="hybridMultilevel"/>
    <w:tmpl w:val="5284F096"/>
    <w:lvl w:ilvl="0" w:tplc="37344E86">
      <w:start w:val="1"/>
      <w:numFmt w:val="decimal"/>
      <w:lvlText w:val="%1)"/>
      <w:lvlJc w:val="left"/>
      <w:pPr>
        <w:ind w:hanging="360"/>
      </w:pPr>
      <w:rPr>
        <w:rFonts w:ascii="Times New Roman" w:eastAsia="Times New Roman" w:hAnsi="Times New Roman" w:hint="default"/>
        <w:sz w:val="24"/>
        <w:szCs w:val="24"/>
      </w:rPr>
    </w:lvl>
    <w:lvl w:ilvl="1" w:tplc="BD5AACC6">
      <w:start w:val="1"/>
      <w:numFmt w:val="bullet"/>
      <w:lvlText w:val="•"/>
      <w:lvlJc w:val="left"/>
      <w:rPr>
        <w:rFonts w:hint="default"/>
      </w:rPr>
    </w:lvl>
    <w:lvl w:ilvl="2" w:tplc="A7029000">
      <w:start w:val="1"/>
      <w:numFmt w:val="bullet"/>
      <w:lvlText w:val="•"/>
      <w:lvlJc w:val="left"/>
      <w:rPr>
        <w:rFonts w:hint="default"/>
      </w:rPr>
    </w:lvl>
    <w:lvl w:ilvl="3" w:tplc="C02E49FC">
      <w:start w:val="1"/>
      <w:numFmt w:val="bullet"/>
      <w:lvlText w:val="•"/>
      <w:lvlJc w:val="left"/>
      <w:rPr>
        <w:rFonts w:hint="default"/>
      </w:rPr>
    </w:lvl>
    <w:lvl w:ilvl="4" w:tplc="B36833BE">
      <w:start w:val="1"/>
      <w:numFmt w:val="bullet"/>
      <w:lvlText w:val="•"/>
      <w:lvlJc w:val="left"/>
      <w:rPr>
        <w:rFonts w:hint="default"/>
      </w:rPr>
    </w:lvl>
    <w:lvl w:ilvl="5" w:tplc="8F4E36C8">
      <w:start w:val="1"/>
      <w:numFmt w:val="bullet"/>
      <w:lvlText w:val="•"/>
      <w:lvlJc w:val="left"/>
      <w:rPr>
        <w:rFonts w:hint="default"/>
      </w:rPr>
    </w:lvl>
    <w:lvl w:ilvl="6" w:tplc="EB8E27B6">
      <w:start w:val="1"/>
      <w:numFmt w:val="bullet"/>
      <w:lvlText w:val="•"/>
      <w:lvlJc w:val="left"/>
      <w:rPr>
        <w:rFonts w:hint="default"/>
      </w:rPr>
    </w:lvl>
    <w:lvl w:ilvl="7" w:tplc="EE4C71FE">
      <w:start w:val="1"/>
      <w:numFmt w:val="bullet"/>
      <w:lvlText w:val="•"/>
      <w:lvlJc w:val="left"/>
      <w:rPr>
        <w:rFonts w:hint="default"/>
      </w:rPr>
    </w:lvl>
    <w:lvl w:ilvl="8" w:tplc="907A3570">
      <w:start w:val="1"/>
      <w:numFmt w:val="bullet"/>
      <w:lvlText w:val="•"/>
      <w:lvlJc w:val="left"/>
      <w:rPr>
        <w:rFonts w:hint="default"/>
      </w:rPr>
    </w:lvl>
  </w:abstractNum>
  <w:abstractNum w:abstractNumId="10">
    <w:nsid w:val="55B70AAD"/>
    <w:multiLevelType w:val="hybridMultilevel"/>
    <w:tmpl w:val="8732FB36"/>
    <w:lvl w:ilvl="0" w:tplc="080AE40E">
      <w:start w:val="1"/>
      <w:numFmt w:val="decimal"/>
      <w:lvlText w:val="%1."/>
      <w:lvlJc w:val="left"/>
      <w:pPr>
        <w:ind w:hanging="240"/>
      </w:pPr>
      <w:rPr>
        <w:rFonts w:ascii="Times New Roman" w:eastAsia="Times New Roman" w:hAnsi="Times New Roman" w:hint="default"/>
        <w:b/>
        <w:bCs/>
        <w:sz w:val="24"/>
        <w:szCs w:val="24"/>
      </w:rPr>
    </w:lvl>
    <w:lvl w:ilvl="1" w:tplc="6E86791C">
      <w:start w:val="1"/>
      <w:numFmt w:val="bullet"/>
      <w:lvlText w:val="•"/>
      <w:lvlJc w:val="left"/>
      <w:rPr>
        <w:rFonts w:hint="default"/>
      </w:rPr>
    </w:lvl>
    <w:lvl w:ilvl="2" w:tplc="92DA3694">
      <w:start w:val="1"/>
      <w:numFmt w:val="bullet"/>
      <w:lvlText w:val="•"/>
      <w:lvlJc w:val="left"/>
      <w:rPr>
        <w:rFonts w:hint="default"/>
      </w:rPr>
    </w:lvl>
    <w:lvl w:ilvl="3" w:tplc="352650AC">
      <w:start w:val="1"/>
      <w:numFmt w:val="bullet"/>
      <w:lvlText w:val="•"/>
      <w:lvlJc w:val="left"/>
      <w:rPr>
        <w:rFonts w:hint="default"/>
      </w:rPr>
    </w:lvl>
    <w:lvl w:ilvl="4" w:tplc="3F38AFE4">
      <w:start w:val="1"/>
      <w:numFmt w:val="bullet"/>
      <w:lvlText w:val="•"/>
      <w:lvlJc w:val="left"/>
      <w:rPr>
        <w:rFonts w:hint="default"/>
      </w:rPr>
    </w:lvl>
    <w:lvl w:ilvl="5" w:tplc="616E20C2">
      <w:start w:val="1"/>
      <w:numFmt w:val="bullet"/>
      <w:lvlText w:val="•"/>
      <w:lvlJc w:val="left"/>
      <w:rPr>
        <w:rFonts w:hint="default"/>
      </w:rPr>
    </w:lvl>
    <w:lvl w:ilvl="6" w:tplc="2772CE26">
      <w:start w:val="1"/>
      <w:numFmt w:val="bullet"/>
      <w:lvlText w:val="•"/>
      <w:lvlJc w:val="left"/>
      <w:rPr>
        <w:rFonts w:hint="default"/>
      </w:rPr>
    </w:lvl>
    <w:lvl w:ilvl="7" w:tplc="1898F53E">
      <w:start w:val="1"/>
      <w:numFmt w:val="bullet"/>
      <w:lvlText w:val="•"/>
      <w:lvlJc w:val="left"/>
      <w:rPr>
        <w:rFonts w:hint="default"/>
      </w:rPr>
    </w:lvl>
    <w:lvl w:ilvl="8" w:tplc="DD64C4AC">
      <w:start w:val="1"/>
      <w:numFmt w:val="bullet"/>
      <w:lvlText w:val="•"/>
      <w:lvlJc w:val="left"/>
      <w:rPr>
        <w:rFonts w:hint="default"/>
      </w:rPr>
    </w:lvl>
  </w:abstractNum>
  <w:abstractNum w:abstractNumId="11">
    <w:nsid w:val="60F56F09"/>
    <w:multiLevelType w:val="hybridMultilevel"/>
    <w:tmpl w:val="D4C29B06"/>
    <w:lvl w:ilvl="0" w:tplc="C4B6F3E2">
      <w:start w:val="1"/>
      <w:numFmt w:val="upperLetter"/>
      <w:lvlText w:val="%1"/>
      <w:lvlJc w:val="left"/>
      <w:pPr>
        <w:ind w:hanging="294"/>
      </w:pPr>
      <w:rPr>
        <w:rFonts w:ascii="Times New Roman" w:eastAsia="Times New Roman" w:hAnsi="Times New Roman" w:hint="default"/>
        <w:b/>
        <w:bCs/>
        <w:sz w:val="24"/>
        <w:szCs w:val="24"/>
      </w:rPr>
    </w:lvl>
    <w:lvl w:ilvl="1" w:tplc="BAE20EEC">
      <w:start w:val="1"/>
      <w:numFmt w:val="bullet"/>
      <w:lvlText w:val="•"/>
      <w:lvlJc w:val="left"/>
      <w:rPr>
        <w:rFonts w:hint="default"/>
      </w:rPr>
    </w:lvl>
    <w:lvl w:ilvl="2" w:tplc="C6066936">
      <w:start w:val="1"/>
      <w:numFmt w:val="bullet"/>
      <w:lvlText w:val="•"/>
      <w:lvlJc w:val="left"/>
      <w:rPr>
        <w:rFonts w:hint="default"/>
      </w:rPr>
    </w:lvl>
    <w:lvl w:ilvl="3" w:tplc="CFA20C4A">
      <w:start w:val="1"/>
      <w:numFmt w:val="bullet"/>
      <w:lvlText w:val="•"/>
      <w:lvlJc w:val="left"/>
      <w:rPr>
        <w:rFonts w:hint="default"/>
      </w:rPr>
    </w:lvl>
    <w:lvl w:ilvl="4" w:tplc="B45EEF02">
      <w:start w:val="1"/>
      <w:numFmt w:val="bullet"/>
      <w:lvlText w:val="•"/>
      <w:lvlJc w:val="left"/>
      <w:rPr>
        <w:rFonts w:hint="default"/>
      </w:rPr>
    </w:lvl>
    <w:lvl w:ilvl="5" w:tplc="A670C9C2">
      <w:start w:val="1"/>
      <w:numFmt w:val="bullet"/>
      <w:lvlText w:val="•"/>
      <w:lvlJc w:val="left"/>
      <w:rPr>
        <w:rFonts w:hint="default"/>
      </w:rPr>
    </w:lvl>
    <w:lvl w:ilvl="6" w:tplc="B5ACF720">
      <w:start w:val="1"/>
      <w:numFmt w:val="bullet"/>
      <w:lvlText w:val="•"/>
      <w:lvlJc w:val="left"/>
      <w:rPr>
        <w:rFonts w:hint="default"/>
      </w:rPr>
    </w:lvl>
    <w:lvl w:ilvl="7" w:tplc="1F101440">
      <w:start w:val="1"/>
      <w:numFmt w:val="bullet"/>
      <w:lvlText w:val="•"/>
      <w:lvlJc w:val="left"/>
      <w:rPr>
        <w:rFonts w:hint="default"/>
      </w:rPr>
    </w:lvl>
    <w:lvl w:ilvl="8" w:tplc="1F8A6E16">
      <w:start w:val="1"/>
      <w:numFmt w:val="bullet"/>
      <w:lvlText w:val="•"/>
      <w:lvlJc w:val="left"/>
      <w:rPr>
        <w:rFonts w:hint="default"/>
      </w:rPr>
    </w:lvl>
  </w:abstractNum>
  <w:abstractNum w:abstractNumId="12">
    <w:nsid w:val="64C65998"/>
    <w:multiLevelType w:val="hybridMultilevel"/>
    <w:tmpl w:val="A842921E"/>
    <w:lvl w:ilvl="0" w:tplc="F3DAB262">
      <w:start w:val="1"/>
      <w:numFmt w:val="decimal"/>
      <w:lvlText w:val="%1."/>
      <w:lvlJc w:val="left"/>
      <w:pPr>
        <w:ind w:hanging="240"/>
      </w:pPr>
      <w:rPr>
        <w:rFonts w:ascii="Times New Roman" w:eastAsia="Times New Roman" w:hAnsi="Times New Roman" w:hint="default"/>
        <w:sz w:val="24"/>
        <w:szCs w:val="24"/>
      </w:rPr>
    </w:lvl>
    <w:lvl w:ilvl="1" w:tplc="E7C87CB4">
      <w:start w:val="1"/>
      <w:numFmt w:val="lowerLetter"/>
      <w:lvlText w:val="%2)"/>
      <w:lvlJc w:val="left"/>
      <w:pPr>
        <w:ind w:hanging="247"/>
      </w:pPr>
      <w:rPr>
        <w:rFonts w:ascii="Times New Roman" w:eastAsia="Times New Roman" w:hAnsi="Times New Roman" w:hint="default"/>
        <w:w w:val="99"/>
        <w:sz w:val="24"/>
        <w:szCs w:val="24"/>
      </w:rPr>
    </w:lvl>
    <w:lvl w:ilvl="2" w:tplc="896A3DE0">
      <w:start w:val="1"/>
      <w:numFmt w:val="bullet"/>
      <w:lvlText w:val="•"/>
      <w:lvlJc w:val="left"/>
      <w:rPr>
        <w:rFonts w:hint="default"/>
      </w:rPr>
    </w:lvl>
    <w:lvl w:ilvl="3" w:tplc="0CDCCDEA">
      <w:start w:val="1"/>
      <w:numFmt w:val="bullet"/>
      <w:lvlText w:val="•"/>
      <w:lvlJc w:val="left"/>
      <w:rPr>
        <w:rFonts w:hint="default"/>
      </w:rPr>
    </w:lvl>
    <w:lvl w:ilvl="4" w:tplc="236C5DE2">
      <w:start w:val="1"/>
      <w:numFmt w:val="bullet"/>
      <w:lvlText w:val="•"/>
      <w:lvlJc w:val="left"/>
      <w:rPr>
        <w:rFonts w:hint="default"/>
      </w:rPr>
    </w:lvl>
    <w:lvl w:ilvl="5" w:tplc="197E426C">
      <w:start w:val="1"/>
      <w:numFmt w:val="bullet"/>
      <w:lvlText w:val="•"/>
      <w:lvlJc w:val="left"/>
      <w:rPr>
        <w:rFonts w:hint="default"/>
      </w:rPr>
    </w:lvl>
    <w:lvl w:ilvl="6" w:tplc="A240DC16">
      <w:start w:val="1"/>
      <w:numFmt w:val="bullet"/>
      <w:lvlText w:val="•"/>
      <w:lvlJc w:val="left"/>
      <w:rPr>
        <w:rFonts w:hint="default"/>
      </w:rPr>
    </w:lvl>
    <w:lvl w:ilvl="7" w:tplc="D0062474">
      <w:start w:val="1"/>
      <w:numFmt w:val="bullet"/>
      <w:lvlText w:val="•"/>
      <w:lvlJc w:val="left"/>
      <w:rPr>
        <w:rFonts w:hint="default"/>
      </w:rPr>
    </w:lvl>
    <w:lvl w:ilvl="8" w:tplc="C3E82382">
      <w:start w:val="1"/>
      <w:numFmt w:val="bullet"/>
      <w:lvlText w:val="•"/>
      <w:lvlJc w:val="left"/>
      <w:rPr>
        <w:rFonts w:hint="default"/>
      </w:rPr>
    </w:lvl>
  </w:abstractNum>
  <w:abstractNum w:abstractNumId="13">
    <w:nsid w:val="675A35A8"/>
    <w:multiLevelType w:val="hybridMultilevel"/>
    <w:tmpl w:val="51E656A8"/>
    <w:lvl w:ilvl="0" w:tplc="D83CF704">
      <w:start w:val="1"/>
      <w:numFmt w:val="upperLetter"/>
      <w:lvlText w:val="%1."/>
      <w:lvlJc w:val="left"/>
      <w:pPr>
        <w:ind w:hanging="360"/>
      </w:pPr>
      <w:rPr>
        <w:rFonts w:ascii="Times New Roman" w:eastAsia="Times New Roman" w:hAnsi="Times New Roman" w:hint="default"/>
        <w:sz w:val="24"/>
        <w:szCs w:val="24"/>
      </w:rPr>
    </w:lvl>
    <w:lvl w:ilvl="1" w:tplc="F258DCB6">
      <w:start w:val="1"/>
      <w:numFmt w:val="bullet"/>
      <w:lvlText w:val="•"/>
      <w:lvlJc w:val="left"/>
      <w:rPr>
        <w:rFonts w:hint="default"/>
      </w:rPr>
    </w:lvl>
    <w:lvl w:ilvl="2" w:tplc="BCB87C16">
      <w:start w:val="1"/>
      <w:numFmt w:val="bullet"/>
      <w:lvlText w:val="•"/>
      <w:lvlJc w:val="left"/>
      <w:rPr>
        <w:rFonts w:hint="default"/>
      </w:rPr>
    </w:lvl>
    <w:lvl w:ilvl="3" w:tplc="FB9AF0A8">
      <w:start w:val="1"/>
      <w:numFmt w:val="bullet"/>
      <w:lvlText w:val="•"/>
      <w:lvlJc w:val="left"/>
      <w:rPr>
        <w:rFonts w:hint="default"/>
      </w:rPr>
    </w:lvl>
    <w:lvl w:ilvl="4" w:tplc="F49EE228">
      <w:start w:val="1"/>
      <w:numFmt w:val="bullet"/>
      <w:lvlText w:val="•"/>
      <w:lvlJc w:val="left"/>
      <w:rPr>
        <w:rFonts w:hint="default"/>
      </w:rPr>
    </w:lvl>
    <w:lvl w:ilvl="5" w:tplc="DCDEEA38">
      <w:start w:val="1"/>
      <w:numFmt w:val="bullet"/>
      <w:lvlText w:val="•"/>
      <w:lvlJc w:val="left"/>
      <w:rPr>
        <w:rFonts w:hint="default"/>
      </w:rPr>
    </w:lvl>
    <w:lvl w:ilvl="6" w:tplc="0A862D0A">
      <w:start w:val="1"/>
      <w:numFmt w:val="bullet"/>
      <w:lvlText w:val="•"/>
      <w:lvlJc w:val="left"/>
      <w:rPr>
        <w:rFonts w:hint="default"/>
      </w:rPr>
    </w:lvl>
    <w:lvl w:ilvl="7" w:tplc="667645A8">
      <w:start w:val="1"/>
      <w:numFmt w:val="bullet"/>
      <w:lvlText w:val="•"/>
      <w:lvlJc w:val="left"/>
      <w:rPr>
        <w:rFonts w:hint="default"/>
      </w:rPr>
    </w:lvl>
    <w:lvl w:ilvl="8" w:tplc="BB30CFBE">
      <w:start w:val="1"/>
      <w:numFmt w:val="bullet"/>
      <w:lvlText w:val="•"/>
      <w:lvlJc w:val="left"/>
      <w:rPr>
        <w:rFonts w:hint="default"/>
      </w:rPr>
    </w:lvl>
  </w:abstractNum>
  <w:abstractNum w:abstractNumId="14">
    <w:nsid w:val="683F00EC"/>
    <w:multiLevelType w:val="hybridMultilevel"/>
    <w:tmpl w:val="2424D876"/>
    <w:lvl w:ilvl="0" w:tplc="AEC8B402">
      <w:start w:val="1"/>
      <w:numFmt w:val="decimal"/>
      <w:lvlText w:val="%1."/>
      <w:lvlJc w:val="left"/>
      <w:pPr>
        <w:ind w:hanging="284"/>
      </w:pPr>
      <w:rPr>
        <w:rFonts w:ascii="Times New Roman" w:eastAsia="Times New Roman" w:hAnsi="Times New Roman" w:hint="default"/>
        <w:sz w:val="24"/>
        <w:szCs w:val="24"/>
      </w:rPr>
    </w:lvl>
    <w:lvl w:ilvl="1" w:tplc="3514B808">
      <w:start w:val="1"/>
      <w:numFmt w:val="bullet"/>
      <w:lvlText w:val="•"/>
      <w:lvlJc w:val="left"/>
      <w:rPr>
        <w:rFonts w:hint="default"/>
      </w:rPr>
    </w:lvl>
    <w:lvl w:ilvl="2" w:tplc="C2C6A524">
      <w:start w:val="1"/>
      <w:numFmt w:val="bullet"/>
      <w:lvlText w:val="•"/>
      <w:lvlJc w:val="left"/>
      <w:rPr>
        <w:rFonts w:hint="default"/>
      </w:rPr>
    </w:lvl>
    <w:lvl w:ilvl="3" w:tplc="DD92A68A">
      <w:start w:val="1"/>
      <w:numFmt w:val="bullet"/>
      <w:lvlText w:val="•"/>
      <w:lvlJc w:val="left"/>
      <w:rPr>
        <w:rFonts w:hint="default"/>
      </w:rPr>
    </w:lvl>
    <w:lvl w:ilvl="4" w:tplc="90F81306">
      <w:start w:val="1"/>
      <w:numFmt w:val="bullet"/>
      <w:lvlText w:val="•"/>
      <w:lvlJc w:val="left"/>
      <w:rPr>
        <w:rFonts w:hint="default"/>
      </w:rPr>
    </w:lvl>
    <w:lvl w:ilvl="5" w:tplc="14320CB8">
      <w:start w:val="1"/>
      <w:numFmt w:val="bullet"/>
      <w:lvlText w:val="•"/>
      <w:lvlJc w:val="left"/>
      <w:rPr>
        <w:rFonts w:hint="default"/>
      </w:rPr>
    </w:lvl>
    <w:lvl w:ilvl="6" w:tplc="418C15F8">
      <w:start w:val="1"/>
      <w:numFmt w:val="bullet"/>
      <w:lvlText w:val="•"/>
      <w:lvlJc w:val="left"/>
      <w:rPr>
        <w:rFonts w:hint="default"/>
      </w:rPr>
    </w:lvl>
    <w:lvl w:ilvl="7" w:tplc="4440CC92">
      <w:start w:val="1"/>
      <w:numFmt w:val="bullet"/>
      <w:lvlText w:val="•"/>
      <w:lvlJc w:val="left"/>
      <w:rPr>
        <w:rFonts w:hint="default"/>
      </w:rPr>
    </w:lvl>
    <w:lvl w:ilvl="8" w:tplc="8F6C9418">
      <w:start w:val="1"/>
      <w:numFmt w:val="bullet"/>
      <w:lvlText w:val="•"/>
      <w:lvlJc w:val="left"/>
      <w:rPr>
        <w:rFonts w:hint="default"/>
      </w:rPr>
    </w:lvl>
  </w:abstractNum>
  <w:abstractNum w:abstractNumId="15">
    <w:nsid w:val="6B79492D"/>
    <w:multiLevelType w:val="hybridMultilevel"/>
    <w:tmpl w:val="EE640D34"/>
    <w:lvl w:ilvl="0" w:tplc="F1CE0AFC">
      <w:start w:val="1"/>
      <w:numFmt w:val="upperLetter"/>
      <w:lvlText w:val="%1."/>
      <w:lvlJc w:val="left"/>
      <w:pPr>
        <w:ind w:hanging="294"/>
      </w:pPr>
      <w:rPr>
        <w:rFonts w:ascii="Times New Roman" w:eastAsia="Times New Roman" w:hAnsi="Times New Roman" w:hint="default"/>
        <w:b/>
        <w:bCs/>
        <w:sz w:val="24"/>
        <w:szCs w:val="24"/>
      </w:rPr>
    </w:lvl>
    <w:lvl w:ilvl="1" w:tplc="ADFE998E">
      <w:start w:val="1"/>
      <w:numFmt w:val="bullet"/>
      <w:lvlText w:val="•"/>
      <w:lvlJc w:val="left"/>
      <w:rPr>
        <w:rFonts w:hint="default"/>
      </w:rPr>
    </w:lvl>
    <w:lvl w:ilvl="2" w:tplc="70D659F8">
      <w:start w:val="1"/>
      <w:numFmt w:val="bullet"/>
      <w:lvlText w:val="•"/>
      <w:lvlJc w:val="left"/>
      <w:rPr>
        <w:rFonts w:hint="default"/>
      </w:rPr>
    </w:lvl>
    <w:lvl w:ilvl="3" w:tplc="102CBFD8">
      <w:start w:val="1"/>
      <w:numFmt w:val="bullet"/>
      <w:lvlText w:val="•"/>
      <w:lvlJc w:val="left"/>
      <w:rPr>
        <w:rFonts w:hint="default"/>
      </w:rPr>
    </w:lvl>
    <w:lvl w:ilvl="4" w:tplc="4EDE0A28">
      <w:start w:val="1"/>
      <w:numFmt w:val="bullet"/>
      <w:lvlText w:val="•"/>
      <w:lvlJc w:val="left"/>
      <w:rPr>
        <w:rFonts w:hint="default"/>
      </w:rPr>
    </w:lvl>
    <w:lvl w:ilvl="5" w:tplc="EDA0B152">
      <w:start w:val="1"/>
      <w:numFmt w:val="bullet"/>
      <w:lvlText w:val="•"/>
      <w:lvlJc w:val="left"/>
      <w:rPr>
        <w:rFonts w:hint="default"/>
      </w:rPr>
    </w:lvl>
    <w:lvl w:ilvl="6" w:tplc="4CC48D60">
      <w:start w:val="1"/>
      <w:numFmt w:val="bullet"/>
      <w:lvlText w:val="•"/>
      <w:lvlJc w:val="left"/>
      <w:rPr>
        <w:rFonts w:hint="default"/>
      </w:rPr>
    </w:lvl>
    <w:lvl w:ilvl="7" w:tplc="1AE298D6">
      <w:start w:val="1"/>
      <w:numFmt w:val="bullet"/>
      <w:lvlText w:val="•"/>
      <w:lvlJc w:val="left"/>
      <w:rPr>
        <w:rFonts w:hint="default"/>
      </w:rPr>
    </w:lvl>
    <w:lvl w:ilvl="8" w:tplc="EF7C0F80">
      <w:start w:val="1"/>
      <w:numFmt w:val="bullet"/>
      <w:lvlText w:val="•"/>
      <w:lvlJc w:val="left"/>
      <w:rPr>
        <w:rFonts w:hint="default"/>
      </w:rPr>
    </w:lvl>
  </w:abstractNum>
  <w:abstractNum w:abstractNumId="16">
    <w:nsid w:val="6D3F5516"/>
    <w:multiLevelType w:val="hybridMultilevel"/>
    <w:tmpl w:val="EE1C35E8"/>
    <w:lvl w:ilvl="0" w:tplc="791244C6">
      <w:start w:val="6"/>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EEF0C0A"/>
    <w:multiLevelType w:val="hybridMultilevel"/>
    <w:tmpl w:val="4EB4BEEE"/>
    <w:lvl w:ilvl="0" w:tplc="69A2F9EC">
      <w:start w:val="1"/>
      <w:numFmt w:val="decimal"/>
      <w:lvlText w:val="%1."/>
      <w:lvlJc w:val="left"/>
      <w:pPr>
        <w:ind w:left="480" w:hanging="360"/>
      </w:pPr>
      <w:rPr>
        <w:rFonts w:hint="default"/>
        <w:b/>
      </w:rPr>
    </w:lvl>
    <w:lvl w:ilvl="1" w:tplc="10090019" w:tentative="1">
      <w:start w:val="1"/>
      <w:numFmt w:val="lowerLetter"/>
      <w:lvlText w:val="%2."/>
      <w:lvlJc w:val="left"/>
      <w:pPr>
        <w:ind w:left="1200" w:hanging="360"/>
      </w:pPr>
    </w:lvl>
    <w:lvl w:ilvl="2" w:tplc="1009001B" w:tentative="1">
      <w:start w:val="1"/>
      <w:numFmt w:val="lowerRoman"/>
      <w:lvlText w:val="%3."/>
      <w:lvlJc w:val="right"/>
      <w:pPr>
        <w:ind w:left="1920" w:hanging="180"/>
      </w:pPr>
    </w:lvl>
    <w:lvl w:ilvl="3" w:tplc="1009000F" w:tentative="1">
      <w:start w:val="1"/>
      <w:numFmt w:val="decimal"/>
      <w:lvlText w:val="%4."/>
      <w:lvlJc w:val="left"/>
      <w:pPr>
        <w:ind w:left="2640" w:hanging="360"/>
      </w:pPr>
    </w:lvl>
    <w:lvl w:ilvl="4" w:tplc="10090019" w:tentative="1">
      <w:start w:val="1"/>
      <w:numFmt w:val="lowerLetter"/>
      <w:lvlText w:val="%5."/>
      <w:lvlJc w:val="left"/>
      <w:pPr>
        <w:ind w:left="3360" w:hanging="360"/>
      </w:pPr>
    </w:lvl>
    <w:lvl w:ilvl="5" w:tplc="1009001B" w:tentative="1">
      <w:start w:val="1"/>
      <w:numFmt w:val="lowerRoman"/>
      <w:lvlText w:val="%6."/>
      <w:lvlJc w:val="right"/>
      <w:pPr>
        <w:ind w:left="4080" w:hanging="180"/>
      </w:pPr>
    </w:lvl>
    <w:lvl w:ilvl="6" w:tplc="1009000F" w:tentative="1">
      <w:start w:val="1"/>
      <w:numFmt w:val="decimal"/>
      <w:lvlText w:val="%7."/>
      <w:lvlJc w:val="left"/>
      <w:pPr>
        <w:ind w:left="4800" w:hanging="360"/>
      </w:pPr>
    </w:lvl>
    <w:lvl w:ilvl="7" w:tplc="10090019" w:tentative="1">
      <w:start w:val="1"/>
      <w:numFmt w:val="lowerLetter"/>
      <w:lvlText w:val="%8."/>
      <w:lvlJc w:val="left"/>
      <w:pPr>
        <w:ind w:left="5520" w:hanging="360"/>
      </w:pPr>
    </w:lvl>
    <w:lvl w:ilvl="8" w:tplc="1009001B" w:tentative="1">
      <w:start w:val="1"/>
      <w:numFmt w:val="lowerRoman"/>
      <w:lvlText w:val="%9."/>
      <w:lvlJc w:val="right"/>
      <w:pPr>
        <w:ind w:left="6240" w:hanging="180"/>
      </w:pPr>
    </w:lvl>
  </w:abstractNum>
  <w:abstractNum w:abstractNumId="18">
    <w:nsid w:val="72237DF6"/>
    <w:multiLevelType w:val="hybridMultilevel"/>
    <w:tmpl w:val="4A6C5F20"/>
    <w:lvl w:ilvl="0" w:tplc="CC0206AA">
      <w:start w:val="1"/>
      <w:numFmt w:val="decimal"/>
      <w:lvlText w:val="%1."/>
      <w:lvlJc w:val="left"/>
      <w:pPr>
        <w:ind w:hanging="240"/>
      </w:pPr>
      <w:rPr>
        <w:rFonts w:ascii="Times New Roman" w:eastAsia="Times New Roman" w:hAnsi="Times New Roman" w:hint="default"/>
        <w:sz w:val="24"/>
        <w:szCs w:val="24"/>
      </w:rPr>
    </w:lvl>
    <w:lvl w:ilvl="1" w:tplc="247E579C">
      <w:start w:val="1"/>
      <w:numFmt w:val="bullet"/>
      <w:lvlText w:val="•"/>
      <w:lvlJc w:val="left"/>
      <w:rPr>
        <w:rFonts w:hint="default"/>
      </w:rPr>
    </w:lvl>
    <w:lvl w:ilvl="2" w:tplc="93FEE954">
      <w:start w:val="1"/>
      <w:numFmt w:val="bullet"/>
      <w:lvlText w:val="•"/>
      <w:lvlJc w:val="left"/>
      <w:rPr>
        <w:rFonts w:hint="default"/>
      </w:rPr>
    </w:lvl>
    <w:lvl w:ilvl="3" w:tplc="CBD430AC">
      <w:start w:val="1"/>
      <w:numFmt w:val="bullet"/>
      <w:lvlText w:val="•"/>
      <w:lvlJc w:val="left"/>
      <w:rPr>
        <w:rFonts w:hint="default"/>
      </w:rPr>
    </w:lvl>
    <w:lvl w:ilvl="4" w:tplc="A6581A74">
      <w:start w:val="1"/>
      <w:numFmt w:val="bullet"/>
      <w:lvlText w:val="•"/>
      <w:lvlJc w:val="left"/>
      <w:rPr>
        <w:rFonts w:hint="default"/>
      </w:rPr>
    </w:lvl>
    <w:lvl w:ilvl="5" w:tplc="3C341F1A">
      <w:start w:val="1"/>
      <w:numFmt w:val="bullet"/>
      <w:lvlText w:val="•"/>
      <w:lvlJc w:val="left"/>
      <w:rPr>
        <w:rFonts w:hint="default"/>
      </w:rPr>
    </w:lvl>
    <w:lvl w:ilvl="6" w:tplc="7D48C620">
      <w:start w:val="1"/>
      <w:numFmt w:val="bullet"/>
      <w:lvlText w:val="•"/>
      <w:lvlJc w:val="left"/>
      <w:rPr>
        <w:rFonts w:hint="default"/>
      </w:rPr>
    </w:lvl>
    <w:lvl w:ilvl="7" w:tplc="692C5106">
      <w:start w:val="1"/>
      <w:numFmt w:val="bullet"/>
      <w:lvlText w:val="•"/>
      <w:lvlJc w:val="left"/>
      <w:rPr>
        <w:rFonts w:hint="default"/>
      </w:rPr>
    </w:lvl>
    <w:lvl w:ilvl="8" w:tplc="C4EC0D26">
      <w:start w:val="1"/>
      <w:numFmt w:val="bullet"/>
      <w:lvlText w:val="•"/>
      <w:lvlJc w:val="left"/>
      <w:rPr>
        <w:rFonts w:hint="default"/>
      </w:rPr>
    </w:lvl>
  </w:abstractNum>
  <w:num w:numId="1">
    <w:abstractNumId w:val="12"/>
  </w:num>
  <w:num w:numId="2">
    <w:abstractNumId w:val="7"/>
  </w:num>
  <w:num w:numId="3">
    <w:abstractNumId w:val="10"/>
  </w:num>
  <w:num w:numId="4">
    <w:abstractNumId w:val="9"/>
  </w:num>
  <w:num w:numId="5">
    <w:abstractNumId w:val="3"/>
  </w:num>
  <w:num w:numId="6">
    <w:abstractNumId w:val="13"/>
  </w:num>
  <w:num w:numId="7">
    <w:abstractNumId w:val="1"/>
  </w:num>
  <w:num w:numId="8">
    <w:abstractNumId w:val="14"/>
  </w:num>
  <w:num w:numId="9">
    <w:abstractNumId w:val="18"/>
  </w:num>
  <w:num w:numId="10">
    <w:abstractNumId w:val="11"/>
  </w:num>
  <w:num w:numId="11">
    <w:abstractNumId w:val="15"/>
  </w:num>
  <w:num w:numId="12">
    <w:abstractNumId w:val="0"/>
  </w:num>
  <w:num w:numId="13">
    <w:abstractNumId w:val="6"/>
  </w:num>
  <w:num w:numId="14">
    <w:abstractNumId w:val="2"/>
  </w:num>
  <w:num w:numId="15">
    <w:abstractNumId w:val="5"/>
  </w:num>
  <w:num w:numId="16">
    <w:abstractNumId w:val="17"/>
  </w:num>
  <w:num w:numId="17">
    <w:abstractNumId w:val="4"/>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576"/>
    <w:rsid w:val="000546A4"/>
    <w:rsid w:val="000616E3"/>
    <w:rsid w:val="000D372E"/>
    <w:rsid w:val="000D70EE"/>
    <w:rsid w:val="0014772C"/>
    <w:rsid w:val="00156AAB"/>
    <w:rsid w:val="002B79BF"/>
    <w:rsid w:val="002E6A78"/>
    <w:rsid w:val="0030282F"/>
    <w:rsid w:val="003A5224"/>
    <w:rsid w:val="004252FE"/>
    <w:rsid w:val="004656AB"/>
    <w:rsid w:val="00472C3B"/>
    <w:rsid w:val="00485606"/>
    <w:rsid w:val="004D5218"/>
    <w:rsid w:val="00501F76"/>
    <w:rsid w:val="005971B7"/>
    <w:rsid w:val="00633953"/>
    <w:rsid w:val="0064177D"/>
    <w:rsid w:val="006F2664"/>
    <w:rsid w:val="00717B7D"/>
    <w:rsid w:val="00734706"/>
    <w:rsid w:val="00741E33"/>
    <w:rsid w:val="00786210"/>
    <w:rsid w:val="007C2FD0"/>
    <w:rsid w:val="007C6E06"/>
    <w:rsid w:val="007F2110"/>
    <w:rsid w:val="00843A43"/>
    <w:rsid w:val="00860552"/>
    <w:rsid w:val="008C06CC"/>
    <w:rsid w:val="0091135D"/>
    <w:rsid w:val="00912106"/>
    <w:rsid w:val="00982AA1"/>
    <w:rsid w:val="00A366F7"/>
    <w:rsid w:val="00A9237C"/>
    <w:rsid w:val="00AA604F"/>
    <w:rsid w:val="00B04576"/>
    <w:rsid w:val="00B30FFF"/>
    <w:rsid w:val="00B60179"/>
    <w:rsid w:val="00B66493"/>
    <w:rsid w:val="00B731C6"/>
    <w:rsid w:val="00BA0DCB"/>
    <w:rsid w:val="00C83075"/>
    <w:rsid w:val="00C95FB9"/>
    <w:rsid w:val="00CB7DB6"/>
    <w:rsid w:val="00D01432"/>
    <w:rsid w:val="00D72E30"/>
    <w:rsid w:val="00DB605E"/>
    <w:rsid w:val="00DB6CEF"/>
    <w:rsid w:val="00DE1223"/>
    <w:rsid w:val="00DE1EE4"/>
    <w:rsid w:val="00E0077D"/>
    <w:rsid w:val="00EB252E"/>
    <w:rsid w:val="00EB68C0"/>
    <w:rsid w:val="00F172E1"/>
    <w:rsid w:val="00F25B4E"/>
    <w:rsid w:val="00F47277"/>
    <w:rsid w:val="00FB45D2"/>
    <w:rsid w:val="00FE51F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3F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E33"/>
    <w:rPr>
      <w:color w:val="0000FF" w:themeColor="hyperlink"/>
      <w:u w:val="single"/>
    </w:rPr>
  </w:style>
  <w:style w:type="character" w:styleId="FollowedHyperlink">
    <w:name w:val="FollowedHyperlink"/>
    <w:basedOn w:val="DefaultParagraphFont"/>
    <w:uiPriority w:val="99"/>
    <w:semiHidden/>
    <w:unhideWhenUsed/>
    <w:rsid w:val="00741E33"/>
    <w:rPr>
      <w:color w:val="800080" w:themeColor="followedHyperlink"/>
      <w:u w:val="single"/>
    </w:rPr>
  </w:style>
  <w:style w:type="paragraph" w:styleId="Header">
    <w:name w:val="header"/>
    <w:basedOn w:val="Normal"/>
    <w:link w:val="HeaderChar"/>
    <w:uiPriority w:val="99"/>
    <w:unhideWhenUsed/>
    <w:rsid w:val="00741E33"/>
    <w:pPr>
      <w:tabs>
        <w:tab w:val="center" w:pos="4680"/>
        <w:tab w:val="right" w:pos="9360"/>
      </w:tabs>
    </w:pPr>
  </w:style>
  <w:style w:type="character" w:customStyle="1" w:styleId="HeaderChar">
    <w:name w:val="Header Char"/>
    <w:basedOn w:val="DefaultParagraphFont"/>
    <w:link w:val="Header"/>
    <w:uiPriority w:val="99"/>
    <w:rsid w:val="00741E33"/>
  </w:style>
  <w:style w:type="paragraph" w:styleId="Footer">
    <w:name w:val="footer"/>
    <w:basedOn w:val="Normal"/>
    <w:link w:val="FooterChar"/>
    <w:uiPriority w:val="99"/>
    <w:unhideWhenUsed/>
    <w:rsid w:val="00741E33"/>
    <w:pPr>
      <w:tabs>
        <w:tab w:val="center" w:pos="4680"/>
        <w:tab w:val="right" w:pos="9360"/>
      </w:tabs>
    </w:pPr>
  </w:style>
  <w:style w:type="character" w:customStyle="1" w:styleId="FooterChar">
    <w:name w:val="Footer Char"/>
    <w:basedOn w:val="DefaultParagraphFont"/>
    <w:link w:val="Footer"/>
    <w:uiPriority w:val="99"/>
    <w:rsid w:val="00741E33"/>
  </w:style>
  <w:style w:type="paragraph" w:styleId="BalloonText">
    <w:name w:val="Balloon Text"/>
    <w:basedOn w:val="Normal"/>
    <w:link w:val="BalloonTextChar"/>
    <w:uiPriority w:val="99"/>
    <w:semiHidden/>
    <w:unhideWhenUsed/>
    <w:rsid w:val="00AA60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04F"/>
    <w:rPr>
      <w:rFonts w:ascii="Segoe UI" w:hAnsi="Segoe UI" w:cs="Segoe UI"/>
      <w:sz w:val="18"/>
      <w:szCs w:val="18"/>
    </w:rPr>
  </w:style>
  <w:style w:type="table" w:styleId="TableGrid">
    <w:name w:val="Table Grid"/>
    <w:basedOn w:val="TableNormal"/>
    <w:uiPriority w:val="39"/>
    <w:rsid w:val="00911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31C6"/>
    <w:rPr>
      <w:sz w:val="16"/>
      <w:szCs w:val="16"/>
    </w:rPr>
  </w:style>
  <w:style w:type="paragraph" w:styleId="CommentText">
    <w:name w:val="annotation text"/>
    <w:basedOn w:val="Normal"/>
    <w:link w:val="CommentTextChar"/>
    <w:uiPriority w:val="99"/>
    <w:unhideWhenUsed/>
    <w:rsid w:val="00B731C6"/>
    <w:rPr>
      <w:sz w:val="20"/>
      <w:szCs w:val="20"/>
    </w:rPr>
  </w:style>
  <w:style w:type="character" w:customStyle="1" w:styleId="CommentTextChar">
    <w:name w:val="Comment Text Char"/>
    <w:basedOn w:val="DefaultParagraphFont"/>
    <w:link w:val="CommentText"/>
    <w:uiPriority w:val="99"/>
    <w:rsid w:val="00B731C6"/>
    <w:rPr>
      <w:sz w:val="20"/>
      <w:szCs w:val="20"/>
    </w:rPr>
  </w:style>
  <w:style w:type="paragraph" w:styleId="Revision">
    <w:name w:val="Revision"/>
    <w:hidden/>
    <w:uiPriority w:val="99"/>
    <w:semiHidden/>
    <w:rsid w:val="008C06CC"/>
    <w:pPr>
      <w:widowControl/>
    </w:pPr>
  </w:style>
  <w:style w:type="paragraph" w:customStyle="1" w:styleId="Lev1Title">
    <w:name w:val=".Lev1 .Title"/>
    <w:basedOn w:val="Normal"/>
    <w:uiPriority w:val="99"/>
    <w:rsid w:val="008C06CC"/>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character" w:customStyle="1" w:styleId="Lev3Title1">
    <w:name w:val=".Lev3 .Title1"/>
    <w:uiPriority w:val="99"/>
    <w:rsid w:val="008C06CC"/>
    <w:rPr>
      <w:rFonts w:ascii="Times New Roman" w:hAnsi="Times New Roman" w:cs="Times New Roman"/>
      <w:b/>
      <w:bCs/>
      <w:caps/>
      <w:color w:val="000000"/>
      <w:spacing w:val="0"/>
      <w:sz w:val="18"/>
      <w:szCs w:val="18"/>
      <w:lang w:val="en-US"/>
    </w:rPr>
  </w:style>
  <w:style w:type="paragraph" w:customStyle="1" w:styleId="Lev2Title">
    <w:name w:val=".Lev2 .Title"/>
    <w:basedOn w:val="Normal"/>
    <w:uiPriority w:val="99"/>
    <w:rsid w:val="008C06CC"/>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ChapFrontObjSetObjListDynListObjP">
    <w:name w:val=".Chap .Front .ObjSet .ObjList.DynList .Obj P"/>
    <w:basedOn w:val="Normal"/>
    <w:uiPriority w:val="99"/>
    <w:rsid w:val="008C06CC"/>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8C06CC"/>
    <w:rPr>
      <w:rFonts w:ascii="Times New Roman" w:hAnsi="Times New Roman" w:cs="Times New Roman"/>
      <w:b/>
      <w:bCs/>
      <w:color w:val="000000"/>
      <w:spacing w:val="0"/>
      <w:sz w:val="20"/>
      <w:szCs w:val="20"/>
      <w:lang w:val="en-US"/>
    </w:rPr>
  </w:style>
  <w:style w:type="paragraph" w:customStyle="1" w:styleId="P">
    <w:name w:val="P"/>
    <w:basedOn w:val="Normal"/>
    <w:uiPriority w:val="99"/>
    <w:rsid w:val="008C06CC"/>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PFirstAftTitle">
    <w:name w:val="P:FirstAftTitle"/>
    <w:basedOn w:val="Normal"/>
    <w:uiPriority w:val="99"/>
    <w:rsid w:val="008C06CC"/>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8C06CC"/>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8C06CC"/>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Sup">
    <w:name w:val="Sup"/>
    <w:uiPriority w:val="99"/>
    <w:rsid w:val="008C06CC"/>
    <w:rPr>
      <w:vertAlign w:val="superscript"/>
    </w:rPr>
  </w:style>
  <w:style w:type="character" w:customStyle="1" w:styleId="Key">
    <w:name w:val=".Key"/>
    <w:uiPriority w:val="99"/>
    <w:rsid w:val="008C06CC"/>
    <w:rPr>
      <w:rFonts w:ascii="Times New Roman" w:hAnsi="Times New Roman" w:cs="Times New Roman"/>
      <w:b/>
      <w:bCs/>
      <w:color w:val="000000"/>
      <w:w w:val="100"/>
      <w:position w:val="0"/>
      <w:u w:val="none"/>
      <w:vertAlign w:val="baseline"/>
      <w:em w:val="none"/>
      <w:lang w:val="en-US"/>
    </w:rPr>
  </w:style>
  <w:style w:type="paragraph" w:styleId="EndnoteText">
    <w:name w:val="endnote text"/>
    <w:basedOn w:val="Normal"/>
    <w:link w:val="EndnoteTextChar"/>
    <w:uiPriority w:val="99"/>
    <w:semiHidden/>
    <w:unhideWhenUsed/>
    <w:rsid w:val="008C06CC"/>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8C06CC"/>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8C06CC"/>
    <w:rPr>
      <w:vertAlign w:val="superscript"/>
    </w:rPr>
  </w:style>
  <w:style w:type="character" w:customStyle="1" w:styleId="I">
    <w:name w:val="I"/>
    <w:uiPriority w:val="99"/>
    <w:rsid w:val="0030282F"/>
    <w:rPr>
      <w:rFonts w:ascii="Times New Roman" w:hAnsi="Times New Roman" w:cs="Times New Roman"/>
      <w:i/>
      <w:iCs/>
      <w:lang w:val="en-US"/>
    </w:rPr>
  </w:style>
  <w:style w:type="paragraph" w:customStyle="1" w:styleId="Lev3Title">
    <w:name w:val=".Lev3 .Title"/>
    <w:basedOn w:val="Normal"/>
    <w:uiPriority w:val="99"/>
    <w:rsid w:val="0030282F"/>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ULink">
    <w:name w:val=".ULink"/>
    <w:uiPriority w:val="99"/>
    <w:rsid w:val="0030282F"/>
  </w:style>
  <w:style w:type="paragraph" w:customStyle="1" w:styleId="Lev4Title">
    <w:name w:val=".Lev4 .Title"/>
    <w:basedOn w:val="Normal"/>
    <w:uiPriority w:val="99"/>
    <w:rsid w:val="002B79BF"/>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4Title1">
    <w:name w:val=".Lev4 .Title1"/>
    <w:uiPriority w:val="99"/>
    <w:rsid w:val="002B79BF"/>
    <w:rPr>
      <w:rFonts w:ascii="Times New Roman" w:hAnsi="Times New Roman" w:cs="Times New Roman"/>
      <w:b/>
      <w:bCs/>
      <w:i/>
      <w:iCs/>
      <w:sz w:val="18"/>
      <w:szCs w:val="18"/>
      <w:lang w:val="en-US"/>
    </w:rPr>
  </w:style>
  <w:style w:type="paragraph" w:customStyle="1" w:styleId="OlLiFirstP">
    <w:name w:val="Ol Li:First P"/>
    <w:basedOn w:val="Normal"/>
    <w:uiPriority w:val="99"/>
    <w:rsid w:val="002B79BF"/>
    <w:pPr>
      <w:autoSpaceDE w:val="0"/>
      <w:autoSpaceDN w:val="0"/>
      <w:adjustRightInd w:val="0"/>
      <w:spacing w:before="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OlLiP">
    <w:name w:val="Ol Li P"/>
    <w:basedOn w:val="Normal"/>
    <w:uiPriority w:val="99"/>
    <w:rsid w:val="002B79BF"/>
    <w:pPr>
      <w:autoSpaceDE w:val="0"/>
      <w:autoSpaceDN w:val="0"/>
      <w:adjustRightInd w:val="0"/>
      <w:spacing w:before="6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OlLiLastP">
    <w:name w:val="Ol Li:Last P"/>
    <w:basedOn w:val="Normal"/>
    <w:uiPriority w:val="99"/>
    <w:rsid w:val="002B79BF"/>
    <w:pPr>
      <w:autoSpaceDE w:val="0"/>
      <w:autoSpaceDN w:val="0"/>
      <w:adjustRightInd w:val="0"/>
      <w:spacing w:before="60" w:after="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character" w:customStyle="1" w:styleId="NLNUM">
    <w:name w:val="NL_NUM"/>
    <w:uiPriority w:val="99"/>
    <w:rsid w:val="002B79BF"/>
    <w:rPr>
      <w:rFonts w:ascii="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41E33"/>
    <w:rPr>
      <w:color w:val="0000FF" w:themeColor="hyperlink"/>
      <w:u w:val="single"/>
    </w:rPr>
  </w:style>
  <w:style w:type="character" w:styleId="FollowedHyperlink">
    <w:name w:val="FollowedHyperlink"/>
    <w:basedOn w:val="DefaultParagraphFont"/>
    <w:uiPriority w:val="99"/>
    <w:semiHidden/>
    <w:unhideWhenUsed/>
    <w:rsid w:val="00741E33"/>
    <w:rPr>
      <w:color w:val="800080" w:themeColor="followedHyperlink"/>
      <w:u w:val="single"/>
    </w:rPr>
  </w:style>
  <w:style w:type="paragraph" w:styleId="Header">
    <w:name w:val="header"/>
    <w:basedOn w:val="Normal"/>
    <w:link w:val="HeaderChar"/>
    <w:uiPriority w:val="99"/>
    <w:unhideWhenUsed/>
    <w:rsid w:val="00741E33"/>
    <w:pPr>
      <w:tabs>
        <w:tab w:val="center" w:pos="4680"/>
        <w:tab w:val="right" w:pos="9360"/>
      </w:tabs>
    </w:pPr>
  </w:style>
  <w:style w:type="character" w:customStyle="1" w:styleId="HeaderChar">
    <w:name w:val="Header Char"/>
    <w:basedOn w:val="DefaultParagraphFont"/>
    <w:link w:val="Header"/>
    <w:uiPriority w:val="99"/>
    <w:rsid w:val="00741E33"/>
  </w:style>
  <w:style w:type="paragraph" w:styleId="Footer">
    <w:name w:val="footer"/>
    <w:basedOn w:val="Normal"/>
    <w:link w:val="FooterChar"/>
    <w:uiPriority w:val="99"/>
    <w:unhideWhenUsed/>
    <w:rsid w:val="00741E33"/>
    <w:pPr>
      <w:tabs>
        <w:tab w:val="center" w:pos="4680"/>
        <w:tab w:val="right" w:pos="9360"/>
      </w:tabs>
    </w:pPr>
  </w:style>
  <w:style w:type="character" w:customStyle="1" w:styleId="FooterChar">
    <w:name w:val="Footer Char"/>
    <w:basedOn w:val="DefaultParagraphFont"/>
    <w:link w:val="Footer"/>
    <w:uiPriority w:val="99"/>
    <w:rsid w:val="00741E33"/>
  </w:style>
  <w:style w:type="paragraph" w:styleId="BalloonText">
    <w:name w:val="Balloon Text"/>
    <w:basedOn w:val="Normal"/>
    <w:link w:val="BalloonTextChar"/>
    <w:uiPriority w:val="99"/>
    <w:semiHidden/>
    <w:unhideWhenUsed/>
    <w:rsid w:val="00AA60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04F"/>
    <w:rPr>
      <w:rFonts w:ascii="Segoe UI" w:hAnsi="Segoe UI" w:cs="Segoe UI"/>
      <w:sz w:val="18"/>
      <w:szCs w:val="18"/>
    </w:rPr>
  </w:style>
  <w:style w:type="table" w:styleId="TableGrid">
    <w:name w:val="Table Grid"/>
    <w:basedOn w:val="TableNormal"/>
    <w:uiPriority w:val="39"/>
    <w:rsid w:val="00911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31C6"/>
    <w:rPr>
      <w:sz w:val="16"/>
      <w:szCs w:val="16"/>
    </w:rPr>
  </w:style>
  <w:style w:type="paragraph" w:styleId="CommentText">
    <w:name w:val="annotation text"/>
    <w:basedOn w:val="Normal"/>
    <w:link w:val="CommentTextChar"/>
    <w:uiPriority w:val="99"/>
    <w:unhideWhenUsed/>
    <w:rsid w:val="00B731C6"/>
    <w:rPr>
      <w:sz w:val="20"/>
      <w:szCs w:val="20"/>
    </w:rPr>
  </w:style>
  <w:style w:type="character" w:customStyle="1" w:styleId="CommentTextChar">
    <w:name w:val="Comment Text Char"/>
    <w:basedOn w:val="DefaultParagraphFont"/>
    <w:link w:val="CommentText"/>
    <w:uiPriority w:val="99"/>
    <w:rsid w:val="00B731C6"/>
    <w:rPr>
      <w:sz w:val="20"/>
      <w:szCs w:val="20"/>
    </w:rPr>
  </w:style>
  <w:style w:type="paragraph" w:styleId="Revision">
    <w:name w:val="Revision"/>
    <w:hidden/>
    <w:uiPriority w:val="99"/>
    <w:semiHidden/>
    <w:rsid w:val="008C06CC"/>
    <w:pPr>
      <w:widowControl/>
    </w:pPr>
  </w:style>
  <w:style w:type="paragraph" w:customStyle="1" w:styleId="Lev1Title">
    <w:name w:val=".Lev1 .Title"/>
    <w:basedOn w:val="Normal"/>
    <w:uiPriority w:val="99"/>
    <w:rsid w:val="008C06CC"/>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character" w:customStyle="1" w:styleId="Lev3Title1">
    <w:name w:val=".Lev3 .Title1"/>
    <w:uiPriority w:val="99"/>
    <w:rsid w:val="008C06CC"/>
    <w:rPr>
      <w:rFonts w:ascii="Times New Roman" w:hAnsi="Times New Roman" w:cs="Times New Roman"/>
      <w:b/>
      <w:bCs/>
      <w:caps/>
      <w:color w:val="000000"/>
      <w:spacing w:val="0"/>
      <w:sz w:val="18"/>
      <w:szCs w:val="18"/>
      <w:lang w:val="en-US"/>
    </w:rPr>
  </w:style>
  <w:style w:type="paragraph" w:customStyle="1" w:styleId="Lev2Title">
    <w:name w:val=".Lev2 .Title"/>
    <w:basedOn w:val="Normal"/>
    <w:uiPriority w:val="99"/>
    <w:rsid w:val="008C06CC"/>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ChapFrontObjSetObjListDynListObjP">
    <w:name w:val=".Chap .Front .ObjSet .ObjList.DynList .Obj P"/>
    <w:basedOn w:val="Normal"/>
    <w:uiPriority w:val="99"/>
    <w:rsid w:val="008C06CC"/>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8C06CC"/>
    <w:rPr>
      <w:rFonts w:ascii="Times New Roman" w:hAnsi="Times New Roman" w:cs="Times New Roman"/>
      <w:b/>
      <w:bCs/>
      <w:color w:val="000000"/>
      <w:spacing w:val="0"/>
      <w:sz w:val="20"/>
      <w:szCs w:val="20"/>
      <w:lang w:val="en-US"/>
    </w:rPr>
  </w:style>
  <w:style w:type="paragraph" w:customStyle="1" w:styleId="P">
    <w:name w:val="P"/>
    <w:basedOn w:val="Normal"/>
    <w:uiPriority w:val="99"/>
    <w:rsid w:val="008C06CC"/>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PFirstAftTitle">
    <w:name w:val="P:FirstAftTitle"/>
    <w:basedOn w:val="Normal"/>
    <w:uiPriority w:val="99"/>
    <w:rsid w:val="008C06CC"/>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8C06CC"/>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8C06CC"/>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Sup">
    <w:name w:val="Sup"/>
    <w:uiPriority w:val="99"/>
    <w:rsid w:val="008C06CC"/>
    <w:rPr>
      <w:vertAlign w:val="superscript"/>
    </w:rPr>
  </w:style>
  <w:style w:type="character" w:customStyle="1" w:styleId="Key">
    <w:name w:val=".Key"/>
    <w:uiPriority w:val="99"/>
    <w:rsid w:val="008C06CC"/>
    <w:rPr>
      <w:rFonts w:ascii="Times New Roman" w:hAnsi="Times New Roman" w:cs="Times New Roman"/>
      <w:b/>
      <w:bCs/>
      <w:color w:val="000000"/>
      <w:w w:val="100"/>
      <w:position w:val="0"/>
      <w:u w:val="none"/>
      <w:vertAlign w:val="baseline"/>
      <w:em w:val="none"/>
      <w:lang w:val="en-US"/>
    </w:rPr>
  </w:style>
  <w:style w:type="paragraph" w:styleId="EndnoteText">
    <w:name w:val="endnote text"/>
    <w:basedOn w:val="Normal"/>
    <w:link w:val="EndnoteTextChar"/>
    <w:uiPriority w:val="99"/>
    <w:semiHidden/>
    <w:unhideWhenUsed/>
    <w:rsid w:val="008C06CC"/>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8C06CC"/>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8C06CC"/>
    <w:rPr>
      <w:vertAlign w:val="superscript"/>
    </w:rPr>
  </w:style>
  <w:style w:type="character" w:customStyle="1" w:styleId="I">
    <w:name w:val="I"/>
    <w:uiPriority w:val="99"/>
    <w:rsid w:val="0030282F"/>
    <w:rPr>
      <w:rFonts w:ascii="Times New Roman" w:hAnsi="Times New Roman" w:cs="Times New Roman"/>
      <w:i/>
      <w:iCs/>
      <w:lang w:val="en-US"/>
    </w:rPr>
  </w:style>
  <w:style w:type="paragraph" w:customStyle="1" w:styleId="Lev3Title">
    <w:name w:val=".Lev3 .Title"/>
    <w:basedOn w:val="Normal"/>
    <w:uiPriority w:val="99"/>
    <w:rsid w:val="0030282F"/>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ULink">
    <w:name w:val=".ULink"/>
    <w:uiPriority w:val="99"/>
    <w:rsid w:val="0030282F"/>
  </w:style>
  <w:style w:type="paragraph" w:customStyle="1" w:styleId="Lev4Title">
    <w:name w:val=".Lev4 .Title"/>
    <w:basedOn w:val="Normal"/>
    <w:uiPriority w:val="99"/>
    <w:rsid w:val="002B79BF"/>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4Title1">
    <w:name w:val=".Lev4 .Title1"/>
    <w:uiPriority w:val="99"/>
    <w:rsid w:val="002B79BF"/>
    <w:rPr>
      <w:rFonts w:ascii="Times New Roman" w:hAnsi="Times New Roman" w:cs="Times New Roman"/>
      <w:b/>
      <w:bCs/>
      <w:i/>
      <w:iCs/>
      <w:sz w:val="18"/>
      <w:szCs w:val="18"/>
      <w:lang w:val="en-US"/>
    </w:rPr>
  </w:style>
  <w:style w:type="paragraph" w:customStyle="1" w:styleId="OlLiFirstP">
    <w:name w:val="Ol Li:First P"/>
    <w:basedOn w:val="Normal"/>
    <w:uiPriority w:val="99"/>
    <w:rsid w:val="002B79BF"/>
    <w:pPr>
      <w:autoSpaceDE w:val="0"/>
      <w:autoSpaceDN w:val="0"/>
      <w:adjustRightInd w:val="0"/>
      <w:spacing w:before="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OlLiP">
    <w:name w:val="Ol Li P"/>
    <w:basedOn w:val="Normal"/>
    <w:uiPriority w:val="99"/>
    <w:rsid w:val="002B79BF"/>
    <w:pPr>
      <w:autoSpaceDE w:val="0"/>
      <w:autoSpaceDN w:val="0"/>
      <w:adjustRightInd w:val="0"/>
      <w:spacing w:before="6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OlLiLastP">
    <w:name w:val="Ol Li:Last P"/>
    <w:basedOn w:val="Normal"/>
    <w:uiPriority w:val="99"/>
    <w:rsid w:val="002B79BF"/>
    <w:pPr>
      <w:autoSpaceDE w:val="0"/>
      <w:autoSpaceDN w:val="0"/>
      <w:adjustRightInd w:val="0"/>
      <w:spacing w:before="60" w:after="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character" w:customStyle="1" w:styleId="NLNUM">
    <w:name w:val="NL_NUM"/>
    <w:uiPriority w:val="99"/>
    <w:rsid w:val="002B79BF"/>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lii.org/en/bc/bclrb/doc/2007/2007canlii27558/2007canlii27558.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5790</Words>
  <Characters>33005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Goulding</dc:creator>
  <cp:lastModifiedBy>Editorial Integra</cp:lastModifiedBy>
  <cp:revision>10</cp:revision>
  <cp:lastPrinted>2019-04-28T15:53:00Z</cp:lastPrinted>
  <dcterms:created xsi:type="dcterms:W3CDTF">2023-05-19T17:49:00Z</dcterms:created>
  <dcterms:modified xsi:type="dcterms:W3CDTF">2023-05-30T07:54:00Z</dcterms:modified>
</cp:coreProperties>
</file>